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2B4F68" w:rsidRPr="002B4F68" w:rsidRDefault="002B4F68" w:rsidP="002B4F68">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3</w:t>
      </w:r>
    </w:p>
    <w:p w:rsidR="002B4F68" w:rsidRPr="00CB7115" w:rsidRDefault="002B4F68" w:rsidP="002B4F68">
      <w:pPr>
        <w:pStyle w:val="BodyText"/>
        <w:spacing w:after="0" w:line="480" w:lineRule="auto"/>
        <w:ind w:firstLine="567"/>
        <w:jc w:val="right"/>
        <w:rPr>
          <w:rFonts w:ascii="GHEA Grapalat" w:hAnsi="GHEA Grapalat" w:cs="Sylfaen"/>
          <w:i/>
          <w:sz w:val="16"/>
        </w:rPr>
      </w:pPr>
      <w:r w:rsidRPr="00CB7115">
        <w:rPr>
          <w:rFonts w:ascii="GHEA Grapalat" w:hAnsi="GHEA Grapalat" w:cs="Sylfaen"/>
          <w:i/>
          <w:sz w:val="16"/>
          <w:lang w:val="hy-AM"/>
        </w:rPr>
        <w:t xml:space="preserve">                                                                                                                       </w:t>
      </w:r>
      <w:r w:rsidRPr="00CB7115">
        <w:rPr>
          <w:rFonts w:ascii="GHEA Grapalat" w:hAnsi="GHEA Grapalat" w:cs="Sylfaen"/>
          <w:i/>
          <w:sz w:val="16"/>
        </w:rPr>
        <w:t xml:space="preserve"> </w:t>
      </w:r>
      <w:r w:rsidRPr="00CB7115">
        <w:rPr>
          <w:rFonts w:ascii="GHEA Grapalat" w:hAnsi="GHEA Grapalat" w:cs="Sylfaen"/>
          <w:i/>
          <w:sz w:val="16"/>
          <w:lang w:val="hy-AM"/>
        </w:rPr>
        <w:t xml:space="preserve"> </w:t>
      </w:r>
      <w:r w:rsidRPr="00CB7115">
        <w:rPr>
          <w:rFonts w:ascii="GHEA Grapalat" w:hAnsi="GHEA Grapalat" w:cs="Sylfaen"/>
          <w:i/>
          <w:sz w:val="16"/>
        </w:rPr>
        <w:t>ՀՀ ֆինանսների նախարարի 20</w:t>
      </w:r>
      <w:r w:rsidRPr="00CB7115">
        <w:rPr>
          <w:rFonts w:ascii="GHEA Grapalat" w:hAnsi="GHEA Grapalat" w:cs="Sylfaen"/>
          <w:i/>
          <w:sz w:val="16"/>
          <w:lang w:val="hy-AM"/>
        </w:rPr>
        <w:t xml:space="preserve">22 </w:t>
      </w:r>
      <w:r w:rsidRPr="00CB7115">
        <w:rPr>
          <w:rFonts w:ascii="GHEA Grapalat" w:hAnsi="GHEA Grapalat" w:cs="Sylfaen"/>
          <w:i/>
          <w:sz w:val="16"/>
        </w:rPr>
        <w:t xml:space="preserve">թվականի </w:t>
      </w:r>
    </w:p>
    <w:p w:rsidR="00A4360B" w:rsidRPr="00DC4068" w:rsidRDefault="002B4F68" w:rsidP="002B4F68">
      <w:pPr>
        <w:pStyle w:val="BodyText"/>
        <w:spacing w:after="0" w:line="360" w:lineRule="auto"/>
        <w:ind w:firstLine="567"/>
        <w:jc w:val="right"/>
        <w:rPr>
          <w:rFonts w:ascii="GHEA Grapalat" w:hAnsi="GHEA Grapalat" w:cs="Sylfaen"/>
          <w:i/>
          <w:sz w:val="18"/>
          <w:lang w:val="af-ZA"/>
        </w:rPr>
      </w:pPr>
      <w:r>
        <w:rPr>
          <w:rFonts w:ascii="GHEA Grapalat" w:hAnsi="GHEA Grapalat" w:cs="Sylfaen"/>
          <w:i/>
          <w:sz w:val="16"/>
          <w:lang w:val="hy-AM"/>
        </w:rPr>
        <w:t>մ</w:t>
      </w:r>
      <w:r w:rsidRPr="00CB7115">
        <w:rPr>
          <w:rFonts w:ascii="GHEA Grapalat" w:hAnsi="GHEA Grapalat" w:cs="Sylfaen"/>
          <w:i/>
          <w:sz w:val="16"/>
          <w:lang w:val="hy-AM"/>
        </w:rPr>
        <w:t xml:space="preserve">արտի </w:t>
      </w:r>
      <w:r w:rsidR="00E638EF">
        <w:rPr>
          <w:rFonts w:ascii="GHEA Grapalat" w:hAnsi="GHEA Grapalat" w:cs="Sylfaen"/>
          <w:i/>
          <w:sz w:val="16"/>
        </w:rPr>
        <w:t>26</w:t>
      </w:r>
      <w:r w:rsidRPr="00CB7115">
        <w:rPr>
          <w:rFonts w:ascii="GHEA Grapalat" w:hAnsi="GHEA Grapalat" w:cs="Sylfaen"/>
          <w:i/>
          <w:sz w:val="16"/>
          <w:lang w:val="hy-AM"/>
        </w:rPr>
        <w:t xml:space="preserve"> -ի </w:t>
      </w:r>
      <w:r w:rsidRPr="00CB7115">
        <w:rPr>
          <w:rFonts w:ascii="GHEA Grapalat" w:hAnsi="GHEA Grapalat" w:cs="Sylfaen"/>
          <w:i/>
          <w:sz w:val="16"/>
        </w:rPr>
        <w:t>N</w:t>
      </w:r>
      <w:bookmarkStart w:id="0" w:name="_GoBack"/>
      <w:bookmarkEnd w:id="0"/>
      <w:r w:rsidRPr="00CB7115">
        <w:rPr>
          <w:rFonts w:ascii="GHEA Grapalat" w:hAnsi="GHEA Grapalat" w:cs="Sylfaen"/>
          <w:i/>
          <w:sz w:val="16"/>
          <w:lang w:val="hy-AM"/>
        </w:rPr>
        <w:t xml:space="preserve"> </w:t>
      </w:r>
      <w:r w:rsidR="006507FA">
        <w:rPr>
          <w:rFonts w:ascii="GHEA Grapalat" w:hAnsi="GHEA Grapalat" w:cs="Sylfaen"/>
          <w:i/>
          <w:sz w:val="16"/>
          <w:lang w:val="hy-AM"/>
        </w:rPr>
        <w:t>139</w:t>
      </w:r>
      <w:r w:rsidRPr="00CB7115">
        <w:rPr>
          <w:rFonts w:ascii="GHEA Grapalat" w:hAnsi="GHEA Grapalat" w:cs="Sylfaen"/>
          <w:i/>
          <w:sz w:val="16"/>
          <w:lang w:val="hy-AM"/>
        </w:rPr>
        <w:t xml:space="preserve"> -</w:t>
      </w:r>
      <w:r w:rsidRPr="00CB7115">
        <w:rPr>
          <w:rFonts w:ascii="GHEA Grapalat" w:hAnsi="GHEA Grapalat" w:cs="Sylfaen"/>
          <w:i/>
          <w:sz w:val="16"/>
        </w:rPr>
        <w:t>Ա  հրամանի</w:t>
      </w:r>
      <w:r>
        <w:rPr>
          <w:rFonts w:ascii="GHEA Grapalat" w:hAnsi="GHEA Grapalat" w:cs="Sylfaen"/>
          <w:i/>
          <w:sz w:val="16"/>
        </w:rPr>
        <w:t xml:space="preserve">    </w:t>
      </w:r>
    </w:p>
    <w:p w:rsidR="00096865" w:rsidRPr="00F566BF" w:rsidRDefault="00096865" w:rsidP="00730737">
      <w:pPr>
        <w:pStyle w:val="BodyTextIndent"/>
        <w:spacing w:line="240" w:lineRule="auto"/>
        <w:rPr>
          <w:rFonts w:ascii="GHEA Grapalat" w:hAnsi="GHEA Grapalat"/>
          <w:i w:val="0"/>
          <w:lang w:val="af-ZA"/>
        </w:rPr>
      </w:pPr>
    </w:p>
    <w:p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rsidR="00642EFE" w:rsidRPr="00F566BF" w:rsidRDefault="00730737"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F566BF">
        <w:rPr>
          <w:rFonts w:ascii="GHEA Grapalat" w:hAnsi="GHEA Grapalat"/>
          <w:i w:val="0"/>
          <w:lang w:val="af-ZA"/>
        </w:rPr>
        <w:t xml:space="preserve"> ՄԱՍԻՆ</w:t>
      </w:r>
      <w:r w:rsidR="00E449ED" w:rsidRPr="00F566BF">
        <w:rPr>
          <w:rFonts w:ascii="GHEA Grapalat" w:hAnsi="GHEA Grapalat"/>
          <w:i w:val="0"/>
          <w:lang w:val="af-ZA"/>
        </w:rPr>
        <w:t>*</w:t>
      </w:r>
    </w:p>
    <w:p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Հայտարարության սույն տեքստը հաստատված է </w:t>
      </w:r>
      <w:r w:rsidR="00C0193C" w:rsidRPr="00F566BF">
        <w:rPr>
          <w:rFonts w:ascii="GHEA Grapalat" w:hAnsi="GHEA Grapalat"/>
          <w:i w:val="0"/>
          <w:lang w:val="af-ZA"/>
        </w:rPr>
        <w:t xml:space="preserve">գնահատող </w:t>
      </w:r>
      <w:r w:rsidRPr="00F566BF">
        <w:rPr>
          <w:rFonts w:ascii="GHEA Grapalat" w:hAnsi="GHEA Grapalat"/>
          <w:i w:val="0"/>
          <w:lang w:val="af-ZA"/>
        </w:rPr>
        <w:t>հանձնաժողովի</w:t>
      </w:r>
    </w:p>
    <w:p w:rsidR="0091042F" w:rsidRPr="00F566BF" w:rsidRDefault="00642EFE" w:rsidP="00D21F8D">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sidR="00730737">
        <w:rPr>
          <w:rFonts w:ascii="GHEA Grapalat" w:hAnsi="GHEA Grapalat"/>
          <w:i w:val="0"/>
          <w:lang w:val="af-ZA"/>
        </w:rPr>
        <w:t>22</w:t>
      </w:r>
      <w:r w:rsidR="00F5653D" w:rsidRPr="00F566BF">
        <w:rPr>
          <w:rFonts w:ascii="GHEA Grapalat" w:hAnsi="GHEA Grapalat"/>
          <w:i w:val="0"/>
          <w:lang w:val="af-ZA"/>
        </w:rPr>
        <w:t xml:space="preserve"> </w:t>
      </w:r>
      <w:r w:rsidRPr="00F566BF">
        <w:rPr>
          <w:rFonts w:ascii="GHEA Grapalat" w:hAnsi="GHEA Grapalat"/>
          <w:i w:val="0"/>
          <w:lang w:val="af-ZA"/>
        </w:rPr>
        <w:t xml:space="preserve">թվականի </w:t>
      </w:r>
      <w:r w:rsidR="00A76C15" w:rsidRPr="00F566BF">
        <w:rPr>
          <w:rFonts w:ascii="GHEA Grapalat" w:hAnsi="GHEA Grapalat"/>
          <w:i w:val="0"/>
          <w:lang w:val="af-ZA"/>
        </w:rPr>
        <w:t>«</w:t>
      </w:r>
      <w:r w:rsidR="00730737">
        <w:rPr>
          <w:rFonts w:ascii="GHEA Grapalat" w:hAnsi="GHEA Grapalat"/>
          <w:i w:val="0"/>
          <w:lang w:val="af-ZA"/>
        </w:rPr>
        <w:t>մարտի</w:t>
      </w:r>
      <w:r w:rsidR="003C53D4" w:rsidRPr="00F566BF">
        <w:rPr>
          <w:rFonts w:ascii="GHEA Grapalat" w:hAnsi="GHEA Grapalat"/>
          <w:i w:val="0"/>
          <w:lang w:val="af-ZA"/>
        </w:rPr>
        <w:t>»</w:t>
      </w:r>
      <w:r w:rsidRPr="00F566BF">
        <w:rPr>
          <w:rFonts w:ascii="GHEA Grapalat" w:hAnsi="GHEA Grapalat"/>
          <w:i w:val="0"/>
          <w:lang w:val="af-ZA"/>
        </w:rPr>
        <w:t xml:space="preserve">  </w:t>
      </w:r>
      <w:r w:rsidR="003C53D4" w:rsidRPr="00F566BF">
        <w:rPr>
          <w:rFonts w:ascii="GHEA Grapalat" w:hAnsi="GHEA Grapalat"/>
          <w:i w:val="0"/>
          <w:lang w:val="af-ZA"/>
        </w:rPr>
        <w:t>«</w:t>
      </w:r>
      <w:r w:rsidR="00730737">
        <w:rPr>
          <w:rFonts w:ascii="GHEA Grapalat" w:hAnsi="GHEA Grapalat"/>
          <w:i w:val="0"/>
          <w:lang w:val="af-ZA"/>
        </w:rPr>
        <w:t>30</w:t>
      </w:r>
      <w:r w:rsidR="003C53D4" w:rsidRPr="00F566BF">
        <w:rPr>
          <w:rFonts w:ascii="GHEA Grapalat" w:hAnsi="GHEA Grapalat"/>
          <w:i w:val="0"/>
          <w:lang w:val="af-ZA"/>
        </w:rPr>
        <w:t>»</w:t>
      </w:r>
      <w:r w:rsidRPr="00F566BF">
        <w:rPr>
          <w:rFonts w:ascii="GHEA Grapalat" w:hAnsi="GHEA Grapalat"/>
          <w:i w:val="0"/>
          <w:lang w:val="af-ZA"/>
        </w:rPr>
        <w:t xml:space="preserve"> </w:t>
      </w:r>
      <w:r w:rsidR="00A76C15" w:rsidRPr="00F566BF">
        <w:rPr>
          <w:rFonts w:ascii="GHEA Grapalat" w:hAnsi="GHEA Grapalat"/>
          <w:i w:val="0"/>
          <w:lang w:val="af-ZA"/>
        </w:rPr>
        <w:t>«</w:t>
      </w:r>
      <w:r w:rsidR="00730737">
        <w:rPr>
          <w:rFonts w:ascii="GHEA Grapalat" w:hAnsi="GHEA Grapalat"/>
          <w:i w:val="0"/>
          <w:lang w:val="af-ZA"/>
        </w:rPr>
        <w:t>1</w:t>
      </w:r>
      <w:r w:rsidR="00A76C15" w:rsidRPr="00F566BF">
        <w:rPr>
          <w:rFonts w:ascii="GHEA Grapalat" w:hAnsi="GHEA Grapalat"/>
          <w:i w:val="0"/>
          <w:lang w:val="af-ZA"/>
        </w:rPr>
        <w:t>»</w:t>
      </w:r>
      <w:r w:rsidR="003C53D4" w:rsidRPr="00F566BF">
        <w:rPr>
          <w:rFonts w:ascii="GHEA Grapalat" w:hAnsi="GHEA Grapalat"/>
          <w:i w:val="0"/>
          <w:lang w:val="af-ZA"/>
        </w:rPr>
        <w:t xml:space="preserve"> </w:t>
      </w:r>
      <w:r w:rsidRPr="00F566BF">
        <w:rPr>
          <w:rFonts w:ascii="GHEA Grapalat" w:hAnsi="GHEA Grapalat"/>
          <w:i w:val="0"/>
          <w:lang w:val="af-ZA"/>
        </w:rPr>
        <w:t xml:space="preserve">որոշմամբ </w:t>
      </w:r>
    </w:p>
    <w:p w:rsidR="008D24A5" w:rsidRDefault="00496E18" w:rsidP="00EF3662">
      <w:pPr>
        <w:pStyle w:val="BodyTextIndent"/>
        <w:spacing w:line="240" w:lineRule="auto"/>
        <w:jc w:val="center"/>
        <w:rPr>
          <w:rFonts w:ascii="GHEA Grapalat" w:hAnsi="GHEA Grapalat"/>
          <w:i w:val="0"/>
          <w:u w:val="single"/>
          <w:lang w:val="af-ZA"/>
        </w:rPr>
      </w:pPr>
      <w:r w:rsidRPr="00F566BF">
        <w:rPr>
          <w:rFonts w:ascii="GHEA Grapalat" w:hAnsi="GHEA Grapalat"/>
          <w:i w:val="0"/>
          <w:lang w:val="af-ZA"/>
        </w:rPr>
        <w:t xml:space="preserve">Ընթացակարգի </w:t>
      </w:r>
      <w:r w:rsidR="00642EFE" w:rsidRPr="00F566BF">
        <w:rPr>
          <w:rFonts w:ascii="GHEA Grapalat" w:hAnsi="GHEA Grapalat"/>
          <w:i w:val="0"/>
          <w:lang w:val="af-ZA"/>
        </w:rPr>
        <w:t>ծածկագիրը`</w:t>
      </w:r>
      <w:r w:rsidR="0091042F" w:rsidRPr="00F566BF">
        <w:rPr>
          <w:rFonts w:ascii="GHEA Grapalat" w:hAnsi="GHEA Grapalat"/>
          <w:i w:val="0"/>
          <w:lang w:val="af-ZA"/>
        </w:rPr>
        <w:t xml:space="preserve"> </w:t>
      </w:r>
      <w:r w:rsidR="00730737">
        <w:rPr>
          <w:rFonts w:ascii="GHEA Grapalat" w:hAnsi="GHEA Grapalat"/>
          <w:i w:val="0"/>
          <w:lang w:val="af-ZA"/>
        </w:rPr>
        <w:t>«</w:t>
      </w:r>
      <w:r w:rsidR="00730737" w:rsidRPr="00730737">
        <w:rPr>
          <w:rFonts w:ascii="GHEA Grapalat" w:hAnsi="GHEA Grapalat"/>
          <w:i w:val="0"/>
          <w:lang w:val="af-ZA"/>
        </w:rPr>
        <w:t>ՀՀՇՄԳՀՀԿՀ- ԳՀԾՁԲ-</w:t>
      </w:r>
      <w:r w:rsidR="00730737">
        <w:rPr>
          <w:rFonts w:ascii="GHEA Grapalat" w:hAnsi="GHEA Grapalat"/>
          <w:i w:val="0"/>
          <w:lang w:val="af-ZA"/>
        </w:rPr>
        <w:t>20</w:t>
      </w:r>
      <w:r w:rsidR="00730737" w:rsidRPr="00730737">
        <w:rPr>
          <w:rFonts w:ascii="GHEA Grapalat" w:hAnsi="GHEA Grapalat"/>
          <w:i w:val="0"/>
          <w:lang w:val="af-ZA"/>
        </w:rPr>
        <w:t>/22</w:t>
      </w:r>
      <w:r w:rsidR="00730737">
        <w:rPr>
          <w:rFonts w:ascii="GHEA Grapalat" w:hAnsi="GHEA Grapalat"/>
          <w:i w:val="0"/>
          <w:lang w:val="af-ZA"/>
        </w:rPr>
        <w:t>»</w:t>
      </w:r>
      <w:r w:rsidR="009F18D0" w:rsidRPr="00F566BF">
        <w:rPr>
          <w:rFonts w:ascii="GHEA Grapalat" w:hAnsi="GHEA Grapalat"/>
          <w:i w:val="0"/>
          <w:u w:val="single"/>
          <w:lang w:val="af-ZA"/>
        </w:rPr>
        <w:t xml:space="preserve">     </w:t>
      </w:r>
    </w:p>
    <w:p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rsidR="00341A74" w:rsidRPr="00F566BF" w:rsidRDefault="00730737" w:rsidP="00EF3662">
      <w:pPr>
        <w:pStyle w:val="BodyTextIndent"/>
        <w:spacing w:line="240" w:lineRule="auto"/>
        <w:ind w:firstLine="0"/>
        <w:rPr>
          <w:rFonts w:ascii="GHEA Grapalat" w:hAnsi="GHEA Grapalat"/>
          <w:i w:val="0"/>
          <w:lang w:val="af-ZA"/>
        </w:rPr>
      </w:pPr>
      <w:r w:rsidRPr="00730737">
        <w:rPr>
          <w:rFonts w:ascii="GHEA Grapalat" w:hAnsi="GHEA Grapalat"/>
          <w:i w:val="0"/>
          <w:lang w:val="af-ZA"/>
        </w:rPr>
        <w:t>&lt;&lt;Հայաստանի Հանրապետության Շիրակի մարզի Գյումրու համայնքապետարանի աշխատակազմ&gt;&gt; ՀԿՀ , որը գտնվում է Վարդանանց հրապարակ 1 հասցեում հասցեում,հայտարարում է Գնանշման հարցման, որն իրականացվում է մեկ փուլով` էլեկտրոնային գնումների Armeps (www.armeps.am) համակարգի միջոցով:</w:t>
      </w:r>
      <w:r w:rsidR="00A20B69" w:rsidRPr="00F566BF">
        <w:rPr>
          <w:rFonts w:ascii="GHEA Grapalat" w:hAnsi="GHEA Grapalat"/>
          <w:i w:val="0"/>
          <w:lang w:val="af-ZA"/>
        </w:rPr>
        <w:tab/>
      </w:r>
      <w:bookmarkStart w:id="1" w:name="_Hlk23167417"/>
      <w:r w:rsidR="00496E18" w:rsidRPr="00F566BF">
        <w:rPr>
          <w:rFonts w:ascii="GHEA Grapalat" w:hAnsi="GHEA Grapalat"/>
          <w:i w:val="0"/>
          <w:lang w:val="af-ZA"/>
        </w:rPr>
        <w:t>Սույն ընթացակարգի</w:t>
      </w:r>
      <w:bookmarkEnd w:id="1"/>
      <w:r w:rsidR="00496E18" w:rsidRPr="00F566BF">
        <w:rPr>
          <w:rFonts w:ascii="GHEA Grapalat" w:hAnsi="GHEA Grapalat"/>
          <w:i w:val="0"/>
          <w:lang w:val="af-ZA"/>
        </w:rPr>
        <w:t xml:space="preserve"> արդյունքում</w:t>
      </w:r>
      <w:r w:rsidR="00642EFE" w:rsidRPr="00F566BF">
        <w:rPr>
          <w:rFonts w:ascii="GHEA Grapalat" w:hAnsi="GHEA Grapalat"/>
          <w:i w:val="0"/>
          <w:lang w:val="af-ZA"/>
        </w:rPr>
        <w:t xml:space="preserve"> </w:t>
      </w:r>
      <w:r w:rsidR="002E7EE1" w:rsidRPr="00F566BF">
        <w:rPr>
          <w:rFonts w:ascii="GHEA Grapalat" w:hAnsi="GHEA Grapalat"/>
          <w:i w:val="0"/>
          <w:lang w:val="hy-AM"/>
        </w:rPr>
        <w:t>ընտրված</w:t>
      </w:r>
      <w:r w:rsidR="00642EFE" w:rsidRPr="00F566BF">
        <w:rPr>
          <w:rFonts w:ascii="GHEA Grapalat" w:hAnsi="GHEA Grapalat"/>
          <w:i w:val="0"/>
          <w:lang w:val="af-ZA"/>
        </w:rPr>
        <w:t xml:space="preserve"> մասնակցին սահմանված կարգով կառաջարկվի կնքել</w:t>
      </w:r>
      <w:r w:rsidR="00496E18" w:rsidRPr="00F566BF">
        <w:rPr>
          <w:rFonts w:ascii="GHEA Grapalat" w:hAnsi="GHEA Grapalat"/>
          <w:i w:val="0"/>
          <w:lang w:val="af-ZA"/>
        </w:rPr>
        <w:t xml:space="preserve"> </w:t>
      </w:r>
      <w:r w:rsidRPr="00730737">
        <w:rPr>
          <w:rFonts w:ascii="GHEA Grapalat" w:hAnsi="GHEA Grapalat"/>
          <w:i w:val="0"/>
          <w:color w:val="FF0000"/>
          <w:lang w:val="af-ZA"/>
        </w:rPr>
        <w:t xml:space="preserve">«Գյումրի քաղաքի </w:t>
      </w:r>
      <w:r>
        <w:rPr>
          <w:rFonts w:ascii="GHEA Grapalat" w:hAnsi="GHEA Grapalat"/>
          <w:i w:val="0"/>
          <w:color w:val="FF0000"/>
          <w:lang w:val="af-ZA"/>
        </w:rPr>
        <w:t>Ա</w:t>
      </w:r>
      <w:r w:rsidRPr="00730737">
        <w:rPr>
          <w:rFonts w:ascii="GHEA Grapalat" w:hAnsi="GHEA Grapalat"/>
          <w:i w:val="0"/>
          <w:color w:val="FF0000"/>
          <w:lang w:val="af-ZA"/>
        </w:rPr>
        <w:t>նի թաղամասի ճանապարհների հիմնանորոգման եվ փողոցային լուսավորության արդիականացման տեխնիկա-տնտեսական հիմնավորման»</w:t>
      </w:r>
      <w:r w:rsidR="00E765B7" w:rsidRPr="00F566BF">
        <w:rPr>
          <w:rFonts w:ascii="GHEA Grapalat" w:hAnsi="GHEA Grapalat"/>
          <w:i w:val="0"/>
          <w:lang w:val="af-ZA"/>
        </w:rPr>
        <w:t xml:space="preserve">    </w:t>
      </w:r>
      <w:r w:rsidR="00341A74" w:rsidRPr="00F566BF">
        <w:rPr>
          <w:rFonts w:ascii="GHEA Grapalat" w:hAnsi="GHEA Grapalat"/>
          <w:i w:val="0"/>
          <w:lang w:val="af-ZA"/>
        </w:rPr>
        <w:t>մատ</w:t>
      </w:r>
      <w:r w:rsidR="00E00E5E" w:rsidRPr="00F566BF">
        <w:rPr>
          <w:rFonts w:ascii="GHEA Grapalat" w:hAnsi="GHEA Grapalat"/>
          <w:i w:val="0"/>
          <w:lang w:val="af-ZA"/>
        </w:rPr>
        <w:t xml:space="preserve">ուցման </w:t>
      </w:r>
      <w:r w:rsidR="00341A74" w:rsidRPr="00F566BF">
        <w:rPr>
          <w:rFonts w:ascii="GHEA Grapalat" w:hAnsi="GHEA Grapalat"/>
          <w:i w:val="0"/>
          <w:lang w:val="af-ZA"/>
        </w:rPr>
        <w:t xml:space="preserve">պայմանագիր (այսուհետ` պայմանագիր)։ </w:t>
      </w:r>
    </w:p>
    <w:p w:rsidR="00311076" w:rsidRPr="00F566BF" w:rsidRDefault="00642EFE" w:rsidP="00EF3662">
      <w:pPr>
        <w:pStyle w:val="BodyTextIndent"/>
        <w:spacing w:line="240" w:lineRule="auto"/>
        <w:ind w:firstLine="0"/>
        <w:rPr>
          <w:rFonts w:ascii="GHEA Grapalat" w:hAnsi="GHEA Grapalat"/>
          <w:i w:val="0"/>
          <w:sz w:val="16"/>
          <w:szCs w:val="16"/>
          <w:lang w:val="af-ZA"/>
        </w:rPr>
      </w:pPr>
      <w:r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rsidR="00357D48" w:rsidRPr="00F566BF" w:rsidRDefault="00EE73A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w:t>
      </w:r>
      <w:r w:rsidR="00357D48" w:rsidRPr="00F566BF">
        <w:rPr>
          <w:rFonts w:ascii="GHEA Grapalat" w:hAnsi="GHEA Grapalat"/>
          <w:i w:val="0"/>
          <w:lang w:val="af-ZA"/>
        </w:rPr>
        <w:t xml:space="preserve">մասնակիցը որոշվում է </w:t>
      </w:r>
      <w:bookmarkStart w:id="2" w:name="_Hlk23167512"/>
      <w:r w:rsidR="00496E18" w:rsidRPr="00F566BF">
        <w:rPr>
          <w:rFonts w:ascii="GHEA Grapalat" w:hAnsi="GHEA Grapalat"/>
          <w:i w:val="0"/>
          <w:lang w:val="af-ZA"/>
        </w:rPr>
        <w:t xml:space="preserve">ոչ գնային պայմաններով բավարար գնահատված </w:t>
      </w:r>
      <w:bookmarkEnd w:id="2"/>
      <w:r w:rsidR="00357D48" w:rsidRPr="00F566BF">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F566BF">
        <w:rPr>
          <w:rFonts w:ascii="GHEA Grapalat" w:hAnsi="GHEA Grapalat"/>
          <w:i w:val="0"/>
          <w:lang w:val="af-ZA"/>
        </w:rPr>
        <w:t>։</w:t>
      </w:r>
      <w:r w:rsidR="00357D48" w:rsidRPr="00F566BF">
        <w:rPr>
          <w:rFonts w:ascii="GHEA Grapalat" w:hAnsi="GHEA Grapalat"/>
          <w:i w:val="0"/>
          <w:lang w:val="af-ZA"/>
        </w:rPr>
        <w:t xml:space="preserve"> </w:t>
      </w:r>
    </w:p>
    <w:p w:rsidR="007E15A7" w:rsidRPr="00F566BF" w:rsidRDefault="00496E1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Ընթացակարգի </w:t>
      </w:r>
      <w:r w:rsidR="007E15A7" w:rsidRPr="00F566BF">
        <w:rPr>
          <w:rFonts w:ascii="GHEA Grapalat" w:hAnsi="GHEA Grapalat"/>
          <w:i w:val="0"/>
          <w:lang w:val="af-ZA"/>
        </w:rPr>
        <w:t xml:space="preserve">հրավերը </w:t>
      </w:r>
      <w:r w:rsidR="00A20B69" w:rsidRPr="00F566BF">
        <w:rPr>
          <w:rFonts w:ascii="GHEA Grapalat" w:hAnsi="GHEA Grapalat"/>
          <w:i w:val="0"/>
          <w:lang w:val="af-ZA"/>
        </w:rPr>
        <w:t xml:space="preserve">թղթային </w:t>
      </w:r>
      <w:r w:rsidR="007E15A7" w:rsidRPr="00F566BF">
        <w:rPr>
          <w:rFonts w:ascii="GHEA Grapalat" w:hAnsi="GHEA Grapalat"/>
          <w:i w:val="0"/>
          <w:lang w:val="af-ZA"/>
        </w:rPr>
        <w:t xml:space="preserve">ստանալու համար անհրաժեշտ է դիմել պատվիրատուին, մինչև սույն հայտարարության հրապարակման օրվանից հաշված` </w:t>
      </w:r>
      <w:r w:rsidR="00730737">
        <w:rPr>
          <w:rFonts w:ascii="GHEA Grapalat" w:hAnsi="GHEA Grapalat"/>
          <w:i w:val="0"/>
          <w:u w:val="single"/>
          <w:lang w:val="af-ZA"/>
        </w:rPr>
        <w:t>7</w:t>
      </w:r>
      <w:r w:rsidR="00F06F30" w:rsidRPr="00F566BF">
        <w:rPr>
          <w:rFonts w:ascii="GHEA Grapalat" w:hAnsi="GHEA Grapalat"/>
          <w:i w:val="0"/>
          <w:lang w:val="af-ZA"/>
        </w:rPr>
        <w:t xml:space="preserve">-րդ օրը ժամը </w:t>
      </w:r>
      <w:r w:rsidR="00730737">
        <w:rPr>
          <w:rFonts w:ascii="GHEA Grapalat" w:hAnsi="GHEA Grapalat"/>
          <w:i w:val="0"/>
          <w:lang w:val="af-ZA"/>
        </w:rPr>
        <w:t>11;00</w:t>
      </w:r>
      <w:r w:rsidR="00F06F30" w:rsidRPr="00F566BF">
        <w:rPr>
          <w:rFonts w:ascii="GHEA Grapalat" w:hAnsi="GHEA Grapalat"/>
          <w:i w:val="0"/>
          <w:lang w:val="af-ZA"/>
        </w:rPr>
        <w:t>-ը</w:t>
      </w:r>
      <w:r w:rsidR="007E15A7" w:rsidRPr="00F566BF">
        <w:rPr>
          <w:rFonts w:ascii="GHEA Grapalat" w:hAnsi="GHEA Grapalat"/>
          <w:i w:val="0"/>
          <w:lang w:val="af-ZA"/>
        </w:rPr>
        <w:t xml:space="preserve">։ Ընդ որում, </w:t>
      </w:r>
      <w:r w:rsidR="00A20B69" w:rsidRPr="00F566BF">
        <w:rPr>
          <w:rFonts w:ascii="GHEA Grapalat" w:hAnsi="GHEA Grapalat"/>
          <w:i w:val="0"/>
          <w:lang w:val="af-ZA"/>
        </w:rPr>
        <w:t xml:space="preserve">թղթային </w:t>
      </w:r>
      <w:r w:rsidR="007E15A7" w:rsidRPr="00F566BF">
        <w:rPr>
          <w:rFonts w:ascii="GHEA Grapalat" w:hAnsi="GHEA Grapalat"/>
          <w:i w:val="0"/>
          <w:lang w:val="af-ZA"/>
        </w:rPr>
        <w:t xml:space="preserve">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w:t>
      </w:r>
      <w:r w:rsidR="00E20B3E" w:rsidRPr="00F566BF">
        <w:rPr>
          <w:rFonts w:ascii="GHEA Grapalat" w:hAnsi="GHEA Grapalat"/>
          <w:i w:val="0"/>
          <w:lang w:val="af-ZA"/>
        </w:rPr>
        <w:t xml:space="preserve">առաջին </w:t>
      </w:r>
      <w:r w:rsidR="007E15A7" w:rsidRPr="00F566BF">
        <w:rPr>
          <w:rFonts w:ascii="GHEA Grapalat" w:hAnsi="GHEA Grapalat"/>
          <w:i w:val="0"/>
          <w:lang w:val="af-ZA"/>
        </w:rPr>
        <w:t xml:space="preserve">աշխատանքային օրը </w:t>
      </w:r>
      <w:r w:rsidR="00730737">
        <w:rPr>
          <w:rFonts w:ascii="GHEA Grapalat" w:hAnsi="GHEA Grapalat"/>
          <w:i w:val="0"/>
          <w:lang w:val="af-ZA"/>
        </w:rPr>
        <w:t>;</w:t>
      </w:r>
    </w:p>
    <w:p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rsidR="0067579A" w:rsidRPr="00F566BF" w:rsidRDefault="00363E98" w:rsidP="00EF3662">
      <w:pPr>
        <w:pStyle w:val="BodyTextIndent"/>
        <w:spacing w:line="240" w:lineRule="auto"/>
        <w:rPr>
          <w:rFonts w:ascii="GHEA Grapalat" w:hAnsi="GHEA Grapalat"/>
          <w:i w:val="0"/>
          <w:lang w:val="af-ZA"/>
        </w:rPr>
      </w:pPr>
      <w:r w:rsidRPr="00F566BF">
        <w:rPr>
          <w:rFonts w:ascii="GHEA Grapalat" w:hAnsi="GHEA Grapalat"/>
          <w:i w:val="0"/>
          <w:lang w:val="af-ZA"/>
        </w:rPr>
        <w:t>Հ</w:t>
      </w:r>
      <w:r w:rsidR="0067579A" w:rsidRPr="00F566BF">
        <w:rPr>
          <w:rFonts w:ascii="GHEA Grapalat" w:hAnsi="GHEA Grapalat"/>
          <w:i w:val="0"/>
          <w:lang w:val="af-ZA"/>
        </w:rPr>
        <w:t>րավեր չստանալը չի սահմանափակում մասնակցի` սույն ընթացակարգին մասնակցելու իրավունքը</w:t>
      </w:r>
      <w:r w:rsidR="004D5671" w:rsidRPr="00F566BF">
        <w:rPr>
          <w:rFonts w:ascii="GHEA Grapalat" w:hAnsi="GHEA Grapalat"/>
          <w:i w:val="0"/>
          <w:lang w:val="af-ZA"/>
        </w:rPr>
        <w:t>։</w:t>
      </w:r>
      <w:r w:rsidR="0067579A" w:rsidRPr="00F566BF">
        <w:rPr>
          <w:rFonts w:ascii="GHEA Grapalat" w:hAnsi="GHEA Grapalat"/>
          <w:i w:val="0"/>
          <w:lang w:val="af-ZA"/>
        </w:rPr>
        <w:t xml:space="preserve"> </w:t>
      </w:r>
    </w:p>
    <w:p w:rsidR="005939DE" w:rsidRPr="00F566BF" w:rsidRDefault="003B5AE9"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Սույն ընթացակարգին մասնակցության </w:t>
      </w:r>
      <w:r w:rsidR="00357D48" w:rsidRPr="00F566BF">
        <w:rPr>
          <w:rFonts w:ascii="GHEA Grapalat" w:hAnsi="GHEA Grapalat"/>
          <w:i w:val="0"/>
          <w:lang w:val="af-ZA"/>
        </w:rPr>
        <w:t>հայտերն անհրաժեշտ է ներկայացնել</w:t>
      </w:r>
      <w:r w:rsidR="00DB4CC7" w:rsidRPr="00F566BF">
        <w:rPr>
          <w:rFonts w:ascii="GHEA Grapalat" w:hAnsi="GHEA Grapalat"/>
          <w:i w:val="0"/>
          <w:lang w:val="af-ZA" w:eastAsia="ru-RU"/>
        </w:rPr>
        <w:t xml:space="preserve"> էլեկտրոնային ձևով` </w:t>
      </w:r>
      <w:r w:rsidR="007E15A7" w:rsidRPr="00F566BF">
        <w:rPr>
          <w:rFonts w:ascii="GHEA Grapalat" w:hAnsi="GHEA Grapalat"/>
          <w:i w:val="0"/>
          <w:lang w:val="af-ZA" w:eastAsia="ru-RU"/>
        </w:rPr>
        <w:t>էլեկտրոնային գնումների Armeps (</w:t>
      </w:r>
      <w:hyperlink r:id="rId8" w:history="1">
        <w:r w:rsidR="00DB4CC7" w:rsidRPr="00F566BF">
          <w:rPr>
            <w:rFonts w:ascii="GHEA Grapalat" w:hAnsi="GHEA Grapalat"/>
            <w:i w:val="0"/>
            <w:lang w:val="af-ZA" w:eastAsia="ru-RU"/>
          </w:rPr>
          <w:t>www.armeps.am</w:t>
        </w:r>
      </w:hyperlink>
      <w:r w:rsidR="007E15A7" w:rsidRPr="00F566BF">
        <w:rPr>
          <w:rFonts w:ascii="GHEA Grapalat" w:hAnsi="GHEA Grapalat"/>
          <w:i w:val="0"/>
          <w:lang w:val="af-ZA" w:eastAsia="ru-RU"/>
        </w:rPr>
        <w:t>) համակարգի</w:t>
      </w:r>
      <w:r w:rsidR="001A43A4" w:rsidRPr="00F566BF">
        <w:rPr>
          <w:rFonts w:ascii="GHEA Grapalat" w:hAnsi="GHEA Grapalat"/>
          <w:i w:val="0"/>
          <w:lang w:val="af-ZA" w:eastAsia="ru-RU"/>
        </w:rPr>
        <w:t xml:space="preserve"> </w:t>
      </w:r>
      <w:r w:rsidR="00DB4CC7" w:rsidRPr="00F566BF">
        <w:rPr>
          <w:rFonts w:ascii="GHEA Grapalat" w:hAnsi="GHEA Grapalat"/>
          <w:i w:val="0"/>
          <w:lang w:val="af-ZA" w:eastAsia="ru-RU"/>
        </w:rPr>
        <w:t xml:space="preserve"> միջոցով</w:t>
      </w:r>
      <w:r w:rsidR="00357D48" w:rsidRPr="00F566BF">
        <w:rPr>
          <w:rFonts w:ascii="GHEA Grapalat" w:hAnsi="GHEA Grapalat"/>
          <w:i w:val="0"/>
          <w:lang w:val="af-ZA"/>
        </w:rPr>
        <w:t xml:space="preserve"> մինչև սույն հայտարարությ</w:t>
      </w:r>
      <w:r w:rsidR="00A70355" w:rsidRPr="00F566BF">
        <w:rPr>
          <w:rFonts w:ascii="GHEA Grapalat" w:hAnsi="GHEA Grapalat"/>
          <w:i w:val="0"/>
          <w:lang w:val="af-ZA"/>
        </w:rPr>
        <w:t>ան</w:t>
      </w:r>
      <w:r w:rsidR="00357D48" w:rsidRPr="00F566BF">
        <w:rPr>
          <w:rFonts w:ascii="GHEA Grapalat" w:hAnsi="GHEA Grapalat"/>
          <w:i w:val="0"/>
          <w:lang w:val="af-ZA"/>
        </w:rPr>
        <w:t xml:space="preserve"> հրապարակման օրվանից հաշված </w:t>
      </w:r>
    </w:p>
    <w:p w:rsidR="00357D48" w:rsidRPr="00F566BF" w:rsidRDefault="00730737" w:rsidP="00EF3662">
      <w:pPr>
        <w:pStyle w:val="BodyTextIndent"/>
        <w:spacing w:line="240" w:lineRule="auto"/>
        <w:ind w:firstLine="0"/>
        <w:rPr>
          <w:rFonts w:ascii="GHEA Grapalat" w:hAnsi="GHEA Grapalat"/>
          <w:i w:val="0"/>
          <w:lang w:val="af-ZA"/>
        </w:rPr>
      </w:pPr>
      <w:r>
        <w:rPr>
          <w:rFonts w:ascii="GHEA Grapalat" w:hAnsi="GHEA Grapalat"/>
          <w:i w:val="0"/>
          <w:u w:val="single"/>
          <w:lang w:val="af-ZA"/>
        </w:rPr>
        <w:t>7</w:t>
      </w:r>
      <w:r w:rsidR="005939DE" w:rsidRPr="00F566BF">
        <w:rPr>
          <w:rFonts w:ascii="GHEA Grapalat" w:hAnsi="GHEA Grapalat"/>
          <w:i w:val="0"/>
          <w:lang w:val="af-ZA"/>
        </w:rPr>
        <w:t xml:space="preserve"> </w:t>
      </w:r>
      <w:r w:rsidR="00357D48" w:rsidRPr="00F566BF">
        <w:rPr>
          <w:rFonts w:ascii="GHEA Grapalat" w:hAnsi="GHEA Grapalat"/>
          <w:i w:val="0"/>
          <w:lang w:val="af-ZA"/>
        </w:rPr>
        <w:t xml:space="preserve">-րդ օրվա ժամը </w:t>
      </w:r>
      <w:r w:rsidRPr="00730737">
        <w:rPr>
          <w:rFonts w:ascii="GHEA Grapalat" w:hAnsi="GHEA Grapalat"/>
          <w:i w:val="0"/>
          <w:u w:val="single"/>
          <w:lang w:val="af-ZA"/>
        </w:rPr>
        <w:t>11</w:t>
      </w:r>
      <w:r>
        <w:rPr>
          <w:rFonts w:ascii="GHEA Grapalat" w:hAnsi="GHEA Grapalat"/>
          <w:i w:val="0"/>
          <w:u w:val="single"/>
          <w:lang w:val="af-ZA"/>
        </w:rPr>
        <w:t>:</w:t>
      </w:r>
      <w:r w:rsidRPr="00730737">
        <w:rPr>
          <w:rFonts w:ascii="GHEA Grapalat" w:hAnsi="GHEA Grapalat"/>
          <w:i w:val="0"/>
          <w:u w:val="single"/>
          <w:lang w:val="af-ZA"/>
        </w:rPr>
        <w:t>00</w:t>
      </w:r>
      <w:r w:rsidR="00357D48" w:rsidRPr="00730737">
        <w:rPr>
          <w:rFonts w:ascii="GHEA Grapalat" w:hAnsi="GHEA Grapalat"/>
          <w:i w:val="0"/>
          <w:u w:val="single"/>
          <w:lang w:val="af-ZA"/>
        </w:rPr>
        <w:t>-</w:t>
      </w:r>
      <w:r w:rsidR="00357D48" w:rsidRPr="00F566BF">
        <w:rPr>
          <w:rFonts w:ascii="GHEA Grapalat" w:hAnsi="GHEA Grapalat"/>
          <w:i w:val="0"/>
          <w:lang w:val="af-ZA"/>
        </w:rPr>
        <w:t>ը</w:t>
      </w:r>
      <w:r w:rsidR="000076A1" w:rsidRPr="00F566BF">
        <w:rPr>
          <w:rFonts w:ascii="GHEA Grapalat" w:hAnsi="GHEA Grapalat"/>
          <w:i w:val="0"/>
          <w:lang w:val="af-ZA"/>
        </w:rPr>
        <w:t>: Հայտերը, հայերենից բացի, կարող են ներկայացվել նաև անգլերեն կամ ռուսերեն:</w:t>
      </w:r>
      <w:r w:rsidR="00357D48" w:rsidRPr="00F566BF">
        <w:rPr>
          <w:rFonts w:ascii="GHEA Grapalat" w:hAnsi="GHEA Grapalat"/>
          <w:i w:val="0"/>
          <w:lang w:val="af-ZA"/>
        </w:rPr>
        <w:t xml:space="preserve"> </w:t>
      </w:r>
    </w:p>
    <w:p w:rsidR="004E2FC6" w:rsidRPr="00F566BF" w:rsidRDefault="0060526C" w:rsidP="00EF3662">
      <w:pPr>
        <w:pStyle w:val="BodyTextIndent"/>
        <w:spacing w:line="240" w:lineRule="auto"/>
        <w:ind w:firstLine="708"/>
        <w:rPr>
          <w:rFonts w:ascii="GHEA Grapalat" w:hAnsi="GHEA Grapalat"/>
          <w:i w:val="0"/>
          <w:lang w:val="af-ZA"/>
        </w:rPr>
      </w:pPr>
      <w:r w:rsidRPr="00F566BF">
        <w:rPr>
          <w:rFonts w:ascii="GHEA Grapalat" w:hAnsi="GHEA Grapalat"/>
          <w:i w:val="0"/>
          <w:lang w:val="af-ZA"/>
        </w:rPr>
        <w:t xml:space="preserve">Հայտերի բացումը տեղի կունենա </w:t>
      </w:r>
      <w:r w:rsidR="00DB4CC7" w:rsidRPr="00F566BF">
        <w:rPr>
          <w:rFonts w:ascii="GHEA Grapalat" w:hAnsi="GHEA Grapalat"/>
          <w:i w:val="0"/>
          <w:lang w:val="af-ZA"/>
        </w:rPr>
        <w:t>էլեկտրոնային ձևով</w:t>
      </w:r>
      <w:r w:rsidR="001A43A4" w:rsidRPr="00F566BF">
        <w:rPr>
          <w:rFonts w:ascii="GHEA Grapalat" w:hAnsi="GHEA Grapalat"/>
          <w:i w:val="0"/>
          <w:lang w:val="af-ZA"/>
        </w:rPr>
        <w:t>`</w:t>
      </w:r>
      <w:r w:rsidR="001A43A4" w:rsidRPr="00F566BF">
        <w:rPr>
          <w:rFonts w:ascii="GHEA Grapalat" w:hAnsi="GHEA Grapalat"/>
          <w:i w:val="0"/>
          <w:lang w:val="af-ZA" w:eastAsia="ru-RU"/>
        </w:rPr>
        <w:t xml:space="preserve"> </w:t>
      </w:r>
      <w:r w:rsidR="00236B75" w:rsidRPr="00F566BF">
        <w:rPr>
          <w:rFonts w:ascii="GHEA Grapalat" w:hAnsi="GHEA Grapalat"/>
          <w:i w:val="0"/>
          <w:lang w:val="af-ZA" w:eastAsia="ru-RU"/>
        </w:rPr>
        <w:t>էլեկտրոնային գնումների Armeps հ</w:t>
      </w:r>
      <w:r w:rsidR="001A43A4" w:rsidRPr="00F566BF">
        <w:rPr>
          <w:rFonts w:ascii="GHEA Grapalat" w:hAnsi="GHEA Grapalat"/>
          <w:i w:val="0"/>
          <w:lang w:val="af-ZA" w:eastAsia="ru-RU"/>
        </w:rPr>
        <w:t>ամակարգի</w:t>
      </w:r>
      <w:r w:rsidR="001A43A4" w:rsidRPr="00F566BF">
        <w:rPr>
          <w:rFonts w:ascii="GHEA Grapalat" w:hAnsi="GHEA Grapalat"/>
          <w:i w:val="0"/>
          <w:lang w:val="af-ZA"/>
        </w:rPr>
        <w:t xml:space="preserve"> </w:t>
      </w:r>
      <w:r w:rsidR="00DB4CC7" w:rsidRPr="00F566BF">
        <w:rPr>
          <w:rFonts w:ascii="GHEA Grapalat" w:hAnsi="GHEA Grapalat"/>
          <w:i w:val="0"/>
          <w:lang w:val="af-ZA"/>
        </w:rPr>
        <w:t>միջոցով</w:t>
      </w:r>
      <w:r w:rsidRPr="00F566BF">
        <w:rPr>
          <w:rFonts w:ascii="GHEA Grapalat" w:hAnsi="GHEA Grapalat"/>
          <w:i w:val="0"/>
          <w:lang w:val="af-ZA"/>
        </w:rPr>
        <w:t xml:space="preserve">,  </w:t>
      </w:r>
      <w:r w:rsidR="004E2FC6" w:rsidRPr="00F566BF">
        <w:rPr>
          <w:rFonts w:ascii="GHEA Grapalat" w:hAnsi="GHEA Grapalat"/>
          <w:i w:val="0"/>
          <w:lang w:val="af-ZA"/>
        </w:rPr>
        <w:t xml:space="preserve">սույն հայտարարության հրապարակման օրվանից հաշված </w:t>
      </w:r>
      <w:r w:rsidR="00730737">
        <w:rPr>
          <w:rFonts w:ascii="GHEA Grapalat" w:hAnsi="GHEA Grapalat"/>
          <w:i w:val="0"/>
          <w:u w:val="single"/>
          <w:lang w:val="af-ZA"/>
        </w:rPr>
        <w:t>7</w:t>
      </w:r>
      <w:r w:rsidR="004E2FC6" w:rsidRPr="00F566BF">
        <w:rPr>
          <w:rFonts w:ascii="GHEA Grapalat" w:hAnsi="GHEA Grapalat"/>
          <w:i w:val="0"/>
          <w:lang w:val="af-ZA"/>
        </w:rPr>
        <w:t xml:space="preserve">-րդ օրը ժամը </w:t>
      </w:r>
      <w:r w:rsidR="00730737">
        <w:rPr>
          <w:rFonts w:ascii="GHEA Grapalat" w:hAnsi="GHEA Grapalat"/>
          <w:i w:val="0"/>
          <w:lang w:val="af-ZA"/>
        </w:rPr>
        <w:t>11:00</w:t>
      </w:r>
      <w:r w:rsidR="004E2FC6" w:rsidRPr="00F566BF">
        <w:rPr>
          <w:rFonts w:ascii="GHEA Grapalat" w:hAnsi="GHEA Grapalat"/>
          <w:i w:val="0"/>
          <w:lang w:val="af-ZA"/>
        </w:rPr>
        <w:t xml:space="preserve">-ին։ </w:t>
      </w:r>
    </w:p>
    <w:p w:rsidR="00357D48" w:rsidRPr="00F566BF" w:rsidRDefault="001305C6" w:rsidP="00EF3662">
      <w:pPr>
        <w:pStyle w:val="BodyTextIndent"/>
        <w:spacing w:line="240" w:lineRule="auto"/>
        <w:rPr>
          <w:rFonts w:ascii="GHEA Grapalat" w:hAnsi="GHEA Grapalat"/>
          <w:i w:val="0"/>
          <w:lang w:val="af-ZA"/>
        </w:rPr>
      </w:pPr>
      <w:r w:rsidRPr="00F566BF">
        <w:rPr>
          <w:rFonts w:ascii="GHEA Grapalat" w:hAnsi="GHEA Grapalat"/>
          <w:i w:val="0"/>
          <w:lang w:val="af-ZA"/>
        </w:rPr>
        <w:t>Սույն</w:t>
      </w:r>
      <w:r w:rsidR="00357D48" w:rsidRPr="00F566BF">
        <w:rPr>
          <w:rFonts w:ascii="GHEA Grapalat" w:hAnsi="GHEA Grapalat"/>
          <w:i w:val="0"/>
          <w:lang w:val="af-ZA"/>
        </w:rPr>
        <w:t xml:space="preserve"> ընթացակար</w:t>
      </w:r>
      <w:r w:rsidR="00347499" w:rsidRPr="00F566BF">
        <w:rPr>
          <w:rFonts w:ascii="GHEA Grapalat" w:hAnsi="GHEA Grapalat"/>
          <w:i w:val="0"/>
          <w:lang w:val="af-ZA"/>
        </w:rPr>
        <w:t>գ</w:t>
      </w:r>
      <w:r w:rsidR="00357D48" w:rsidRPr="00F566BF">
        <w:rPr>
          <w:rFonts w:ascii="GHEA Grapalat" w:hAnsi="GHEA Grapalat"/>
          <w:i w:val="0"/>
          <w:lang w:val="af-ZA"/>
        </w:rPr>
        <w:t>ի վերաբերյալ բողոքները</w:t>
      </w:r>
      <w:r w:rsidR="00BE439E" w:rsidRPr="00F566BF">
        <w:rPr>
          <w:rFonts w:ascii="GHEA Grapalat" w:hAnsi="GHEA Grapalat"/>
          <w:i w:val="0"/>
          <w:lang w:val="af-ZA"/>
        </w:rPr>
        <w:t xml:space="preserve"> </w:t>
      </w:r>
      <w:r w:rsidRPr="00F566BF">
        <w:rPr>
          <w:rFonts w:ascii="GHEA Grapalat" w:hAnsi="GHEA Grapalat"/>
          <w:i w:val="0"/>
          <w:lang w:val="af-ZA"/>
        </w:rPr>
        <w:t>պետք է</w:t>
      </w:r>
      <w:r w:rsidR="0060526C" w:rsidRPr="00F566BF">
        <w:rPr>
          <w:rFonts w:ascii="GHEA Grapalat" w:hAnsi="GHEA Grapalat"/>
          <w:i w:val="0"/>
          <w:lang w:val="af-ZA"/>
        </w:rPr>
        <w:t xml:space="preserve"> </w:t>
      </w:r>
      <w:r w:rsidRPr="00F566BF">
        <w:rPr>
          <w:rFonts w:ascii="GHEA Grapalat" w:hAnsi="GHEA Grapalat"/>
          <w:i w:val="0"/>
          <w:lang w:val="af-ZA"/>
        </w:rPr>
        <w:t>ներկայացնել</w:t>
      </w:r>
      <w:r w:rsidR="00357D48" w:rsidRPr="00F566BF">
        <w:rPr>
          <w:rFonts w:ascii="GHEA Grapalat" w:hAnsi="GHEA Grapalat"/>
          <w:i w:val="0"/>
          <w:lang w:val="af-ZA"/>
        </w:rPr>
        <w:t xml:space="preserve"> </w:t>
      </w:r>
      <w:r w:rsidR="00776E6C" w:rsidRPr="00F566BF">
        <w:rPr>
          <w:rFonts w:ascii="GHEA Grapalat" w:hAnsi="GHEA Grapalat"/>
          <w:i w:val="0"/>
          <w:lang w:val="af-ZA"/>
        </w:rPr>
        <w:t>գնումների հետ կապված բողոքներ քննող անձին</w:t>
      </w:r>
      <w:r w:rsidR="00357D48" w:rsidRPr="00F566BF">
        <w:rPr>
          <w:rFonts w:ascii="GHEA Grapalat" w:hAnsi="GHEA Grapalat"/>
          <w:i w:val="0"/>
          <w:lang w:val="af-ZA"/>
        </w:rPr>
        <w:t xml:space="preserve">` ք. Երևան, </w:t>
      </w:r>
      <w:r w:rsidR="000076A1" w:rsidRPr="00F566BF">
        <w:rPr>
          <w:rFonts w:ascii="GHEA Grapalat" w:hAnsi="GHEA Grapalat"/>
          <w:i w:val="0"/>
          <w:lang w:val="af-ZA"/>
        </w:rPr>
        <w:t>Մելիք-Ադամյան փող</w:t>
      </w:r>
      <w:r w:rsidR="00E327B8" w:rsidRPr="00F566BF">
        <w:rPr>
          <w:rFonts w:ascii="GHEA Grapalat" w:hAnsi="GHEA Grapalat"/>
          <w:i w:val="0"/>
          <w:lang w:val="af-ZA"/>
        </w:rPr>
        <w:t>.</w:t>
      </w:r>
      <w:r w:rsidR="00677658" w:rsidRPr="00F566BF">
        <w:rPr>
          <w:rFonts w:ascii="GHEA Grapalat" w:hAnsi="GHEA Grapalat"/>
          <w:i w:val="0"/>
          <w:lang w:val="af-ZA"/>
        </w:rPr>
        <w:t xml:space="preserve"> </w:t>
      </w:r>
      <w:r w:rsidR="000076A1" w:rsidRPr="00F566BF">
        <w:rPr>
          <w:rFonts w:ascii="GHEA Grapalat" w:hAnsi="GHEA Grapalat"/>
          <w:i w:val="0"/>
          <w:lang w:val="af-ZA"/>
        </w:rPr>
        <w:t xml:space="preserve">1 </w:t>
      </w:r>
      <w:r w:rsidR="00357D48" w:rsidRPr="00F566BF">
        <w:rPr>
          <w:rFonts w:ascii="GHEA Grapalat" w:hAnsi="GHEA Grapalat"/>
          <w:i w:val="0"/>
          <w:lang w:val="af-ZA"/>
        </w:rPr>
        <w:t xml:space="preserve"> հասցեով</w:t>
      </w:r>
      <w:r w:rsidR="004D5671" w:rsidRPr="00F566BF">
        <w:rPr>
          <w:rFonts w:ascii="GHEA Grapalat" w:hAnsi="GHEA Grapalat"/>
          <w:i w:val="0"/>
          <w:lang w:val="af-ZA"/>
        </w:rPr>
        <w:t>։</w:t>
      </w:r>
      <w:r w:rsidRPr="00F566BF">
        <w:rPr>
          <w:rFonts w:ascii="GHEA Grapalat" w:hAnsi="GHEA Grapalat"/>
          <w:i w:val="0"/>
          <w:lang w:val="af-ZA"/>
        </w:rPr>
        <w:t xml:space="preserve"> Բողոքարկումն իր</w:t>
      </w:r>
      <w:r w:rsidR="00EE73A8" w:rsidRPr="00F566BF">
        <w:rPr>
          <w:rFonts w:ascii="GHEA Grapalat" w:hAnsi="GHEA Grapalat"/>
          <w:i w:val="0"/>
          <w:lang w:val="af-ZA"/>
        </w:rPr>
        <w:t>ա</w:t>
      </w:r>
      <w:r w:rsidRPr="00F566BF">
        <w:rPr>
          <w:rFonts w:ascii="GHEA Grapalat" w:hAnsi="GHEA Grapalat"/>
          <w:i w:val="0"/>
          <w:lang w:val="af-ZA"/>
        </w:rPr>
        <w:t xml:space="preserve">կանացվում է սույն </w:t>
      </w:r>
      <w:r w:rsidR="00677658" w:rsidRPr="00F566BF">
        <w:rPr>
          <w:rFonts w:ascii="GHEA Grapalat" w:hAnsi="GHEA Grapalat"/>
          <w:i w:val="0"/>
          <w:lang w:val="af-ZA"/>
        </w:rPr>
        <w:t xml:space="preserve">մրցույթի </w:t>
      </w:r>
      <w:r w:rsidRPr="00F566BF">
        <w:rPr>
          <w:rFonts w:ascii="GHEA Grapalat" w:hAnsi="GHEA Grapalat"/>
          <w:i w:val="0"/>
          <w:lang w:val="af-ZA"/>
        </w:rPr>
        <w:t>հրավեր</w:t>
      </w:r>
      <w:r w:rsidR="00677658" w:rsidRPr="00F566BF">
        <w:rPr>
          <w:rFonts w:ascii="GHEA Grapalat" w:hAnsi="GHEA Grapalat"/>
          <w:i w:val="0"/>
          <w:lang w:val="af-ZA"/>
        </w:rPr>
        <w:t xml:space="preserve">ով </w:t>
      </w:r>
      <w:r w:rsidRPr="00F566BF">
        <w:rPr>
          <w:rFonts w:ascii="GHEA Grapalat" w:hAnsi="GHEA Grapalat"/>
          <w:i w:val="0"/>
          <w:lang w:val="af-ZA"/>
        </w:rPr>
        <w:t>սահմանված կարգով</w:t>
      </w:r>
      <w:r w:rsidR="004D5671" w:rsidRPr="00F566BF">
        <w:rPr>
          <w:rFonts w:ascii="GHEA Grapalat" w:hAnsi="GHEA Grapalat"/>
          <w:i w:val="0"/>
          <w:lang w:val="af-ZA"/>
        </w:rPr>
        <w:t>։</w:t>
      </w:r>
      <w:r w:rsidR="006E35A0" w:rsidRPr="00F566BF">
        <w:rPr>
          <w:rFonts w:ascii="GHEA Grapalat" w:hAnsi="GHEA Grapalat"/>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F566BF">
        <w:rPr>
          <w:rFonts w:ascii="GHEA Grapalat" w:hAnsi="GHEA Grapalat"/>
          <w:i w:val="0"/>
          <w:lang w:val="af-ZA"/>
        </w:rPr>
        <w:t xml:space="preserve">«900008000482» </w:t>
      </w:r>
      <w:r w:rsidR="006E35A0" w:rsidRPr="00F566BF">
        <w:rPr>
          <w:rFonts w:ascii="GHEA Grapalat" w:hAnsi="GHEA Grapalat"/>
          <w:i w:val="0"/>
          <w:lang w:val="af-ZA"/>
        </w:rPr>
        <w:t xml:space="preserve">գանձապետական հաշվեհամարին: </w:t>
      </w:r>
    </w:p>
    <w:p w:rsidR="00730737" w:rsidRPr="00D8340D" w:rsidRDefault="00730737" w:rsidP="00730737">
      <w:pPr>
        <w:pStyle w:val="BodyTextIndent3"/>
        <w:spacing w:line="240" w:lineRule="auto"/>
        <w:ind w:firstLine="709"/>
        <w:rPr>
          <w:rFonts w:ascii="GHEA Grapalat" w:hAnsi="GHEA Grapalat"/>
          <w:b/>
          <w:sz w:val="22"/>
          <w:szCs w:val="22"/>
          <w:lang w:val="af-ZA"/>
        </w:rPr>
      </w:pPr>
      <w:r w:rsidRPr="00D8340D">
        <w:rPr>
          <w:rFonts w:ascii="GHEA Grapalat" w:hAnsi="GHEA Grapalat"/>
          <w:b/>
          <w:sz w:val="22"/>
          <w:szCs w:val="22"/>
          <w:lang w:val="af-ZA"/>
        </w:rPr>
        <w:t>Սույն հայտարարության հետ կապված լրացուցիչ տեղեկություններ ստանալու համար կարող եք դիմել գնումների համակարգող` Ա.Սարգսյանին։</w:t>
      </w:r>
    </w:p>
    <w:p w:rsidR="00730737" w:rsidRPr="00D8340D" w:rsidRDefault="00730737" w:rsidP="00730737">
      <w:pPr>
        <w:pStyle w:val="BodyTextIndent3"/>
        <w:spacing w:line="240" w:lineRule="auto"/>
        <w:ind w:firstLine="709"/>
        <w:rPr>
          <w:rFonts w:ascii="GHEA Grapalat" w:hAnsi="GHEA Grapalat"/>
          <w:b/>
          <w:sz w:val="22"/>
          <w:szCs w:val="22"/>
          <w:lang w:val="af-ZA"/>
        </w:rPr>
      </w:pPr>
      <w:r w:rsidRPr="00D8340D">
        <w:rPr>
          <w:rFonts w:ascii="GHEA Grapalat" w:hAnsi="GHEA Grapalat"/>
          <w:b/>
          <w:sz w:val="22"/>
          <w:szCs w:val="22"/>
          <w:lang w:val="af-ZA"/>
        </w:rPr>
        <w:t xml:space="preserve">                                      Հեռախոս` 0312-2-22-11։</w:t>
      </w:r>
    </w:p>
    <w:p w:rsidR="00730737" w:rsidRPr="00D8340D" w:rsidRDefault="00730737" w:rsidP="00730737">
      <w:pPr>
        <w:pStyle w:val="BodyTextIndent3"/>
        <w:spacing w:line="240" w:lineRule="auto"/>
        <w:ind w:firstLine="709"/>
        <w:rPr>
          <w:rFonts w:ascii="GHEA Grapalat" w:hAnsi="GHEA Grapalat"/>
          <w:b/>
          <w:sz w:val="22"/>
          <w:szCs w:val="22"/>
          <w:lang w:val="af-ZA"/>
        </w:rPr>
      </w:pPr>
      <w:r w:rsidRPr="00D8340D">
        <w:rPr>
          <w:rFonts w:ascii="GHEA Grapalat" w:hAnsi="GHEA Grapalat"/>
          <w:b/>
          <w:sz w:val="22"/>
          <w:szCs w:val="22"/>
          <w:lang w:val="af-ZA"/>
        </w:rPr>
        <w:t xml:space="preserve">                                      Էլ.փոստ` barseghyan888gmail.com։</w:t>
      </w:r>
    </w:p>
    <w:p w:rsidR="00730737" w:rsidRPr="00D8340D" w:rsidRDefault="00730737" w:rsidP="00730737">
      <w:pPr>
        <w:pStyle w:val="BodyTextIndent3"/>
        <w:spacing w:line="240" w:lineRule="auto"/>
        <w:ind w:firstLine="709"/>
        <w:rPr>
          <w:rFonts w:ascii="GHEA Grapalat" w:hAnsi="GHEA Grapalat"/>
          <w:b/>
          <w:sz w:val="22"/>
          <w:szCs w:val="22"/>
          <w:lang w:val="af-ZA"/>
        </w:rPr>
      </w:pPr>
      <w:r w:rsidRPr="00D8340D">
        <w:rPr>
          <w:rFonts w:ascii="GHEA Grapalat" w:hAnsi="GHEA Grapalat"/>
          <w:b/>
          <w:sz w:val="22"/>
          <w:szCs w:val="22"/>
          <w:lang w:val="af-ZA"/>
        </w:rPr>
        <w:t xml:space="preserve">                                      Պատվիրատու` &lt;&lt; Հայաստանի Հանրապետության Շիրակի մարզի Գյումրու համայնքապետարանի աշխատակազմ&gt;&gt; ՀԿՀ:</w:t>
      </w:r>
    </w:p>
    <w:p w:rsidR="00730737" w:rsidRPr="00D8340D" w:rsidRDefault="00730737" w:rsidP="00730737">
      <w:pPr>
        <w:pStyle w:val="BodyTextIndent3"/>
        <w:spacing w:line="240" w:lineRule="auto"/>
        <w:ind w:firstLine="709"/>
        <w:rPr>
          <w:rFonts w:ascii="GHEA Grapalat" w:hAnsi="GHEA Grapalat"/>
          <w:b/>
          <w:sz w:val="22"/>
          <w:szCs w:val="22"/>
          <w:lang w:val="af-ZA"/>
        </w:rPr>
      </w:pPr>
    </w:p>
    <w:p w:rsidR="00730737" w:rsidRDefault="00730737">
      <w:pPr>
        <w:rPr>
          <w:rFonts w:ascii="GHEA Grapalat" w:hAnsi="GHEA Grapalat"/>
          <w:b/>
          <w:sz w:val="22"/>
          <w:szCs w:val="22"/>
          <w:lang w:val="af-ZA"/>
        </w:rPr>
      </w:pPr>
      <w:r>
        <w:rPr>
          <w:rFonts w:ascii="GHEA Grapalat" w:hAnsi="GHEA Grapalat"/>
          <w:b/>
          <w:sz w:val="22"/>
          <w:szCs w:val="22"/>
          <w:lang w:val="af-ZA"/>
        </w:rPr>
        <w:br w:type="page"/>
      </w:r>
    </w:p>
    <w:p w:rsidR="00730737" w:rsidRPr="00D8340D" w:rsidRDefault="00730737" w:rsidP="00730737">
      <w:pPr>
        <w:pStyle w:val="BodyTextIndent3"/>
        <w:spacing w:line="240" w:lineRule="auto"/>
        <w:ind w:firstLine="709"/>
        <w:jc w:val="center"/>
        <w:rPr>
          <w:rFonts w:ascii="GHEA Grapalat" w:hAnsi="GHEA Grapalat" w:cs="Sylfaen"/>
          <w:b/>
          <w:sz w:val="22"/>
          <w:szCs w:val="22"/>
          <w:lang w:val="es-ES"/>
        </w:rPr>
      </w:pPr>
      <w:r w:rsidRPr="00D8340D">
        <w:rPr>
          <w:rFonts w:ascii="GHEA Grapalat" w:hAnsi="GHEA Grapalat"/>
          <w:b/>
          <w:sz w:val="22"/>
          <w:szCs w:val="22"/>
          <w:lang w:val="af-ZA"/>
        </w:rPr>
        <w:lastRenderedPageBreak/>
        <w:t>&lt;&lt; Հայաստանի Հանրապետության Շիրակի մարզի Գյումրու համայնքապետարանի աշխատակազմ&gt;&gt; ՀԿՀ</w:t>
      </w:r>
    </w:p>
    <w:p w:rsidR="00096865" w:rsidRPr="00F566BF" w:rsidRDefault="00096865" w:rsidP="00730737">
      <w:pPr>
        <w:pStyle w:val="BodyText"/>
        <w:tabs>
          <w:tab w:val="left" w:pos="5968"/>
        </w:tabs>
        <w:ind w:right="-7" w:firstLine="567"/>
        <w:rPr>
          <w:rFonts w:ascii="GHEA Grapalat" w:hAnsi="GHEA Grapalat"/>
          <w:lang w:val="af-ZA"/>
        </w:rPr>
      </w:pPr>
      <w:r w:rsidRPr="00F566BF">
        <w:rPr>
          <w:rFonts w:ascii="GHEA Grapalat" w:hAnsi="GHEA Grapalat"/>
          <w:lang w:val="af-ZA"/>
        </w:rPr>
        <w:tab/>
      </w:r>
    </w:p>
    <w:p w:rsidR="00096865" w:rsidRPr="00F566BF" w:rsidRDefault="00096865" w:rsidP="00EF3662">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rsidR="00096865" w:rsidRPr="00F566BF" w:rsidRDefault="00096865" w:rsidP="00EF3662">
      <w:pPr>
        <w:pStyle w:val="BodyText"/>
        <w:ind w:right="-7" w:firstLine="567"/>
        <w:jc w:val="center"/>
        <w:rPr>
          <w:rFonts w:ascii="GHEA Grapalat" w:hAnsi="GHEA Grapalat" w:cs="Sylfaen"/>
          <w:lang w:val="af-ZA"/>
        </w:rPr>
      </w:pPr>
    </w:p>
    <w:p w:rsidR="00096865" w:rsidRPr="00F566BF" w:rsidRDefault="00096865" w:rsidP="00EF3662">
      <w:pPr>
        <w:pStyle w:val="BodyText"/>
        <w:ind w:right="-7" w:firstLine="567"/>
        <w:jc w:val="center"/>
        <w:rPr>
          <w:rFonts w:ascii="GHEA Grapalat" w:hAnsi="GHEA Grapalat" w:cs="Sylfaen"/>
          <w:lang w:val="af-ZA"/>
        </w:rPr>
      </w:pPr>
    </w:p>
    <w:p w:rsidR="00730737" w:rsidRPr="00730737" w:rsidRDefault="00730737" w:rsidP="00730737">
      <w:pPr>
        <w:pStyle w:val="BodyText"/>
        <w:ind w:right="-7"/>
        <w:jc w:val="center"/>
        <w:rPr>
          <w:rFonts w:ascii="GHEA Grapalat" w:hAnsi="GHEA Grapalat" w:cs="Sylfaen"/>
          <w:lang w:val="af-ZA"/>
        </w:rPr>
      </w:pPr>
      <w:r w:rsidRPr="00730737">
        <w:rPr>
          <w:rFonts w:ascii="GHEA Grapalat" w:hAnsi="GHEA Grapalat" w:cs="Sylfaen"/>
          <w:lang w:val="af-ZA"/>
        </w:rPr>
        <w:t>&lt;&lt; Հայաստանի Հանրապետության Շիրակի մարզի Գյումրու համայնքապետարանի աշխատակազմ&gt;&gt; ՀԿՀ</w:t>
      </w:r>
    </w:p>
    <w:p w:rsidR="00096865" w:rsidRPr="00F566BF" w:rsidRDefault="00730737" w:rsidP="00730737">
      <w:pPr>
        <w:pStyle w:val="BodyText"/>
        <w:ind w:right="-7"/>
        <w:jc w:val="center"/>
        <w:rPr>
          <w:rFonts w:ascii="GHEA Grapalat" w:hAnsi="GHEA Grapalat"/>
          <w:szCs w:val="22"/>
          <w:lang w:val="af-ZA"/>
        </w:rPr>
      </w:pPr>
      <w:r w:rsidRPr="00730737">
        <w:rPr>
          <w:rFonts w:ascii="GHEA Grapalat" w:hAnsi="GHEA Grapalat" w:cs="Sylfaen"/>
          <w:lang w:val="af-ZA"/>
        </w:rPr>
        <w:t>-</w:t>
      </w:r>
      <w:r>
        <w:rPr>
          <w:rFonts w:ascii="GHEA Grapalat" w:hAnsi="GHEA Grapalat" w:cs="Sylfaen"/>
          <w:lang w:val="af-ZA"/>
        </w:rPr>
        <w:t xml:space="preserve">ի կարիքների համար` </w:t>
      </w:r>
      <w:r w:rsidRPr="00730737">
        <w:rPr>
          <w:rFonts w:ascii="GHEA Grapalat" w:hAnsi="GHEA Grapalat" w:cs="Sylfaen"/>
          <w:lang w:val="af-ZA"/>
        </w:rPr>
        <w:t xml:space="preserve">«Գյումրի քաղաքի </w:t>
      </w:r>
      <w:r>
        <w:rPr>
          <w:rFonts w:ascii="GHEA Grapalat" w:hAnsi="GHEA Grapalat" w:cs="Sylfaen"/>
          <w:lang w:val="af-ZA"/>
        </w:rPr>
        <w:t>Ա</w:t>
      </w:r>
      <w:r w:rsidRPr="00730737">
        <w:rPr>
          <w:rFonts w:ascii="GHEA Grapalat" w:hAnsi="GHEA Grapalat" w:cs="Sylfaen"/>
          <w:lang w:val="af-ZA"/>
        </w:rPr>
        <w:t>նի թաղամասի ճանապարհների հիմնանորոգման եվ փողոցային լուսավորության արդիականացմա</w:t>
      </w:r>
      <w:r>
        <w:rPr>
          <w:rFonts w:ascii="GHEA Grapalat" w:hAnsi="GHEA Grapalat" w:cs="Sylfaen"/>
          <w:lang w:val="af-ZA"/>
        </w:rPr>
        <w:t>ն տեխնիկա-տնտեսական հիմնավորման</w:t>
      </w:r>
      <w:r w:rsidRPr="00730737">
        <w:rPr>
          <w:rFonts w:ascii="GHEA Grapalat" w:hAnsi="GHEA Grapalat" w:cs="Sylfaen"/>
          <w:lang w:val="af-ZA"/>
        </w:rPr>
        <w:t>» կատարման  նպատակով հայտարարված գնանշման հարցման</w:t>
      </w:r>
    </w:p>
    <w:p w:rsidR="00096865" w:rsidRPr="00F566BF" w:rsidRDefault="00096865" w:rsidP="00EF3662">
      <w:pPr>
        <w:pStyle w:val="BodyText"/>
        <w:ind w:right="-7" w:firstLine="567"/>
        <w:jc w:val="center"/>
        <w:rPr>
          <w:rFonts w:ascii="GHEA Grapalat" w:hAnsi="GHEA Grapalat"/>
          <w:lang w:val="af-ZA"/>
        </w:rPr>
      </w:pPr>
    </w:p>
    <w:p w:rsidR="00096865" w:rsidRPr="00F566BF" w:rsidRDefault="00096865" w:rsidP="00EF3662">
      <w:pPr>
        <w:pStyle w:val="BodyText"/>
        <w:ind w:right="-7" w:firstLine="567"/>
        <w:jc w:val="center"/>
        <w:rPr>
          <w:rFonts w:ascii="GHEA Grapalat" w:hAnsi="GHEA Grapalat"/>
          <w:lang w:val="af-ZA"/>
        </w:rPr>
      </w:pPr>
    </w:p>
    <w:p w:rsidR="00096865" w:rsidRPr="00F566BF" w:rsidRDefault="00096865" w:rsidP="00EF3662">
      <w:pPr>
        <w:pStyle w:val="BodyText"/>
        <w:ind w:right="-7" w:firstLine="567"/>
        <w:jc w:val="center"/>
        <w:rPr>
          <w:rFonts w:ascii="GHEA Grapalat" w:hAnsi="GHEA Grapalat"/>
          <w:lang w:val="af-ZA"/>
        </w:rPr>
      </w:pPr>
    </w:p>
    <w:p w:rsidR="00096865" w:rsidRPr="00F566BF" w:rsidRDefault="00096865" w:rsidP="00EF3662">
      <w:pPr>
        <w:pStyle w:val="BodyText"/>
        <w:ind w:right="-7" w:firstLine="567"/>
        <w:jc w:val="center"/>
        <w:rPr>
          <w:rFonts w:ascii="GHEA Grapalat" w:hAnsi="GHEA Grapalat"/>
          <w:lang w:val="af-ZA"/>
        </w:rPr>
      </w:pPr>
    </w:p>
    <w:p w:rsidR="00096865" w:rsidRPr="00F566BF" w:rsidRDefault="00096865" w:rsidP="00EF3662">
      <w:pPr>
        <w:pStyle w:val="BodyText"/>
        <w:ind w:right="-7" w:firstLine="567"/>
        <w:jc w:val="center"/>
        <w:rPr>
          <w:rFonts w:ascii="GHEA Grapalat" w:hAnsi="GHEA Grapalat"/>
          <w:lang w:val="af-ZA"/>
        </w:rPr>
      </w:pPr>
    </w:p>
    <w:p w:rsidR="00096865" w:rsidRPr="00F566BF" w:rsidRDefault="00096865" w:rsidP="00EF3662">
      <w:pPr>
        <w:pStyle w:val="BodyText"/>
        <w:ind w:right="-7" w:firstLine="567"/>
        <w:jc w:val="center"/>
        <w:rPr>
          <w:rFonts w:ascii="GHEA Grapalat" w:hAnsi="GHEA Grapalat"/>
          <w:lang w:val="af-ZA"/>
        </w:rPr>
      </w:pPr>
    </w:p>
    <w:p w:rsidR="00096865" w:rsidRPr="00F566BF" w:rsidRDefault="00096865" w:rsidP="00EF3662">
      <w:pPr>
        <w:pStyle w:val="BodyText"/>
        <w:ind w:right="-7" w:firstLine="567"/>
        <w:jc w:val="center"/>
        <w:rPr>
          <w:rFonts w:ascii="GHEA Grapalat" w:hAnsi="GHEA Grapalat"/>
          <w:lang w:val="af-ZA"/>
        </w:rPr>
      </w:pPr>
    </w:p>
    <w:p w:rsidR="00096865" w:rsidRPr="00F566BF" w:rsidRDefault="00096865" w:rsidP="00EF3662">
      <w:pPr>
        <w:pStyle w:val="BodyText"/>
        <w:ind w:right="-7" w:firstLine="567"/>
        <w:jc w:val="center"/>
        <w:rPr>
          <w:rFonts w:ascii="GHEA Grapalat" w:hAnsi="GHEA Grapalat"/>
          <w:lang w:val="af-ZA"/>
        </w:rPr>
      </w:pPr>
    </w:p>
    <w:p w:rsidR="002B32D6" w:rsidRPr="00F566BF" w:rsidRDefault="002B32D6" w:rsidP="00EF3662">
      <w:pPr>
        <w:pStyle w:val="BodyText"/>
        <w:ind w:right="-7" w:firstLine="567"/>
        <w:jc w:val="center"/>
        <w:rPr>
          <w:rFonts w:ascii="GHEA Grapalat" w:hAnsi="GHEA Grapalat"/>
          <w:lang w:val="af-ZA"/>
        </w:rPr>
      </w:pPr>
    </w:p>
    <w:p w:rsidR="00096865" w:rsidRPr="00F566BF" w:rsidRDefault="00096865" w:rsidP="00EF3662">
      <w:pPr>
        <w:pStyle w:val="BodyText"/>
        <w:ind w:right="-7" w:firstLine="567"/>
        <w:jc w:val="center"/>
        <w:rPr>
          <w:rFonts w:ascii="GHEA Grapalat" w:hAnsi="GHEA Grapalat"/>
          <w:lang w:val="af-ZA"/>
        </w:rPr>
      </w:pPr>
    </w:p>
    <w:p w:rsidR="00CE0D95" w:rsidRPr="00F566BF" w:rsidRDefault="00CE0D95" w:rsidP="00EF3662">
      <w:pPr>
        <w:pStyle w:val="BodyText"/>
        <w:ind w:right="-7" w:firstLine="567"/>
        <w:jc w:val="center"/>
        <w:rPr>
          <w:rFonts w:ascii="GHEA Grapalat" w:hAnsi="GHEA Grapalat"/>
          <w:lang w:val="af-ZA"/>
        </w:rPr>
      </w:pPr>
    </w:p>
    <w:p w:rsidR="00CE0D95" w:rsidRPr="00F566BF" w:rsidRDefault="00CE0D95" w:rsidP="00EF3662">
      <w:pPr>
        <w:pStyle w:val="BodyText"/>
        <w:ind w:right="-7" w:firstLine="567"/>
        <w:jc w:val="center"/>
        <w:rPr>
          <w:rFonts w:ascii="GHEA Grapalat" w:hAnsi="GHEA Grapalat"/>
          <w:lang w:val="af-ZA"/>
        </w:rPr>
      </w:pPr>
    </w:p>
    <w:p w:rsidR="00CE0D95" w:rsidRPr="00F566BF" w:rsidRDefault="00CE0D95" w:rsidP="00EF3662">
      <w:pPr>
        <w:pStyle w:val="BodyText"/>
        <w:ind w:right="-7" w:firstLine="567"/>
        <w:jc w:val="center"/>
        <w:rPr>
          <w:rFonts w:ascii="GHEA Grapalat" w:hAnsi="GHEA Grapalat"/>
          <w:lang w:val="af-ZA"/>
        </w:rPr>
      </w:pPr>
    </w:p>
    <w:p w:rsidR="00096865" w:rsidRPr="00F566BF" w:rsidRDefault="00096865" w:rsidP="00EF3662">
      <w:pPr>
        <w:pStyle w:val="BodyText"/>
        <w:ind w:right="-7" w:firstLine="567"/>
        <w:jc w:val="center"/>
        <w:rPr>
          <w:rFonts w:ascii="GHEA Grapalat" w:hAnsi="GHEA Grapalat"/>
          <w:lang w:val="af-ZA"/>
        </w:rPr>
      </w:pPr>
    </w:p>
    <w:p w:rsidR="001A43A4" w:rsidRPr="00F566BF"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r w:rsidR="00096865" w:rsidRPr="00F566BF">
        <w:rPr>
          <w:rFonts w:ascii="GHEA Grapalat" w:hAnsi="GHEA Grapalat" w:cs="Sylfaen"/>
          <w:i/>
          <w:sz w:val="22"/>
          <w:szCs w:val="22"/>
        </w:rPr>
        <w:lastRenderedPageBreak/>
        <w:t>Հարգելի</w:t>
      </w:r>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մասնակից</w:t>
      </w:r>
      <w:r w:rsidR="00677658" w:rsidRPr="00F566BF">
        <w:rPr>
          <w:rFonts w:ascii="GHEA Grapalat" w:hAnsi="GHEA Grapalat" w:cs="Sylfaen"/>
          <w:i/>
          <w:sz w:val="22"/>
          <w:szCs w:val="22"/>
          <w:lang w:val="af-ZA"/>
        </w:rPr>
        <w:t xml:space="preserve"> </w:t>
      </w:r>
      <w:r w:rsidR="00884204" w:rsidRPr="00F566BF">
        <w:rPr>
          <w:rFonts w:ascii="GHEA Grapalat" w:hAnsi="GHEA Grapalat" w:cs="Sylfaen"/>
          <w:i/>
          <w:sz w:val="22"/>
          <w:szCs w:val="22"/>
        </w:rPr>
        <w:t>ն</w:t>
      </w:r>
      <w:r w:rsidR="00096865" w:rsidRPr="00F566BF">
        <w:rPr>
          <w:rFonts w:ascii="GHEA Grapalat" w:hAnsi="GHEA Grapalat" w:cs="Sylfaen"/>
          <w:i/>
          <w:sz w:val="22"/>
          <w:szCs w:val="22"/>
        </w:rPr>
        <w:t>ախքան</w:t>
      </w:r>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հայտ</w:t>
      </w:r>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կազմելը</w:t>
      </w:r>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և</w:t>
      </w:r>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ներկայացնելը</w:t>
      </w:r>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խնդրում</w:t>
      </w:r>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ենք</w:t>
      </w:r>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մանրամասնորեն</w:t>
      </w:r>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ուսումնասիրել</w:t>
      </w:r>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սույն</w:t>
      </w:r>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հրավերը</w:t>
      </w:r>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քանի</w:t>
      </w:r>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որ</w:t>
      </w:r>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հրավերին</w:t>
      </w:r>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չհամապատասխանող</w:t>
      </w:r>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հայտերը</w:t>
      </w:r>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ենթակա</w:t>
      </w:r>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են</w:t>
      </w:r>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մերժման</w:t>
      </w:r>
      <w:r w:rsidR="0046586E" w:rsidRPr="00F566BF">
        <w:rPr>
          <w:rFonts w:ascii="GHEA Grapalat" w:hAnsi="GHEA Grapalat" w:cs="Sylfaen"/>
          <w:i/>
          <w:sz w:val="22"/>
          <w:szCs w:val="22"/>
          <w:lang w:val="af-ZA"/>
        </w:rPr>
        <w:t xml:space="preserve">: </w:t>
      </w:r>
    </w:p>
    <w:p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rPr>
        <w:t>Եթե</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Դուք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չեք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սակայն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ցանկություն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ունեք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մասնակցել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ընթացակարգին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ապա</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անհրաժեշտ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ինքնագրանցվել</w:t>
      </w:r>
      <w:r w:rsidRPr="00F566BF">
        <w:rPr>
          <w:rFonts w:ascii="GHEA Grapalat" w:hAnsi="GHEA Grapalat" w:cs="Sylfaen"/>
          <w:i/>
          <w:sz w:val="22"/>
          <w:szCs w:val="22"/>
          <w:lang w:val="af-ZA"/>
        </w:rPr>
        <w:t xml:space="preserve"> Armeps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www.armeps.am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պայմանները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սահմանված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w:t>
      </w:r>
      <w:r w:rsidRPr="00F566BF">
        <w:rPr>
          <w:rFonts w:ascii="GHEA Grapalat" w:hAnsi="GHEA Grapalat" w:cs="Sylfaen"/>
          <w:i/>
          <w:sz w:val="22"/>
          <w:szCs w:val="22"/>
          <w:lang w:val="af-ZA"/>
        </w:rPr>
        <w:t xml:space="preserve"> </w:t>
      </w:r>
      <w:hyperlink r:id="rId10"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հասցեով</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գործող</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պաշտոնական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տեղեկագրի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Օրենսդրություն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բաժնի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ձեռնարկներ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ենթաբաժնում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տեղադրված</w:t>
      </w:r>
      <w:r w:rsidRPr="00F566BF">
        <w:rPr>
          <w:rFonts w:ascii="GHEA Grapalat" w:hAnsi="GHEA Grapalat" w:cs="Sylfaen"/>
          <w:i/>
          <w:sz w:val="22"/>
          <w:szCs w:val="22"/>
          <w:lang w:val="af-ZA"/>
        </w:rPr>
        <w:t xml:space="preserve">  </w:t>
      </w:r>
      <w:hyperlink r:id="rId11" w:history="1">
        <w:r w:rsidRPr="00F566BF">
          <w:rPr>
            <w:rFonts w:ascii="GHEA Grapalat" w:hAnsi="GHEA Grapalat" w:cs="Sylfaen"/>
            <w:i/>
            <w:sz w:val="22"/>
            <w:szCs w:val="22"/>
            <w:lang w:val="af-ZA"/>
          </w:rPr>
          <w:t xml:space="preserve">Armeps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օգտագործողի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Տնտեսական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օպերատորի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r w:rsidRPr="00F566BF">
        <w:rPr>
          <w:rFonts w:ascii="GHEA Grapalat" w:hAnsi="GHEA Grapalat" w:cs="Sylfaen"/>
          <w:i/>
          <w:sz w:val="22"/>
          <w:szCs w:val="22"/>
          <w:lang w:val="af-ZA"/>
        </w:rPr>
        <w:t>:</w:t>
      </w:r>
    </w:p>
    <w:p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rPr>
        <w:t>Ուղեցույցը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հասանելի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հետևյալ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հղումով՝</w:t>
      </w:r>
      <w:r w:rsidRPr="00F566BF">
        <w:rPr>
          <w:rFonts w:ascii="GHEA Grapalat" w:hAnsi="GHEA Grapalat" w:cs="Sylfaen"/>
          <w:i/>
          <w:sz w:val="22"/>
          <w:szCs w:val="22"/>
          <w:lang w:val="af-ZA"/>
        </w:rPr>
        <w:t xml:space="preserve"> </w:t>
      </w:r>
      <w:hyperlink r:id="rId12"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rsidR="00F60C5F" w:rsidRPr="00F566BF" w:rsidRDefault="0046586E" w:rsidP="00EF3662">
      <w:pPr>
        <w:ind w:firstLine="567"/>
        <w:jc w:val="both"/>
        <w:rPr>
          <w:rFonts w:ascii="GHEA Grapalat" w:hAnsi="GHEA Grapalat" w:cs="Sylfaen"/>
          <w:i/>
          <w:sz w:val="22"/>
          <w:szCs w:val="22"/>
          <w:lang w:val="af-ZA"/>
        </w:rPr>
      </w:pPr>
      <w:r w:rsidRPr="00F566BF">
        <w:rPr>
          <w:rFonts w:ascii="GHEA Grapalat" w:hAnsi="GHEA Grapalat" w:cs="Sylfaen"/>
          <w:i/>
          <w:sz w:val="22"/>
          <w:szCs w:val="22"/>
        </w:rPr>
        <w:t>Միաժամանակ</w:t>
      </w:r>
      <w:r w:rsidR="00F60C5F" w:rsidRPr="00F566BF">
        <w:rPr>
          <w:rFonts w:ascii="GHEA Grapalat" w:hAnsi="GHEA Grapalat" w:cs="Sylfaen"/>
          <w:i/>
          <w:sz w:val="22"/>
          <w:szCs w:val="22"/>
        </w:rPr>
        <w:t>՝</w:t>
      </w:r>
    </w:p>
    <w:p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3"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F566BF">
          <w:rPr>
            <w:rFonts w:ascii="GHEA Grapalat" w:hAnsi="GHEA Grapalat" w:cs="Sylfaen"/>
            <w:i/>
            <w:sz w:val="22"/>
            <w:szCs w:val="22"/>
            <w:lang w:val="af-ZA"/>
          </w:rPr>
          <w:t>Էլեկտրոնային գնումների կատարման ուղեցույց</w:t>
        </w:r>
      </w:hyperlink>
      <w:r w:rsidR="00F60C5F" w:rsidRPr="00F566BF">
        <w:rPr>
          <w:rFonts w:ascii="GHEA Grapalat" w:hAnsi="GHEA Grapalat" w:cs="Sylfaen"/>
          <w:i/>
          <w:sz w:val="22"/>
          <w:szCs w:val="22"/>
          <w:lang w:val="af-ZA"/>
        </w:rPr>
        <w:t>ով:</w:t>
      </w:r>
    </w:p>
    <w:p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5"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28-93-20):</w:t>
      </w:r>
    </w:p>
    <w:p w:rsidR="0089384E" w:rsidRPr="00F566BF" w:rsidRDefault="0089384E" w:rsidP="0089384E">
      <w:pPr>
        <w:ind w:firstLine="567"/>
        <w:rPr>
          <w:rFonts w:ascii="GHEA Grapalat" w:hAnsi="GHEA Grapalat"/>
          <w:b/>
          <w:sz w:val="20"/>
          <w:szCs w:val="22"/>
          <w:lang w:val="af-ZA"/>
        </w:rPr>
      </w:pPr>
      <w:bookmarkStart w:id="3"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ինչպես</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նաև</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անվճար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3"/>
    </w:p>
    <w:p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rsidR="00096865" w:rsidRPr="00F566BF" w:rsidRDefault="00096865" w:rsidP="00EF3662">
      <w:pPr>
        <w:ind w:firstLine="567"/>
        <w:jc w:val="center"/>
        <w:rPr>
          <w:rFonts w:ascii="GHEA Grapalat" w:hAnsi="GHEA Grapalat"/>
          <w:b/>
          <w:sz w:val="20"/>
          <w:szCs w:val="22"/>
          <w:lang w:val="af-ZA"/>
        </w:rPr>
      </w:pPr>
    </w:p>
    <w:p w:rsidR="00160AE4" w:rsidRPr="00F566BF" w:rsidRDefault="00160AE4" w:rsidP="00EF3662">
      <w:pPr>
        <w:ind w:firstLine="567"/>
        <w:jc w:val="center"/>
        <w:rPr>
          <w:rFonts w:ascii="GHEA Grapalat" w:hAnsi="GHEA Grapalat" w:cs="Sylfaen"/>
          <w:b/>
          <w:sz w:val="22"/>
          <w:szCs w:val="22"/>
          <w:lang w:val="af-ZA"/>
        </w:rPr>
      </w:pPr>
    </w:p>
    <w:p w:rsidR="00160AE4" w:rsidRPr="00F566BF" w:rsidRDefault="00160AE4" w:rsidP="00EF3662">
      <w:pPr>
        <w:ind w:firstLine="567"/>
        <w:jc w:val="center"/>
        <w:rPr>
          <w:rFonts w:ascii="GHEA Grapalat" w:hAnsi="GHEA Grapalat"/>
          <w:b/>
          <w:sz w:val="20"/>
          <w:szCs w:val="20"/>
          <w:lang w:val="af-ZA"/>
        </w:rPr>
      </w:pPr>
      <w:r w:rsidRPr="00F566BF">
        <w:rPr>
          <w:rFonts w:ascii="GHEA Grapalat" w:hAnsi="GHEA Grapalat" w:cs="Sylfaen"/>
          <w:b/>
          <w:sz w:val="20"/>
          <w:szCs w:val="20"/>
        </w:rPr>
        <w:t>ԲՈՎԱՆԴԱԿՈւԹՅՈւՆ</w:t>
      </w:r>
    </w:p>
    <w:p w:rsidR="00160AE4" w:rsidRPr="00F566BF" w:rsidRDefault="00160AE4" w:rsidP="00EF3662">
      <w:pPr>
        <w:ind w:firstLine="567"/>
        <w:jc w:val="center"/>
        <w:rPr>
          <w:rFonts w:ascii="GHEA Grapalat" w:hAnsi="GHEA Grapalat"/>
          <w:i/>
          <w:sz w:val="20"/>
          <w:lang w:val="af-ZA"/>
        </w:rPr>
      </w:pPr>
    </w:p>
    <w:p w:rsidR="00730737" w:rsidRPr="00834AD8" w:rsidRDefault="00730737" w:rsidP="00730737">
      <w:pPr>
        <w:ind w:firstLine="567"/>
        <w:jc w:val="center"/>
        <w:rPr>
          <w:rFonts w:ascii="GHEA Grapalat" w:hAnsi="GHEA Grapalat"/>
          <w:b/>
          <w:sz w:val="20"/>
          <w:lang w:val="af-ZA"/>
        </w:rPr>
      </w:pPr>
      <w:r w:rsidRPr="00834AD8">
        <w:rPr>
          <w:rFonts w:ascii="GHEA Grapalat" w:hAnsi="GHEA Grapalat"/>
          <w:b/>
          <w:sz w:val="20"/>
          <w:lang w:val="af-ZA"/>
        </w:rPr>
        <w:t>&lt;&lt;</w:t>
      </w:r>
      <w:r w:rsidRPr="00834AD8">
        <w:rPr>
          <w:rFonts w:ascii="GHEA Grapalat" w:hAnsi="GHEA Grapalat" w:cs="Sylfaen"/>
          <w:b/>
          <w:sz w:val="20"/>
          <w:lang w:val="af-ZA"/>
        </w:rPr>
        <w:t>Հայաստանի</w:t>
      </w:r>
      <w:r w:rsidRPr="00834AD8">
        <w:rPr>
          <w:rFonts w:ascii="GHEA Grapalat" w:hAnsi="GHEA Grapalat"/>
          <w:b/>
          <w:sz w:val="20"/>
          <w:lang w:val="af-ZA"/>
        </w:rPr>
        <w:t xml:space="preserve"> </w:t>
      </w:r>
      <w:r w:rsidRPr="00834AD8">
        <w:rPr>
          <w:rFonts w:ascii="GHEA Grapalat" w:hAnsi="GHEA Grapalat" w:cs="Sylfaen"/>
          <w:b/>
          <w:sz w:val="20"/>
          <w:lang w:val="af-ZA"/>
        </w:rPr>
        <w:t>Հանրապետության</w:t>
      </w:r>
      <w:r w:rsidRPr="00834AD8">
        <w:rPr>
          <w:rFonts w:ascii="GHEA Grapalat" w:hAnsi="GHEA Grapalat"/>
          <w:b/>
          <w:sz w:val="20"/>
          <w:lang w:val="af-ZA"/>
        </w:rPr>
        <w:t xml:space="preserve"> </w:t>
      </w:r>
      <w:r w:rsidRPr="00834AD8">
        <w:rPr>
          <w:rFonts w:ascii="GHEA Grapalat" w:hAnsi="GHEA Grapalat" w:cs="Sylfaen"/>
          <w:b/>
          <w:sz w:val="20"/>
          <w:lang w:val="af-ZA"/>
        </w:rPr>
        <w:t>Շիրակի</w:t>
      </w:r>
      <w:r w:rsidRPr="00834AD8">
        <w:rPr>
          <w:rFonts w:ascii="GHEA Grapalat" w:hAnsi="GHEA Grapalat"/>
          <w:b/>
          <w:sz w:val="20"/>
          <w:lang w:val="af-ZA"/>
        </w:rPr>
        <w:t xml:space="preserve"> </w:t>
      </w:r>
      <w:r w:rsidRPr="00834AD8">
        <w:rPr>
          <w:rFonts w:ascii="GHEA Grapalat" w:hAnsi="GHEA Grapalat" w:cs="Sylfaen"/>
          <w:b/>
          <w:sz w:val="20"/>
          <w:lang w:val="af-ZA"/>
        </w:rPr>
        <w:t>մարզի</w:t>
      </w:r>
      <w:r w:rsidRPr="00834AD8">
        <w:rPr>
          <w:rFonts w:ascii="GHEA Grapalat" w:hAnsi="GHEA Grapalat"/>
          <w:b/>
          <w:sz w:val="20"/>
          <w:lang w:val="af-ZA"/>
        </w:rPr>
        <w:t xml:space="preserve"> </w:t>
      </w:r>
      <w:r w:rsidRPr="00834AD8">
        <w:rPr>
          <w:rFonts w:ascii="GHEA Grapalat" w:hAnsi="GHEA Grapalat" w:cs="Sylfaen"/>
          <w:b/>
          <w:sz w:val="20"/>
          <w:lang w:val="af-ZA"/>
        </w:rPr>
        <w:t>Գյումրու</w:t>
      </w:r>
      <w:r w:rsidRPr="00834AD8">
        <w:rPr>
          <w:rFonts w:ascii="GHEA Grapalat" w:hAnsi="GHEA Grapalat"/>
          <w:b/>
          <w:sz w:val="20"/>
          <w:lang w:val="af-ZA"/>
        </w:rPr>
        <w:t xml:space="preserve"> </w:t>
      </w:r>
      <w:r w:rsidRPr="00834AD8">
        <w:rPr>
          <w:rFonts w:ascii="GHEA Grapalat" w:hAnsi="GHEA Grapalat" w:cs="Sylfaen"/>
          <w:b/>
          <w:sz w:val="20"/>
          <w:lang w:val="af-ZA"/>
        </w:rPr>
        <w:t>համայնքապետարանի</w:t>
      </w:r>
      <w:r w:rsidRPr="00834AD8">
        <w:rPr>
          <w:rFonts w:ascii="GHEA Grapalat" w:hAnsi="GHEA Grapalat"/>
          <w:b/>
          <w:sz w:val="20"/>
          <w:lang w:val="af-ZA"/>
        </w:rPr>
        <w:t xml:space="preserve"> </w:t>
      </w:r>
      <w:r w:rsidRPr="00834AD8">
        <w:rPr>
          <w:rFonts w:ascii="GHEA Grapalat" w:hAnsi="GHEA Grapalat" w:cs="Sylfaen"/>
          <w:b/>
          <w:sz w:val="20"/>
          <w:lang w:val="af-ZA"/>
        </w:rPr>
        <w:t>աշխատակազմ</w:t>
      </w:r>
      <w:r w:rsidRPr="00834AD8">
        <w:rPr>
          <w:rFonts w:ascii="GHEA Grapalat" w:hAnsi="GHEA Grapalat"/>
          <w:b/>
          <w:sz w:val="20"/>
          <w:lang w:val="af-ZA"/>
        </w:rPr>
        <w:t xml:space="preserve">&gt;&gt; </w:t>
      </w:r>
      <w:r w:rsidRPr="00834AD8">
        <w:rPr>
          <w:rFonts w:ascii="GHEA Grapalat" w:hAnsi="GHEA Grapalat" w:cs="Sylfaen"/>
          <w:b/>
          <w:sz w:val="20"/>
          <w:lang w:val="af-ZA"/>
        </w:rPr>
        <w:t>ՀԿՀ</w:t>
      </w:r>
      <w:r w:rsidRPr="00834AD8">
        <w:rPr>
          <w:rFonts w:ascii="GHEA Grapalat" w:hAnsi="GHEA Grapalat"/>
          <w:b/>
          <w:sz w:val="20"/>
          <w:lang w:val="af-ZA"/>
        </w:rPr>
        <w:t xml:space="preserve"> -</w:t>
      </w:r>
      <w:r w:rsidRPr="00834AD8">
        <w:rPr>
          <w:rFonts w:ascii="GHEA Grapalat" w:hAnsi="GHEA Grapalat" w:cs="Sylfaen"/>
          <w:b/>
          <w:sz w:val="20"/>
          <w:lang w:val="af-ZA"/>
        </w:rPr>
        <w:t>ի</w:t>
      </w:r>
      <w:r w:rsidRPr="00834AD8">
        <w:rPr>
          <w:rFonts w:ascii="GHEA Grapalat" w:hAnsi="GHEA Grapalat"/>
          <w:b/>
          <w:sz w:val="20"/>
          <w:lang w:val="af-ZA"/>
        </w:rPr>
        <w:t xml:space="preserve"> </w:t>
      </w:r>
      <w:r w:rsidRPr="00834AD8">
        <w:rPr>
          <w:rFonts w:ascii="GHEA Grapalat" w:hAnsi="GHEA Grapalat" w:cs="Sylfaen"/>
          <w:b/>
          <w:sz w:val="20"/>
          <w:lang w:val="af-ZA"/>
        </w:rPr>
        <w:t>կարիքների</w:t>
      </w:r>
      <w:r w:rsidRPr="00834AD8">
        <w:rPr>
          <w:rFonts w:ascii="GHEA Grapalat" w:hAnsi="GHEA Grapalat"/>
          <w:b/>
          <w:sz w:val="20"/>
          <w:lang w:val="af-ZA"/>
        </w:rPr>
        <w:t xml:space="preserve"> </w:t>
      </w:r>
      <w:r w:rsidRPr="00834AD8">
        <w:rPr>
          <w:rFonts w:ascii="GHEA Grapalat" w:hAnsi="GHEA Grapalat" w:cs="Sylfaen"/>
          <w:b/>
          <w:sz w:val="20"/>
          <w:lang w:val="af-ZA"/>
        </w:rPr>
        <w:t>համար</w:t>
      </w:r>
      <w:r w:rsidRPr="00834AD8">
        <w:rPr>
          <w:rFonts w:ascii="GHEA Grapalat" w:hAnsi="GHEA Grapalat"/>
          <w:b/>
          <w:sz w:val="20"/>
          <w:lang w:val="af-ZA"/>
        </w:rPr>
        <w:t xml:space="preserve">`  </w:t>
      </w:r>
      <w:r w:rsidRPr="00730737">
        <w:rPr>
          <w:rFonts w:ascii="GHEA Grapalat" w:hAnsi="GHEA Grapalat"/>
          <w:b/>
          <w:sz w:val="20"/>
          <w:lang w:val="af-ZA"/>
        </w:rPr>
        <w:t xml:space="preserve">«Գյումրի քաղաքի Անի թաղամասի ճանապարհների հիմնանորոգման եվ փողոցային լուսավորության արդիականացման տեխնիկա-տնտեսական հիմնավորման» </w:t>
      </w:r>
      <w:r w:rsidRPr="00834AD8">
        <w:rPr>
          <w:rFonts w:ascii="GHEA Grapalat" w:hAnsi="GHEA Grapalat" w:cs="Sylfaen"/>
          <w:b/>
          <w:sz w:val="20"/>
          <w:lang w:val="af-ZA"/>
        </w:rPr>
        <w:t>ձեռքբերման</w:t>
      </w:r>
      <w:r w:rsidRPr="00834AD8">
        <w:rPr>
          <w:rFonts w:ascii="GHEA Grapalat" w:hAnsi="GHEA Grapalat"/>
          <w:b/>
          <w:sz w:val="20"/>
          <w:lang w:val="af-ZA"/>
        </w:rPr>
        <w:t xml:space="preserve"> </w:t>
      </w:r>
      <w:r w:rsidRPr="00834AD8">
        <w:rPr>
          <w:rFonts w:ascii="GHEA Grapalat" w:hAnsi="GHEA Grapalat" w:cs="Sylfaen"/>
          <w:b/>
          <w:sz w:val="20"/>
          <w:lang w:val="af-ZA"/>
        </w:rPr>
        <w:t>նպատակով</w:t>
      </w:r>
      <w:r w:rsidRPr="00834AD8">
        <w:rPr>
          <w:rFonts w:ascii="GHEA Grapalat" w:hAnsi="GHEA Grapalat"/>
          <w:b/>
          <w:sz w:val="20"/>
          <w:lang w:val="af-ZA"/>
        </w:rPr>
        <w:t xml:space="preserve"> </w:t>
      </w:r>
      <w:r w:rsidRPr="00834AD8">
        <w:rPr>
          <w:rFonts w:ascii="GHEA Grapalat" w:hAnsi="GHEA Grapalat" w:cs="Sylfaen"/>
          <w:b/>
          <w:sz w:val="20"/>
          <w:lang w:val="af-ZA"/>
        </w:rPr>
        <w:t>հայտարարված</w:t>
      </w:r>
      <w:r w:rsidRPr="00834AD8">
        <w:rPr>
          <w:rFonts w:ascii="GHEA Grapalat" w:hAnsi="GHEA Grapalat"/>
          <w:b/>
          <w:sz w:val="20"/>
          <w:lang w:val="af-ZA"/>
        </w:rPr>
        <w:t xml:space="preserve"> </w:t>
      </w:r>
      <w:r w:rsidRPr="00834AD8">
        <w:rPr>
          <w:rFonts w:ascii="GHEA Grapalat" w:hAnsi="GHEA Grapalat" w:cs="Sylfaen"/>
          <w:b/>
          <w:sz w:val="20"/>
          <w:lang w:val="af-ZA"/>
        </w:rPr>
        <w:t>գնանշման</w:t>
      </w:r>
      <w:r w:rsidRPr="00834AD8">
        <w:rPr>
          <w:rFonts w:ascii="GHEA Grapalat" w:hAnsi="GHEA Grapalat"/>
          <w:b/>
          <w:sz w:val="20"/>
          <w:lang w:val="af-ZA"/>
        </w:rPr>
        <w:t xml:space="preserve"> </w:t>
      </w:r>
      <w:r w:rsidRPr="00834AD8">
        <w:rPr>
          <w:rFonts w:ascii="GHEA Grapalat" w:hAnsi="GHEA Grapalat" w:cs="Sylfaen"/>
          <w:b/>
          <w:sz w:val="20"/>
          <w:lang w:val="af-ZA"/>
        </w:rPr>
        <w:t>հարցման</w:t>
      </w:r>
      <w:r w:rsidRPr="00834AD8">
        <w:rPr>
          <w:rFonts w:ascii="GHEA Grapalat" w:hAnsi="GHEA Grapalat"/>
          <w:b/>
          <w:sz w:val="20"/>
          <w:lang w:val="af-ZA"/>
        </w:rPr>
        <w:t xml:space="preserve"> </w:t>
      </w:r>
      <w:r w:rsidRPr="00834AD8">
        <w:rPr>
          <w:rFonts w:ascii="GHEA Grapalat" w:hAnsi="GHEA Grapalat" w:cs="Sylfaen"/>
          <w:b/>
          <w:sz w:val="20"/>
          <w:lang w:val="af-ZA"/>
        </w:rPr>
        <w:t>հրավերի</w:t>
      </w:r>
    </w:p>
    <w:p w:rsidR="00C67E80" w:rsidRPr="00F566BF" w:rsidRDefault="00C67E80" w:rsidP="00EF3662">
      <w:pPr>
        <w:ind w:firstLine="567"/>
        <w:jc w:val="center"/>
        <w:rPr>
          <w:rFonts w:ascii="GHEA Grapalat" w:hAnsi="GHEA Grapalat" w:cs="Sylfaen"/>
          <w:b/>
          <w:sz w:val="20"/>
          <w:szCs w:val="22"/>
          <w:lang w:val="af-ZA"/>
        </w:rPr>
      </w:pPr>
    </w:p>
    <w:p w:rsidR="009F5D9B" w:rsidRPr="00F566BF" w:rsidRDefault="009F5D9B" w:rsidP="00EF3662">
      <w:pPr>
        <w:ind w:firstLine="567"/>
        <w:jc w:val="center"/>
        <w:rPr>
          <w:rFonts w:ascii="GHEA Grapalat" w:hAnsi="GHEA Grapalat" w:cs="Sylfaen"/>
          <w:b/>
          <w:sz w:val="20"/>
          <w:szCs w:val="22"/>
          <w:lang w:val="af-ZA"/>
        </w:rPr>
      </w:pPr>
    </w:p>
    <w:p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rsidR="00096865" w:rsidRPr="00F566BF" w:rsidRDefault="00096865" w:rsidP="00EF3662">
      <w:pPr>
        <w:ind w:firstLine="567"/>
        <w:jc w:val="both"/>
        <w:rPr>
          <w:rFonts w:ascii="GHEA Grapalat" w:hAnsi="GHEA Grapalat"/>
          <w:sz w:val="20"/>
          <w:lang w:val="af-ZA"/>
        </w:rPr>
      </w:pPr>
    </w:p>
    <w:p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sz w:val="20"/>
          <w:lang w:val="af-ZA"/>
        </w:rPr>
        <w:t xml:space="preserve"> </w:t>
      </w:r>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r w:rsidRPr="00F566BF">
        <w:rPr>
          <w:rFonts w:ascii="GHEA Grapalat" w:hAnsi="GHEA Grapalat" w:cs="Times Armenian"/>
          <w:sz w:val="20"/>
          <w:lang w:val="af-ZA"/>
        </w:rPr>
        <w:tab/>
        <w:t xml:space="preserve"> </w:t>
      </w:r>
    </w:p>
    <w:p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մասնակցության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իրավունքի</w:t>
      </w:r>
      <w:r w:rsidRPr="00F566BF">
        <w:rPr>
          <w:rFonts w:ascii="GHEA Grapalat" w:hAnsi="GHEA Grapalat" w:cs="Times Armenian"/>
          <w:sz w:val="20"/>
          <w:lang w:val="af-ZA"/>
        </w:rPr>
        <w:t xml:space="preserve"> </w:t>
      </w:r>
      <w:r w:rsidRPr="00F566BF">
        <w:rPr>
          <w:rFonts w:ascii="GHEA Grapalat" w:hAnsi="GHEA Grapalat" w:cs="Sylfaen"/>
          <w:sz w:val="20"/>
        </w:rPr>
        <w:t>պահանջները</w:t>
      </w:r>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դրանց</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գնահատման</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կարգը</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r w:rsidRPr="00F566BF">
        <w:rPr>
          <w:rFonts w:ascii="GHEA Grapalat" w:hAnsi="GHEA Grapalat" w:cs="Sylfaen"/>
          <w:sz w:val="20"/>
        </w:rPr>
        <w:t>որակավորման</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r w:rsidRPr="00F566BF">
        <w:rPr>
          <w:rFonts w:ascii="GHEA Grapalat" w:hAnsi="GHEA Grapalat" w:cs="Sylfaen"/>
          <w:sz w:val="20"/>
        </w:rPr>
        <w:t>Հրավերի</w:t>
      </w:r>
      <w:r w:rsidRPr="00F566BF">
        <w:rPr>
          <w:rFonts w:ascii="GHEA Grapalat" w:hAnsi="GHEA Grapalat" w:cs="Times Armenian"/>
          <w:sz w:val="20"/>
          <w:lang w:val="af-ZA"/>
        </w:rPr>
        <w:t xml:space="preserve"> </w:t>
      </w:r>
      <w:r w:rsidRPr="00F566BF">
        <w:rPr>
          <w:rFonts w:ascii="GHEA Grapalat" w:hAnsi="GHEA Grapalat" w:cs="Sylfaen"/>
          <w:sz w:val="20"/>
        </w:rPr>
        <w:t>պարզաբանումը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հրավերում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ներկայացնելու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
    <w:p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նային</w:t>
      </w:r>
      <w:r w:rsidRPr="00F566BF">
        <w:rPr>
          <w:rFonts w:ascii="GHEA Grapalat" w:hAnsi="GHEA Grapalat" w:cs="Times Armenian"/>
          <w:sz w:val="20"/>
          <w:lang w:val="af-ZA"/>
        </w:rPr>
        <w:t xml:space="preserve"> </w:t>
      </w:r>
      <w:r w:rsidRPr="00F566BF">
        <w:rPr>
          <w:rFonts w:ascii="GHEA Grapalat" w:hAnsi="GHEA Grapalat" w:cs="Sylfaen"/>
          <w:sz w:val="20"/>
        </w:rPr>
        <w:t>առաջարկը</w:t>
      </w:r>
      <w:r w:rsidR="00096865" w:rsidRPr="00F566BF">
        <w:rPr>
          <w:rFonts w:ascii="GHEA Grapalat" w:hAnsi="GHEA Grapalat" w:cs="Times Armenian"/>
          <w:sz w:val="20"/>
          <w:lang w:val="af-ZA"/>
        </w:rPr>
        <w:tab/>
        <w:t xml:space="preserve"> </w:t>
      </w:r>
    </w:p>
    <w:p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r w:rsidR="00096865" w:rsidRPr="00F566BF">
        <w:rPr>
          <w:rFonts w:ascii="GHEA Grapalat" w:hAnsi="GHEA Grapalat" w:cs="Sylfaen"/>
          <w:sz w:val="20"/>
        </w:rPr>
        <w:t>Հայտի</w:t>
      </w:r>
      <w:r w:rsidR="00096865" w:rsidRPr="00F566BF">
        <w:rPr>
          <w:rFonts w:ascii="GHEA Grapalat" w:hAnsi="GHEA Grapalat" w:cs="Times Armenian"/>
          <w:sz w:val="20"/>
          <w:lang w:val="af-ZA"/>
        </w:rPr>
        <w:t xml:space="preserve"> </w:t>
      </w:r>
      <w:r w:rsidR="00096865" w:rsidRPr="00F566BF">
        <w:rPr>
          <w:rFonts w:ascii="GHEA Grapalat" w:hAnsi="GHEA Grapalat" w:cs="Times Armenian"/>
          <w:sz w:val="20"/>
        </w:rPr>
        <w:t>գ</w:t>
      </w:r>
      <w:r w:rsidR="00096865" w:rsidRPr="00F566BF">
        <w:rPr>
          <w:rFonts w:ascii="GHEA Grapalat" w:hAnsi="GHEA Grapalat" w:cs="Sylfaen"/>
          <w:sz w:val="20"/>
        </w:rPr>
        <w:t>ործողության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ժամկետը</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հայտերում</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փոփոխություն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կատարելու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դրանք</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հետ</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վերցնելու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rsidR="00096865" w:rsidRPr="00730737" w:rsidRDefault="00087A30" w:rsidP="00EF3662">
      <w:pPr>
        <w:ind w:firstLine="1134"/>
        <w:jc w:val="both"/>
        <w:rPr>
          <w:rFonts w:ascii="GHEA Grapalat" w:hAnsi="GHEA Grapalat"/>
          <w:color w:val="FF0000"/>
          <w:sz w:val="20"/>
          <w:lang w:val="af-ZA"/>
        </w:rPr>
      </w:pPr>
      <w:r w:rsidRPr="00730737">
        <w:rPr>
          <w:rFonts w:ascii="GHEA Grapalat" w:hAnsi="GHEA Grapalat"/>
          <w:color w:val="FF0000"/>
          <w:sz w:val="20"/>
          <w:lang w:val="af-ZA"/>
        </w:rPr>
        <w:t>7</w:t>
      </w:r>
      <w:r w:rsidR="00096865" w:rsidRPr="00730737">
        <w:rPr>
          <w:rFonts w:ascii="GHEA Grapalat" w:hAnsi="GHEA Grapalat"/>
          <w:color w:val="FF0000"/>
          <w:sz w:val="20"/>
          <w:lang w:val="af-ZA"/>
        </w:rPr>
        <w:t xml:space="preserve">. </w:t>
      </w:r>
      <w:r w:rsidR="00096865" w:rsidRPr="00730737">
        <w:rPr>
          <w:rFonts w:ascii="GHEA Grapalat" w:hAnsi="GHEA Grapalat" w:cs="Sylfaen"/>
          <w:color w:val="FF0000"/>
          <w:sz w:val="20"/>
        </w:rPr>
        <w:t>Հայտի</w:t>
      </w:r>
      <w:r w:rsidR="00096865" w:rsidRPr="00730737">
        <w:rPr>
          <w:rFonts w:ascii="GHEA Grapalat" w:hAnsi="GHEA Grapalat" w:cs="Times Armenian"/>
          <w:color w:val="FF0000"/>
          <w:sz w:val="20"/>
          <w:lang w:val="af-ZA"/>
        </w:rPr>
        <w:t xml:space="preserve"> </w:t>
      </w:r>
      <w:r w:rsidR="00096865" w:rsidRPr="00730737">
        <w:rPr>
          <w:rFonts w:ascii="GHEA Grapalat" w:hAnsi="GHEA Grapalat" w:cs="Sylfaen"/>
          <w:color w:val="FF0000"/>
          <w:sz w:val="20"/>
        </w:rPr>
        <w:t>ապահովումը</w:t>
      </w:r>
      <w:r w:rsidR="00340083" w:rsidRPr="00730737">
        <w:rPr>
          <w:rStyle w:val="FootnoteReference"/>
          <w:rFonts w:ascii="GHEA Grapalat" w:hAnsi="GHEA Grapalat" w:cs="Sylfaen"/>
          <w:color w:val="FF0000"/>
          <w:sz w:val="20"/>
        </w:rPr>
        <w:footnoteReference w:id="2"/>
      </w:r>
      <w:r w:rsidR="00096865" w:rsidRPr="00730737">
        <w:rPr>
          <w:rFonts w:ascii="GHEA Grapalat" w:hAnsi="GHEA Grapalat" w:cs="Times Armenian"/>
          <w:color w:val="FF0000"/>
          <w:sz w:val="20"/>
          <w:lang w:val="af-ZA"/>
        </w:rPr>
        <w:tab/>
        <w:t xml:space="preserve"> </w:t>
      </w:r>
    </w:p>
    <w:p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r w:rsidR="00AF7BE8" w:rsidRPr="00F566BF">
        <w:rPr>
          <w:rFonts w:ascii="GHEA Grapalat" w:hAnsi="GHEA Grapalat" w:cs="Sylfaen"/>
          <w:sz w:val="20"/>
        </w:rPr>
        <w:t>այտերի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բացումը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գնահատումը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արդյունքների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ամփոփումը</w:t>
      </w:r>
      <w:r w:rsidR="00096865" w:rsidRPr="00F566BF">
        <w:rPr>
          <w:rFonts w:ascii="GHEA Grapalat" w:hAnsi="GHEA Grapalat" w:cs="Sylfaen"/>
          <w:sz w:val="20"/>
          <w:lang w:val="af-ZA"/>
        </w:rPr>
        <w:tab/>
      </w:r>
    </w:p>
    <w:p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կնքումը</w:t>
      </w:r>
      <w:r w:rsidR="00096865" w:rsidRPr="00F566BF">
        <w:rPr>
          <w:rFonts w:ascii="GHEA Grapalat" w:hAnsi="GHEA Grapalat" w:cs="Times Armenian"/>
          <w:sz w:val="20"/>
          <w:lang w:val="af-ZA"/>
        </w:rPr>
        <w:tab/>
      </w:r>
    </w:p>
    <w:p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 xml:space="preserve"> </w:t>
      </w:r>
      <w:r w:rsidRPr="00F566BF">
        <w:rPr>
          <w:rFonts w:ascii="GHEA Grapalat" w:hAnsi="GHEA Grapalat" w:cs="Sylfaen"/>
          <w:sz w:val="20"/>
        </w:rPr>
        <w:t>չկայացած</w:t>
      </w:r>
      <w:r w:rsidRPr="00F566BF">
        <w:rPr>
          <w:rFonts w:ascii="GHEA Grapalat" w:hAnsi="GHEA Grapalat" w:cs="Times Armenian"/>
          <w:sz w:val="20"/>
          <w:lang w:val="af-ZA"/>
        </w:rPr>
        <w:t xml:space="preserve"> </w:t>
      </w:r>
      <w:r w:rsidRPr="00F566BF">
        <w:rPr>
          <w:rFonts w:ascii="GHEA Grapalat" w:hAnsi="GHEA Grapalat" w:cs="Sylfaen"/>
          <w:sz w:val="20"/>
        </w:rPr>
        <w:t>հայտարարելը</w:t>
      </w:r>
      <w:r w:rsidRPr="00F566BF">
        <w:rPr>
          <w:rFonts w:ascii="GHEA Grapalat" w:hAnsi="GHEA Grapalat" w:cs="Times Armenian"/>
          <w:sz w:val="20"/>
          <w:lang w:val="af-ZA"/>
        </w:rPr>
        <w:tab/>
        <w:t xml:space="preserve"> </w:t>
      </w:r>
    </w:p>
    <w:p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ործողությունները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կամ</w:t>
      </w:r>
      <w:r w:rsidRPr="00F566BF">
        <w:rPr>
          <w:rFonts w:ascii="GHEA Grapalat" w:hAnsi="GHEA Grapalat" w:cs="Times Armenian"/>
          <w:sz w:val="20"/>
          <w:lang w:val="af-ZA"/>
        </w:rPr>
        <w:t xml:space="preserve">) </w:t>
      </w:r>
      <w:r w:rsidRPr="00F566BF">
        <w:rPr>
          <w:rFonts w:ascii="GHEA Grapalat" w:hAnsi="GHEA Grapalat" w:cs="Sylfaen"/>
          <w:sz w:val="20"/>
        </w:rPr>
        <w:t>ընդունված</w:t>
      </w:r>
      <w:r w:rsidRPr="00F566BF">
        <w:rPr>
          <w:rFonts w:ascii="GHEA Grapalat" w:hAnsi="GHEA Grapalat" w:cs="Times Armenian"/>
          <w:sz w:val="20"/>
          <w:lang w:val="af-ZA"/>
        </w:rPr>
        <w:t xml:space="preserve"> </w:t>
      </w:r>
      <w:r w:rsidRPr="00F566BF">
        <w:rPr>
          <w:rFonts w:ascii="GHEA Grapalat" w:hAnsi="GHEA Grapalat" w:cs="Sylfaen"/>
          <w:sz w:val="20"/>
        </w:rPr>
        <w:t>որոշումները</w:t>
      </w:r>
      <w:r w:rsidRPr="00F566BF">
        <w:rPr>
          <w:rFonts w:ascii="GHEA Grapalat" w:hAnsi="GHEA Grapalat" w:cs="Times Armenian"/>
          <w:sz w:val="20"/>
          <w:lang w:val="af-ZA"/>
        </w:rPr>
        <w:t xml:space="preserve"> </w:t>
      </w:r>
      <w:r w:rsidRPr="00F566BF">
        <w:rPr>
          <w:rFonts w:ascii="GHEA Grapalat" w:hAnsi="GHEA Grapalat" w:cs="Sylfaen"/>
          <w:sz w:val="20"/>
        </w:rPr>
        <w:t>բողոքարկելու</w:t>
      </w:r>
      <w:r w:rsidRPr="00F566BF">
        <w:rPr>
          <w:rFonts w:ascii="GHEA Grapalat" w:hAnsi="GHEA Grapalat" w:cs="Times Armenian"/>
          <w:sz w:val="20"/>
          <w:lang w:val="af-ZA"/>
        </w:rPr>
        <w:t xml:space="preserve">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rsidR="00096865" w:rsidRPr="00F566BF" w:rsidRDefault="00096865" w:rsidP="00EF3662">
      <w:pPr>
        <w:ind w:firstLine="567"/>
        <w:jc w:val="both"/>
        <w:rPr>
          <w:rFonts w:ascii="GHEA Grapalat" w:hAnsi="GHEA Grapalat"/>
          <w:sz w:val="20"/>
          <w:lang w:val="af-ZA"/>
        </w:rPr>
      </w:pPr>
    </w:p>
    <w:p w:rsidR="00096865" w:rsidRPr="00F566BF" w:rsidRDefault="00096865" w:rsidP="00EF3662">
      <w:pPr>
        <w:ind w:firstLine="567"/>
        <w:jc w:val="both"/>
        <w:rPr>
          <w:rFonts w:ascii="GHEA Grapalat" w:hAnsi="GHEA Grapalat"/>
          <w:sz w:val="20"/>
          <w:lang w:val="af-ZA"/>
        </w:rPr>
      </w:pPr>
    </w:p>
    <w:p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9B33E4">
        <w:rPr>
          <w:rFonts w:ascii="GHEA Grapalat" w:hAnsi="GHEA Grapalat" w:cs="Sylfaen"/>
          <w:b/>
          <w:sz w:val="20"/>
        </w:rPr>
        <w:t>ԳՀ</w:t>
      </w:r>
      <w:r w:rsidRPr="00F566BF">
        <w:rPr>
          <w:rFonts w:ascii="GHEA Grapalat" w:hAnsi="GHEA Grapalat" w:cs="Times Armenian"/>
          <w:b/>
          <w:sz w:val="20"/>
          <w:lang w:val="af-ZA"/>
        </w:rPr>
        <w:t xml:space="preserve"> </w:t>
      </w:r>
      <w:r w:rsidR="004E1503" w:rsidRPr="00F566BF">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rsidR="00096865" w:rsidRPr="00F566BF" w:rsidRDefault="00096865" w:rsidP="00EF3662">
      <w:pPr>
        <w:ind w:firstLine="567"/>
        <w:jc w:val="both"/>
        <w:rPr>
          <w:rFonts w:ascii="GHEA Grapalat" w:hAnsi="GHEA Grapalat"/>
          <w:sz w:val="20"/>
          <w:lang w:val="af-ZA"/>
        </w:rPr>
      </w:pPr>
    </w:p>
    <w:p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r w:rsidRPr="00F566BF">
        <w:rPr>
          <w:rFonts w:ascii="GHEA Grapalat" w:hAnsi="GHEA Grapalat" w:cs="Sylfaen"/>
          <w:sz w:val="20"/>
        </w:rPr>
        <w:t>Ընդհանուր</w:t>
      </w:r>
      <w:r w:rsidRPr="00F566BF">
        <w:rPr>
          <w:rFonts w:ascii="GHEA Grapalat" w:hAnsi="GHEA Grapalat" w:cs="Times Armenian"/>
          <w:sz w:val="20"/>
          <w:lang w:val="af-ZA"/>
        </w:rPr>
        <w:t xml:space="preserve">  </w:t>
      </w:r>
      <w:r w:rsidRPr="00F566BF">
        <w:rPr>
          <w:rFonts w:ascii="GHEA Grapalat" w:hAnsi="GHEA Grapalat" w:cs="Sylfaen"/>
          <w:sz w:val="20"/>
        </w:rPr>
        <w:t>դրույթներ</w:t>
      </w:r>
      <w:r w:rsidRPr="00F566BF">
        <w:rPr>
          <w:rFonts w:ascii="GHEA Grapalat" w:hAnsi="GHEA Grapalat" w:cs="Times Armenian"/>
          <w:sz w:val="20"/>
          <w:lang w:val="af-ZA"/>
        </w:rPr>
        <w:tab/>
      </w:r>
    </w:p>
    <w:p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ab/>
      </w:r>
    </w:p>
    <w:p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r w:rsidR="00096865" w:rsidRPr="00F566BF">
        <w:rPr>
          <w:rFonts w:ascii="GHEA Grapalat" w:hAnsi="GHEA Grapalat" w:cs="Sylfaen"/>
          <w:sz w:val="20"/>
        </w:rPr>
        <w:t>Հավելվածներ</w:t>
      </w:r>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rsidR="00037DDE" w:rsidRPr="00F566BF" w:rsidRDefault="00037DDE" w:rsidP="00EF3662">
      <w:pPr>
        <w:ind w:firstLine="1134"/>
        <w:jc w:val="both"/>
        <w:rPr>
          <w:rFonts w:ascii="GHEA Grapalat" w:hAnsi="GHEA Grapalat" w:cs="Times Armenian"/>
          <w:sz w:val="20"/>
          <w:lang w:val="af-ZA"/>
        </w:rPr>
      </w:pPr>
    </w:p>
    <w:p w:rsidR="00037DDE" w:rsidRPr="00F566BF" w:rsidRDefault="00037DDE" w:rsidP="00EF3662">
      <w:pPr>
        <w:ind w:firstLine="1134"/>
        <w:jc w:val="both"/>
        <w:rPr>
          <w:rFonts w:ascii="GHEA Grapalat" w:hAnsi="GHEA Grapalat" w:cs="Times Armenian"/>
          <w:sz w:val="20"/>
          <w:lang w:val="af-ZA"/>
        </w:rPr>
      </w:pPr>
    </w:p>
    <w:p w:rsidR="00037DDE" w:rsidRPr="00F566BF" w:rsidRDefault="00037DDE" w:rsidP="00EF3662">
      <w:pPr>
        <w:ind w:firstLine="1134"/>
        <w:jc w:val="both"/>
        <w:rPr>
          <w:rFonts w:ascii="GHEA Grapalat" w:hAnsi="GHEA Grapalat" w:cs="Times Armenian"/>
          <w:sz w:val="20"/>
          <w:lang w:val="af-ZA"/>
        </w:rPr>
      </w:pPr>
    </w:p>
    <w:p w:rsidR="00037DDE" w:rsidRPr="00F566BF" w:rsidRDefault="00037DDE" w:rsidP="00EF3662">
      <w:pPr>
        <w:ind w:firstLine="1134"/>
        <w:jc w:val="both"/>
        <w:rPr>
          <w:rFonts w:ascii="GHEA Grapalat" w:hAnsi="GHEA Grapalat" w:cs="Times Armenian"/>
          <w:sz w:val="20"/>
          <w:lang w:val="af-ZA"/>
        </w:rPr>
      </w:pPr>
    </w:p>
    <w:p w:rsidR="00A55E59" w:rsidRPr="00F566BF" w:rsidRDefault="00A55E59" w:rsidP="00EF3662">
      <w:pPr>
        <w:ind w:firstLine="1134"/>
        <w:jc w:val="both"/>
        <w:rPr>
          <w:rFonts w:ascii="GHEA Grapalat" w:hAnsi="GHEA Grapalat" w:cs="Times Armenian"/>
          <w:sz w:val="20"/>
          <w:lang w:val="af-ZA"/>
        </w:rPr>
      </w:pPr>
    </w:p>
    <w:p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տրամադրվում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լրումն</w:t>
      </w:r>
      <w:r w:rsidRPr="00F566BF">
        <w:rPr>
          <w:rFonts w:ascii="GHEA Grapalat" w:hAnsi="GHEA Grapalat"/>
          <w:sz w:val="20"/>
          <w:lang w:val="af-ZA"/>
        </w:rPr>
        <w:t xml:space="preserve"> </w:t>
      </w:r>
      <w:r w:rsidR="008D24A5">
        <w:rPr>
          <w:rFonts w:ascii="GHEA Grapalat" w:hAnsi="GHEA Grapalat" w:cs="Times Armenian"/>
          <w:sz w:val="20"/>
          <w:lang w:val="af-ZA"/>
        </w:rPr>
        <w:t xml:space="preserve">«ՀՀՇՄԳՀՀԿՀ- ԳՀԾՁԲ-20/22»   </w:t>
      </w:r>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r w:rsidRPr="00F566BF">
        <w:rPr>
          <w:rFonts w:ascii="GHEA Grapalat" w:hAnsi="GHEA Grapalat"/>
          <w:sz w:val="20"/>
          <w:lang w:val="af-ZA"/>
        </w:rPr>
        <w:t xml:space="preserve"> </w:t>
      </w:r>
      <w:r w:rsidRPr="00F566BF">
        <w:rPr>
          <w:rFonts w:ascii="GHEA Grapalat" w:hAnsi="GHEA Grapalat" w:cs="Sylfaen"/>
          <w:sz w:val="20"/>
        </w:rPr>
        <w:t>անցկացվող</w:t>
      </w:r>
      <w:r w:rsidRPr="00F566BF">
        <w:rPr>
          <w:rFonts w:ascii="GHEA Grapalat" w:hAnsi="GHEA Grapalat" w:cs="Times Armenian"/>
          <w:sz w:val="20"/>
          <w:lang w:val="af-ZA"/>
        </w:rPr>
        <w:t xml:space="preserve"> </w:t>
      </w:r>
      <w:r w:rsidR="008D24A5" w:rsidRPr="008D24A5">
        <w:rPr>
          <w:rFonts w:ascii="GHEA Grapalat" w:hAnsi="GHEA Grapalat" w:cs="Sylfaen"/>
          <w:sz w:val="20"/>
        </w:rPr>
        <w:t>Գնանշման հարցման</w:t>
      </w:r>
      <w:r w:rsidRPr="00F566BF">
        <w:rPr>
          <w:rFonts w:ascii="GHEA Grapalat" w:hAnsi="GHEA Grapalat" w:cs="Times Armenian"/>
          <w:sz w:val="20"/>
          <w:lang w:val="af-ZA"/>
        </w:rPr>
        <w:t xml:space="preserve"> (</w:t>
      </w:r>
      <w:r w:rsidRPr="00F566BF">
        <w:rPr>
          <w:rFonts w:ascii="GHEA Grapalat" w:hAnsi="GHEA Grapalat" w:cs="Sylfaen"/>
          <w:sz w:val="20"/>
        </w:rPr>
        <w:t>այսուհետև</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Times Armenian"/>
          <w:sz w:val="20"/>
          <w:lang w:val="af-ZA"/>
        </w:rPr>
        <w:t xml:space="preserve">) </w:t>
      </w:r>
      <w:r w:rsidRPr="00F566BF">
        <w:rPr>
          <w:rFonts w:ascii="GHEA Grapalat" w:hAnsi="GHEA Grapalat" w:cs="Sylfaen"/>
          <w:sz w:val="20"/>
        </w:rPr>
        <w:t>հայտարարության</w:t>
      </w:r>
      <w:r w:rsidR="004D5671" w:rsidRPr="00F566BF">
        <w:rPr>
          <w:rFonts w:ascii="GHEA Grapalat" w:hAnsi="GHEA Grapalat" w:cs="Times Armenian"/>
          <w:sz w:val="20"/>
          <w:lang w:val="af-ZA"/>
        </w:rPr>
        <w:t>։</w:t>
      </w:r>
    </w:p>
    <w:p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կազմվել</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օրենսդրության</w:t>
      </w:r>
      <w:r w:rsidRPr="00F566BF">
        <w:rPr>
          <w:rFonts w:ascii="GHEA Grapalat" w:hAnsi="GHEA Grapalat" w:cs="Times Armenian"/>
          <w:sz w:val="20"/>
          <w:lang w:val="af-ZA"/>
        </w:rPr>
        <w:t xml:space="preserve">, </w:t>
      </w:r>
      <w:r w:rsidRPr="00F566BF">
        <w:rPr>
          <w:rFonts w:ascii="GHEA Grapalat" w:hAnsi="GHEA Grapalat" w:cs="Sylfaen"/>
          <w:sz w:val="20"/>
        </w:rPr>
        <w:t>այդ</w:t>
      </w:r>
      <w:r w:rsidRPr="00F566BF">
        <w:rPr>
          <w:rFonts w:ascii="GHEA Grapalat" w:hAnsi="GHEA Grapalat" w:cs="Times Armenian"/>
          <w:sz w:val="20"/>
          <w:lang w:val="af-ZA"/>
        </w:rPr>
        <w:t xml:space="preserve"> </w:t>
      </w:r>
      <w:r w:rsidRPr="00F566BF">
        <w:rPr>
          <w:rFonts w:ascii="GHEA Grapalat" w:hAnsi="GHEA Grapalat" w:cs="Sylfaen"/>
          <w:sz w:val="20"/>
        </w:rPr>
        <w:t>թվում</w:t>
      </w:r>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օրենքի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Օրենք</w:t>
      </w:r>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կառավարության</w:t>
      </w:r>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r w:rsidRPr="00F566BF">
        <w:rPr>
          <w:rFonts w:ascii="GHEA Grapalat" w:hAnsi="GHEA Grapalat" w:cs="Sylfaen"/>
          <w:sz w:val="20"/>
        </w:rPr>
        <w:t>որոշմամբ</w:t>
      </w:r>
      <w:r w:rsidRPr="00F566BF">
        <w:rPr>
          <w:rFonts w:ascii="GHEA Grapalat" w:hAnsi="GHEA Grapalat" w:cs="Times Armenian"/>
          <w:sz w:val="20"/>
          <w:lang w:val="af-ZA"/>
        </w:rPr>
        <w:t xml:space="preserve"> </w:t>
      </w:r>
      <w:r w:rsidRPr="00F566BF">
        <w:rPr>
          <w:rFonts w:ascii="GHEA Grapalat" w:hAnsi="GHEA Grapalat" w:cs="Sylfaen"/>
          <w:sz w:val="20"/>
        </w:rPr>
        <w:t>հաստատված</w:t>
      </w:r>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կազմակերպման</w:t>
      </w:r>
      <w:r w:rsidR="003C53D4"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կառավարության</w:t>
      </w:r>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թվականի</w:t>
      </w:r>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rPr>
        <w:t>ապրիլ</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որոշմամբ</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հաստատված</w:t>
      </w:r>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r w:rsidR="00F40D4D" w:rsidRPr="00F566BF">
        <w:rPr>
          <w:rFonts w:ascii="GHEA Grapalat" w:hAnsi="GHEA Grapalat" w:cs="Times Armenian"/>
          <w:sz w:val="20"/>
        </w:rPr>
        <w:t>լեկտրոնային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ձևով</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գնումների</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կատարման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կարգի</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այլ</w:t>
      </w:r>
      <w:r w:rsidRPr="00F566BF">
        <w:rPr>
          <w:rFonts w:ascii="GHEA Grapalat" w:hAnsi="GHEA Grapalat" w:cs="Times Armenian"/>
          <w:sz w:val="20"/>
          <w:lang w:val="af-ZA"/>
        </w:rPr>
        <w:t xml:space="preserve"> </w:t>
      </w:r>
      <w:r w:rsidRPr="00F566BF">
        <w:rPr>
          <w:rFonts w:ascii="GHEA Grapalat" w:hAnsi="GHEA Grapalat" w:cs="Sylfaen"/>
          <w:sz w:val="20"/>
        </w:rPr>
        <w:t>իրավական</w:t>
      </w:r>
      <w:r w:rsidRPr="00F566BF">
        <w:rPr>
          <w:rFonts w:ascii="GHEA Grapalat" w:hAnsi="GHEA Grapalat" w:cs="Times Armenian"/>
          <w:sz w:val="20"/>
          <w:lang w:val="af-ZA"/>
        </w:rPr>
        <w:t xml:space="preserve"> </w:t>
      </w:r>
      <w:r w:rsidRPr="00F566BF">
        <w:rPr>
          <w:rFonts w:ascii="GHEA Grapalat" w:hAnsi="GHEA Grapalat" w:cs="Sylfaen"/>
          <w:sz w:val="20"/>
        </w:rPr>
        <w:t>ակտերի</w:t>
      </w:r>
      <w:r w:rsidRPr="00F566BF">
        <w:rPr>
          <w:rFonts w:ascii="GHEA Grapalat" w:hAnsi="GHEA Grapalat" w:cs="Times Armenian"/>
          <w:sz w:val="20"/>
          <w:lang w:val="af-ZA"/>
        </w:rPr>
        <w:t xml:space="preserve"> </w:t>
      </w:r>
      <w:r w:rsidRPr="00F566BF">
        <w:rPr>
          <w:rFonts w:ascii="GHEA Grapalat" w:hAnsi="GHEA Grapalat" w:cs="Sylfaen"/>
          <w:sz w:val="20"/>
        </w:rPr>
        <w:t>պահանջներին</w:t>
      </w:r>
      <w:r w:rsidRPr="00F566BF">
        <w:rPr>
          <w:rFonts w:ascii="GHEA Grapalat" w:hAnsi="GHEA Grapalat" w:cs="Times Armenian"/>
          <w:sz w:val="20"/>
          <w:lang w:val="af-ZA"/>
        </w:rPr>
        <w:t xml:space="preserve"> </w:t>
      </w:r>
      <w:r w:rsidRPr="00F566BF">
        <w:rPr>
          <w:rFonts w:ascii="GHEA Grapalat" w:hAnsi="GHEA Grapalat" w:cs="Sylfaen"/>
          <w:sz w:val="20"/>
        </w:rPr>
        <w:t>համապատասխան</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նպատակ</w:t>
      </w:r>
      <w:r w:rsidRPr="00F566BF">
        <w:rPr>
          <w:rFonts w:ascii="GHEA Grapalat" w:hAnsi="GHEA Grapalat" w:cs="Times Armenian"/>
          <w:sz w:val="20"/>
          <w:lang w:val="af-ZA"/>
        </w:rPr>
        <w:t xml:space="preserve"> </w:t>
      </w:r>
      <w:r w:rsidRPr="00F566BF">
        <w:rPr>
          <w:rFonts w:ascii="GHEA Grapalat" w:hAnsi="GHEA Grapalat" w:cs="Sylfaen"/>
          <w:sz w:val="20"/>
        </w:rPr>
        <w:t>ունի</w:t>
      </w:r>
      <w:r w:rsidRPr="00F566BF">
        <w:rPr>
          <w:rFonts w:ascii="GHEA Grapalat" w:hAnsi="GHEA Grapalat" w:cs="Times Armenian"/>
          <w:sz w:val="20"/>
          <w:lang w:val="af-ZA"/>
        </w:rPr>
        <w:t xml:space="preserve"> </w:t>
      </w:r>
      <w:r w:rsidR="008D24A5" w:rsidRPr="008D24A5">
        <w:rPr>
          <w:rFonts w:ascii="GHEA Grapalat" w:hAnsi="GHEA Grapalat"/>
          <w:sz w:val="20"/>
          <w:lang w:val="af-ZA"/>
        </w:rPr>
        <w:t xml:space="preserve">&lt;&lt;Հայաստանի Հանրապետության Շիրակի մարզի Գյումրու համայնքապետարանի աշխատակազմ&gt;&gt; ՀԿՀ </w:t>
      </w:r>
      <w:r w:rsidR="00A00E74" w:rsidRPr="00F566BF">
        <w:rPr>
          <w:rFonts w:ascii="GHEA Grapalat" w:hAnsi="GHEA Grapalat"/>
          <w:sz w:val="20"/>
          <w:lang w:val="af-ZA"/>
        </w:rPr>
        <w:t>-</w:t>
      </w:r>
      <w:r w:rsidR="00A00E74" w:rsidRPr="00F566BF">
        <w:rPr>
          <w:rFonts w:ascii="GHEA Grapalat" w:hAnsi="GHEA Grapalat"/>
          <w:sz w:val="20"/>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r w:rsidR="00A00E74" w:rsidRPr="00F566BF">
        <w:rPr>
          <w:rFonts w:ascii="GHEA Grapalat" w:hAnsi="GHEA Grapalat" w:cs="Sylfaen"/>
          <w:sz w:val="20"/>
        </w:rPr>
        <w:t>այսուհետ</w:t>
      </w:r>
      <w:r w:rsidR="00A00E74" w:rsidRPr="00F566BF">
        <w:rPr>
          <w:rFonts w:ascii="GHEA Grapalat" w:hAnsi="GHEA Grapalat" w:cs="Times Armenian"/>
          <w:sz w:val="20"/>
          <w:lang w:val="af-ZA"/>
        </w:rPr>
        <w:t xml:space="preserve">` </w:t>
      </w:r>
      <w:r w:rsidR="00A00E74" w:rsidRPr="00F566BF">
        <w:rPr>
          <w:rFonts w:ascii="GHEA Grapalat" w:hAnsi="GHEA Grapalat" w:cs="Sylfaen"/>
          <w:sz w:val="20"/>
        </w:rPr>
        <w:t>պատվիրատու</w:t>
      </w:r>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կողմից</w:t>
      </w:r>
      <w:r w:rsidRPr="00F566BF">
        <w:rPr>
          <w:rFonts w:ascii="GHEA Grapalat" w:hAnsi="GHEA Grapalat" w:cs="Times Armenian"/>
          <w:sz w:val="20"/>
          <w:lang w:val="af-ZA"/>
        </w:rPr>
        <w:t xml:space="preserve"> </w:t>
      </w:r>
      <w:r w:rsidRPr="00F566BF">
        <w:rPr>
          <w:rFonts w:ascii="GHEA Grapalat" w:hAnsi="GHEA Grapalat" w:cs="Sylfaen"/>
          <w:sz w:val="20"/>
        </w:rPr>
        <w:t>հայտարարված</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r w:rsidR="000604CF" w:rsidRPr="00F566BF">
        <w:rPr>
          <w:rFonts w:ascii="GHEA Grapalat" w:hAnsi="GHEA Grapalat" w:cs="Sylfaen"/>
          <w:sz w:val="20"/>
          <w:lang w:val="af-ZA"/>
        </w:rPr>
        <w:t xml:space="preserve"> </w:t>
      </w:r>
      <w:r w:rsidRPr="00F566BF">
        <w:rPr>
          <w:rFonts w:ascii="GHEA Grapalat" w:hAnsi="GHEA Grapalat" w:cs="Sylfaen"/>
          <w:sz w:val="20"/>
        </w:rPr>
        <w:t>մասնակցելու</w:t>
      </w:r>
      <w:r w:rsidRPr="00F566BF">
        <w:rPr>
          <w:rFonts w:ascii="GHEA Grapalat" w:hAnsi="GHEA Grapalat" w:cs="Times Armenian"/>
          <w:sz w:val="20"/>
          <w:lang w:val="af-ZA"/>
        </w:rPr>
        <w:t xml:space="preserve"> </w:t>
      </w:r>
      <w:r w:rsidRPr="00F566BF">
        <w:rPr>
          <w:rFonts w:ascii="GHEA Grapalat" w:hAnsi="GHEA Grapalat" w:cs="Sylfaen"/>
          <w:sz w:val="20"/>
        </w:rPr>
        <w:t>մտադրություն</w:t>
      </w:r>
      <w:r w:rsidRPr="00F566BF">
        <w:rPr>
          <w:rFonts w:ascii="GHEA Grapalat" w:hAnsi="GHEA Grapalat" w:cs="Times Armenian"/>
          <w:sz w:val="20"/>
          <w:lang w:val="af-ZA"/>
        </w:rPr>
        <w:t xml:space="preserve"> </w:t>
      </w:r>
      <w:r w:rsidRPr="00F566BF">
        <w:rPr>
          <w:rFonts w:ascii="GHEA Grapalat" w:hAnsi="GHEA Grapalat" w:cs="Sylfaen"/>
          <w:sz w:val="20"/>
        </w:rPr>
        <w:t>ունեցող</w:t>
      </w:r>
      <w:r w:rsidRPr="00F566BF">
        <w:rPr>
          <w:rFonts w:ascii="GHEA Grapalat" w:hAnsi="GHEA Grapalat" w:cs="Times Armenian"/>
          <w:sz w:val="20"/>
          <w:lang w:val="af-ZA"/>
        </w:rPr>
        <w:t xml:space="preserve"> </w:t>
      </w:r>
      <w:r w:rsidRPr="00F566BF">
        <w:rPr>
          <w:rFonts w:ascii="GHEA Grapalat" w:hAnsi="GHEA Grapalat" w:cs="Sylfaen"/>
          <w:sz w:val="20"/>
        </w:rPr>
        <w:t>անձանց</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003D0075" w:rsidRPr="00F566BF">
        <w:rPr>
          <w:rFonts w:ascii="GHEA Grapalat" w:hAnsi="GHEA Grapalat" w:cs="Sylfaen"/>
          <w:sz w:val="20"/>
        </w:rPr>
        <w:t>մ</w:t>
      </w:r>
      <w:r w:rsidRPr="00F566BF">
        <w:rPr>
          <w:rFonts w:ascii="GHEA Grapalat" w:hAnsi="GHEA Grapalat" w:cs="Sylfaen"/>
          <w:sz w:val="20"/>
        </w:rPr>
        <w:t>ասնակից</w:t>
      </w:r>
      <w:r w:rsidRPr="00F566BF">
        <w:rPr>
          <w:rFonts w:ascii="GHEA Grapalat" w:hAnsi="GHEA Grapalat" w:cs="Times Armenian"/>
          <w:sz w:val="20"/>
          <w:lang w:val="af-ZA"/>
        </w:rPr>
        <w:t xml:space="preserve">) </w:t>
      </w:r>
      <w:r w:rsidRPr="00F566BF">
        <w:rPr>
          <w:rFonts w:ascii="GHEA Grapalat" w:hAnsi="GHEA Grapalat" w:cs="Sylfaen"/>
          <w:sz w:val="20"/>
        </w:rPr>
        <w:t>տեղեկացնելու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պայմանների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անցկացման</w:t>
      </w:r>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r w:rsidRPr="00F566BF">
        <w:rPr>
          <w:rFonts w:ascii="GHEA Grapalat" w:hAnsi="GHEA Grapalat" w:cs="Sylfaen"/>
          <w:sz w:val="20"/>
        </w:rPr>
        <w:t>որոշելու</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նրա</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r w:rsidRPr="00F566BF">
        <w:rPr>
          <w:rFonts w:ascii="GHEA Grapalat" w:hAnsi="GHEA Grapalat" w:cs="Times Armenian"/>
          <w:sz w:val="20"/>
          <w:lang w:val="af-ZA"/>
        </w:rPr>
        <w:t xml:space="preserve"> </w:t>
      </w:r>
      <w:r w:rsidRPr="00F566BF">
        <w:rPr>
          <w:rFonts w:ascii="GHEA Grapalat" w:hAnsi="GHEA Grapalat" w:cs="Sylfaen"/>
          <w:sz w:val="20"/>
        </w:rPr>
        <w:t>կնքելու</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Times Armenian"/>
          <w:sz w:val="20"/>
          <w:lang w:val="af-ZA"/>
        </w:rPr>
        <w:t xml:space="preserve">, </w:t>
      </w:r>
      <w:r w:rsidRPr="00F566BF">
        <w:rPr>
          <w:rFonts w:ascii="GHEA Grapalat" w:hAnsi="GHEA Grapalat" w:cs="Sylfaen"/>
          <w:sz w:val="20"/>
        </w:rPr>
        <w:t>ինչպես</w:t>
      </w:r>
      <w:r w:rsidRPr="00F566BF">
        <w:rPr>
          <w:rFonts w:ascii="GHEA Grapalat" w:hAnsi="GHEA Grapalat" w:cs="Times Armenian"/>
          <w:sz w:val="20"/>
          <w:lang w:val="af-ZA"/>
        </w:rPr>
        <w:t xml:space="preserve"> </w:t>
      </w:r>
      <w:r w:rsidRPr="00F566BF">
        <w:rPr>
          <w:rFonts w:ascii="GHEA Grapalat" w:hAnsi="GHEA Grapalat" w:cs="Sylfaen"/>
          <w:sz w:val="20"/>
        </w:rPr>
        <w:t>նաև</w:t>
      </w:r>
      <w:r w:rsidRPr="00F566BF">
        <w:rPr>
          <w:rFonts w:ascii="GHEA Grapalat" w:hAnsi="GHEA Grapalat" w:cs="Times Armenian"/>
          <w:sz w:val="20"/>
          <w:lang w:val="af-ZA"/>
        </w:rPr>
        <w:t xml:space="preserve"> </w:t>
      </w:r>
      <w:r w:rsidRPr="00F566BF">
        <w:rPr>
          <w:rFonts w:ascii="GHEA Grapalat" w:hAnsi="GHEA Grapalat" w:cs="Sylfaen"/>
          <w:sz w:val="20"/>
        </w:rPr>
        <w:t>օժանդակելու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պատրաստելիս</w:t>
      </w:r>
      <w:r w:rsidR="004D5671" w:rsidRPr="00F566BF">
        <w:rPr>
          <w:rFonts w:ascii="GHEA Grapalat" w:hAnsi="GHEA Grapalat" w:cs="Times Armenian"/>
          <w:sz w:val="20"/>
          <w:lang w:val="af-ZA"/>
        </w:rPr>
        <w:t>։</w:t>
      </w:r>
    </w:p>
    <w:p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r w:rsidRPr="00F566BF">
        <w:rPr>
          <w:rFonts w:ascii="GHEA Grapalat" w:hAnsi="GHEA Grapalat" w:cs="Sylfaen"/>
          <w:sz w:val="20"/>
        </w:rPr>
        <w:t>կարող</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ներկայացնել</w:t>
      </w:r>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r w:rsidR="00753E6E" w:rsidRPr="00F566BF">
        <w:rPr>
          <w:rFonts w:ascii="GHEA Grapalat" w:hAnsi="GHEA Grapalat" w:cs="Sylfaen"/>
          <w:sz w:val="20"/>
        </w:rPr>
        <w:t>գրանցված</w:t>
      </w:r>
      <w:r w:rsidR="00753E6E" w:rsidRPr="00F566BF">
        <w:rPr>
          <w:rFonts w:ascii="GHEA Grapalat" w:hAnsi="GHEA Grapalat" w:cs="Sylfaen"/>
          <w:sz w:val="20"/>
          <w:lang w:val="af-ZA"/>
        </w:rPr>
        <w:t xml:space="preserve"> </w:t>
      </w:r>
      <w:r w:rsidRPr="00F566BF">
        <w:rPr>
          <w:rFonts w:ascii="GHEA Grapalat" w:hAnsi="GHEA Grapalat" w:cs="Sylfaen"/>
          <w:sz w:val="20"/>
        </w:rPr>
        <w:t>բոլոր</w:t>
      </w:r>
      <w:r w:rsidR="00B2681D" w:rsidRPr="00F566BF">
        <w:rPr>
          <w:rFonts w:ascii="GHEA Grapalat" w:hAnsi="GHEA Grapalat" w:cs="Sylfaen"/>
          <w:sz w:val="20"/>
          <w:lang w:val="af-ZA"/>
        </w:rPr>
        <w:t xml:space="preserve"> </w:t>
      </w:r>
      <w:r w:rsidRPr="00F566BF">
        <w:rPr>
          <w:rFonts w:ascii="GHEA Grapalat" w:hAnsi="GHEA Grapalat" w:cs="Sylfaen"/>
          <w:sz w:val="20"/>
        </w:rPr>
        <w:t>անձիք</w:t>
      </w:r>
      <w:r w:rsidRPr="00F566BF">
        <w:rPr>
          <w:rFonts w:ascii="GHEA Grapalat" w:hAnsi="GHEA Grapalat" w:cs="Times Armenian"/>
          <w:sz w:val="20"/>
          <w:lang w:val="af-ZA"/>
        </w:rPr>
        <w:t xml:space="preserve">, </w:t>
      </w:r>
      <w:r w:rsidRPr="00F566BF">
        <w:rPr>
          <w:rFonts w:ascii="GHEA Grapalat" w:hAnsi="GHEA Grapalat" w:cs="Sylfaen"/>
          <w:sz w:val="20"/>
        </w:rPr>
        <w:t>անկախ</w:t>
      </w:r>
      <w:r w:rsidRPr="00F566BF">
        <w:rPr>
          <w:rFonts w:ascii="GHEA Grapalat" w:hAnsi="GHEA Grapalat" w:cs="Times Armenian"/>
          <w:sz w:val="20"/>
          <w:lang w:val="af-ZA"/>
        </w:rPr>
        <w:t xml:space="preserve"> </w:t>
      </w:r>
      <w:r w:rsidRPr="00F566BF">
        <w:rPr>
          <w:rFonts w:ascii="GHEA Grapalat" w:hAnsi="GHEA Grapalat" w:cs="Sylfaen"/>
          <w:sz w:val="20"/>
        </w:rPr>
        <w:t>նրանց</w:t>
      </w:r>
      <w:r w:rsidRPr="00F566BF">
        <w:rPr>
          <w:rFonts w:ascii="GHEA Grapalat" w:hAnsi="GHEA Grapalat" w:cs="Times Armenian"/>
          <w:sz w:val="20"/>
          <w:lang w:val="af-ZA"/>
        </w:rPr>
        <w:t xml:space="preserve">` </w:t>
      </w:r>
      <w:r w:rsidRPr="00F566BF">
        <w:rPr>
          <w:rFonts w:ascii="GHEA Grapalat" w:hAnsi="GHEA Grapalat" w:cs="Sylfaen"/>
          <w:sz w:val="20"/>
        </w:rPr>
        <w:t>օտարերկրյա</w:t>
      </w:r>
      <w:r w:rsidRPr="00F566BF">
        <w:rPr>
          <w:rFonts w:ascii="GHEA Grapalat" w:hAnsi="GHEA Grapalat" w:cs="Times Armenian"/>
          <w:sz w:val="20"/>
          <w:lang w:val="af-ZA"/>
        </w:rPr>
        <w:t xml:space="preserve"> </w:t>
      </w:r>
      <w:r w:rsidRPr="00F566BF">
        <w:rPr>
          <w:rFonts w:ascii="GHEA Grapalat" w:hAnsi="GHEA Grapalat" w:cs="Sylfaen"/>
          <w:sz w:val="20"/>
        </w:rPr>
        <w:t>ֆիզիկական</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կազմակերպություն</w:t>
      </w:r>
      <w:r w:rsidRPr="00F566BF">
        <w:rPr>
          <w:rFonts w:ascii="GHEA Grapalat" w:hAnsi="GHEA Grapalat" w:cs="Times Armenian"/>
          <w:sz w:val="20"/>
          <w:lang w:val="af-ZA"/>
        </w:rPr>
        <w:t xml:space="preserve">, </w:t>
      </w:r>
      <w:r w:rsidRPr="00F566BF">
        <w:rPr>
          <w:rFonts w:ascii="GHEA Grapalat" w:hAnsi="GHEA Grapalat" w:cs="Sylfaen"/>
          <w:sz w:val="20"/>
        </w:rPr>
        <w:t>քաղաքացիություն</w:t>
      </w:r>
      <w:r w:rsidRPr="00F566BF">
        <w:rPr>
          <w:rFonts w:ascii="GHEA Grapalat" w:hAnsi="GHEA Grapalat" w:cs="Times Armenian"/>
          <w:sz w:val="20"/>
          <w:lang w:val="af-ZA"/>
        </w:rPr>
        <w:t xml:space="preserve"> </w:t>
      </w:r>
      <w:r w:rsidRPr="00F566BF">
        <w:rPr>
          <w:rFonts w:ascii="GHEA Grapalat" w:hAnsi="GHEA Grapalat" w:cs="Sylfaen"/>
          <w:sz w:val="20"/>
        </w:rPr>
        <w:t>չունեցող</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լինելու</w:t>
      </w:r>
      <w:r w:rsidRPr="00F566BF">
        <w:rPr>
          <w:rFonts w:ascii="GHEA Grapalat" w:hAnsi="GHEA Grapalat" w:cs="Times Armenian"/>
          <w:sz w:val="20"/>
          <w:lang w:val="af-ZA"/>
        </w:rPr>
        <w:t xml:space="preserve"> </w:t>
      </w:r>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r w:rsidR="004D5671" w:rsidRPr="00F566BF">
        <w:rPr>
          <w:rFonts w:ascii="GHEA Grapalat" w:hAnsi="GHEA Grapalat" w:cs="Times Armenian"/>
          <w:sz w:val="20"/>
          <w:lang w:val="af-ZA"/>
        </w:rPr>
        <w:t>։</w:t>
      </w:r>
    </w:p>
    <w:p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r w:rsidRPr="00F566BF">
        <w:rPr>
          <w:rFonts w:ascii="GHEA Grapalat" w:hAnsi="GHEA Grapalat" w:cs="Sylfaen"/>
          <w:szCs w:val="24"/>
          <w:lang w:val="en-US"/>
        </w:rPr>
        <w:t>հասցեով</w:t>
      </w:r>
      <w:r w:rsidRPr="00F566BF">
        <w:rPr>
          <w:rFonts w:ascii="GHEA Grapalat" w:hAnsi="GHEA Grapalat" w:cs="Sylfaen"/>
          <w:szCs w:val="24"/>
        </w:rPr>
        <w:t xml:space="preserve"> </w:t>
      </w:r>
      <w:r w:rsidRPr="00F566BF">
        <w:rPr>
          <w:rFonts w:ascii="GHEA Grapalat" w:hAnsi="GHEA Grapalat" w:cs="Sylfaen"/>
          <w:szCs w:val="24"/>
          <w:lang w:val="en-US"/>
        </w:rPr>
        <w:t>գործող</w:t>
      </w:r>
      <w:r w:rsidRPr="00F566BF">
        <w:rPr>
          <w:rFonts w:ascii="GHEA Grapalat" w:hAnsi="GHEA Grapalat" w:cs="Sylfaen"/>
          <w:szCs w:val="24"/>
        </w:rPr>
        <w:t xml:space="preserve"> </w:t>
      </w:r>
      <w:r w:rsidRPr="00F566BF">
        <w:rPr>
          <w:rFonts w:ascii="GHEA Grapalat" w:hAnsi="GHEA Grapalat" w:cs="Sylfaen"/>
          <w:szCs w:val="24"/>
          <w:lang w:val="en-US"/>
        </w:rPr>
        <w:t>ինտերնետային</w:t>
      </w:r>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en-US"/>
        </w:rPr>
        <w:t>Նշված</w:t>
      </w:r>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r w:rsidRPr="00F566BF">
        <w:rPr>
          <w:rFonts w:ascii="GHEA Grapalat" w:hAnsi="GHEA Grapalat" w:cs="Sylfaen"/>
          <w:szCs w:val="24"/>
          <w:lang w:val="en-US"/>
        </w:rPr>
        <w:t>մասնակից</w:t>
      </w:r>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rsidR="00096865" w:rsidRPr="00F566BF" w:rsidRDefault="00096865" w:rsidP="00EF3662">
      <w:pPr>
        <w:ind w:firstLine="567"/>
        <w:jc w:val="both"/>
        <w:rPr>
          <w:rFonts w:ascii="GHEA Grapalat" w:hAnsi="GHEA Grapalat" w:cs="Times Armenian"/>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հարաբերությունների</w:t>
      </w:r>
      <w:r w:rsidRPr="00F566BF">
        <w:rPr>
          <w:rFonts w:ascii="GHEA Grapalat" w:hAnsi="GHEA Grapalat" w:cs="Times Armenian"/>
          <w:sz w:val="20"/>
          <w:lang w:val="af-ZA"/>
        </w:rPr>
        <w:t xml:space="preserve"> </w:t>
      </w:r>
      <w:r w:rsidRPr="00F566BF">
        <w:rPr>
          <w:rFonts w:ascii="GHEA Grapalat" w:hAnsi="GHEA Grapalat" w:cs="Sylfaen"/>
          <w:sz w:val="20"/>
        </w:rPr>
        <w:t>նկատմամբ</w:t>
      </w:r>
      <w:r w:rsidRPr="00F566BF">
        <w:rPr>
          <w:rFonts w:ascii="GHEA Grapalat" w:hAnsi="GHEA Grapalat" w:cs="Times Armenian"/>
          <w:sz w:val="20"/>
          <w:lang w:val="af-ZA"/>
        </w:rPr>
        <w:t xml:space="preserve"> </w:t>
      </w:r>
      <w:r w:rsidRPr="00F566BF">
        <w:rPr>
          <w:rFonts w:ascii="GHEA Grapalat" w:hAnsi="GHEA Grapalat" w:cs="Sylfaen"/>
          <w:sz w:val="20"/>
        </w:rPr>
        <w:t>կիրառվում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վեճերը</w:t>
      </w:r>
      <w:r w:rsidRPr="00F566BF">
        <w:rPr>
          <w:rFonts w:ascii="GHEA Grapalat" w:hAnsi="GHEA Grapalat" w:cs="Times Armenian"/>
          <w:sz w:val="20"/>
          <w:lang w:val="af-ZA"/>
        </w:rPr>
        <w:t xml:space="preserve"> </w:t>
      </w:r>
      <w:r w:rsidRPr="00F566BF">
        <w:rPr>
          <w:rFonts w:ascii="GHEA Grapalat" w:hAnsi="GHEA Grapalat" w:cs="Sylfaen"/>
          <w:sz w:val="20"/>
        </w:rPr>
        <w:t>ենթակա</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քննության</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դատարաններում</w:t>
      </w:r>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8D24A5">
        <w:rPr>
          <w:rFonts w:ascii="GHEA Grapalat" w:hAnsi="GHEA Grapalat"/>
        </w:rPr>
        <w:t xml:space="preserve">                                                          </w:t>
      </w:r>
      <w:r w:rsidR="008D24A5" w:rsidRPr="008D24A5">
        <w:rPr>
          <w:rFonts w:ascii="GHEA Grapalat" w:hAnsi="GHEA Grapalat"/>
          <w:sz w:val="24"/>
          <w:szCs w:val="24"/>
        </w:rPr>
        <w:t>« barseghyan888@gmail.com »</w:t>
      </w:r>
    </w:p>
    <w:p w:rsidR="00096865" w:rsidRPr="00F566BF" w:rsidRDefault="00F5653D" w:rsidP="00EF3662">
      <w:pPr>
        <w:jc w:val="center"/>
        <w:rPr>
          <w:rFonts w:ascii="GHEA Grapalat" w:hAnsi="GHEA Grapalat"/>
          <w:szCs w:val="22"/>
          <w:lang w:val="af-ZA"/>
        </w:rPr>
      </w:pPr>
      <w:r w:rsidRPr="00F566BF">
        <w:rPr>
          <w:rFonts w:ascii="GHEA Grapalat" w:hAnsi="GHEA Grapalat"/>
          <w:sz w:val="16"/>
          <w:szCs w:val="16"/>
          <w:lang w:val="af-ZA"/>
        </w:rPr>
        <w:br w:type="page"/>
      </w:r>
      <w:r w:rsidR="00096865" w:rsidRPr="00F566BF">
        <w:rPr>
          <w:rFonts w:ascii="GHEA Grapalat" w:hAnsi="GHEA Grapalat" w:cs="Sylfaen"/>
          <w:szCs w:val="22"/>
        </w:rPr>
        <w:lastRenderedPageBreak/>
        <w:t>ՄԱՍ</w:t>
      </w:r>
      <w:r w:rsidR="00096865" w:rsidRPr="00F566BF">
        <w:rPr>
          <w:rFonts w:ascii="GHEA Grapalat" w:hAnsi="GHEA Grapalat" w:cs="Times Armenian"/>
          <w:szCs w:val="22"/>
          <w:lang w:val="af-ZA"/>
        </w:rPr>
        <w:t xml:space="preserve">  I</w:t>
      </w:r>
    </w:p>
    <w:p w:rsidR="00096865" w:rsidRPr="00F566BF" w:rsidRDefault="00096865" w:rsidP="00EF3662">
      <w:pPr>
        <w:pStyle w:val="Heading3"/>
        <w:spacing w:line="240" w:lineRule="auto"/>
        <w:ind w:firstLine="567"/>
        <w:rPr>
          <w:rFonts w:ascii="GHEA Grapalat" w:hAnsi="GHEA Grapalat"/>
          <w:sz w:val="24"/>
          <w:szCs w:val="22"/>
          <w:lang w:val="af-ZA"/>
        </w:rPr>
      </w:pPr>
    </w:p>
    <w:p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rsidR="002B32D6" w:rsidRPr="00F566BF" w:rsidRDefault="002B32D6" w:rsidP="00EF3662">
      <w:pPr>
        <w:ind w:left="360"/>
        <w:jc w:val="center"/>
        <w:rPr>
          <w:rFonts w:ascii="GHEA Grapalat" w:hAnsi="GHEA Grapalat" w:cs="Sylfaen"/>
          <w:b/>
          <w:sz w:val="20"/>
        </w:rPr>
      </w:pPr>
    </w:p>
    <w:p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r w:rsidR="00096865" w:rsidRPr="00F566BF">
        <w:rPr>
          <w:rFonts w:ascii="GHEA Grapalat" w:hAnsi="GHEA Grapalat" w:cs="Sylfaen"/>
          <w:i w:val="0"/>
        </w:rPr>
        <w:t>Գնման</w:t>
      </w:r>
      <w:r w:rsidR="00096865" w:rsidRPr="00F566BF">
        <w:rPr>
          <w:rFonts w:ascii="GHEA Grapalat" w:hAnsi="GHEA Grapalat" w:cs="Sylfaen"/>
          <w:i w:val="0"/>
          <w:lang w:val="af-ZA"/>
        </w:rPr>
        <w:t xml:space="preserve"> </w:t>
      </w:r>
      <w:r w:rsidR="00096865" w:rsidRPr="00F566BF">
        <w:rPr>
          <w:rFonts w:ascii="GHEA Grapalat" w:hAnsi="GHEA Grapalat" w:cs="Sylfaen"/>
          <w:i w:val="0"/>
        </w:rPr>
        <w:t>առարկա</w:t>
      </w:r>
      <w:r w:rsidR="00096865" w:rsidRPr="00F566BF">
        <w:rPr>
          <w:rFonts w:ascii="GHEA Grapalat" w:hAnsi="GHEA Grapalat" w:cs="Sylfaen"/>
          <w:i w:val="0"/>
          <w:lang w:val="af-ZA"/>
        </w:rPr>
        <w:t xml:space="preserve"> </w:t>
      </w:r>
      <w:r w:rsidR="00096865" w:rsidRPr="00F566BF">
        <w:rPr>
          <w:rFonts w:ascii="GHEA Grapalat" w:hAnsi="GHEA Grapalat" w:cs="Sylfaen"/>
          <w:i w:val="0"/>
        </w:rPr>
        <w:t>է</w:t>
      </w:r>
      <w:r w:rsidR="00096865" w:rsidRPr="00F566BF">
        <w:rPr>
          <w:rFonts w:ascii="GHEA Grapalat" w:hAnsi="GHEA Grapalat" w:cs="Sylfaen"/>
          <w:i w:val="0"/>
          <w:lang w:val="af-ZA"/>
        </w:rPr>
        <w:t xml:space="preserve"> </w:t>
      </w:r>
      <w:r w:rsidR="00096865" w:rsidRPr="00F566BF">
        <w:rPr>
          <w:rFonts w:ascii="GHEA Grapalat" w:hAnsi="GHEA Grapalat" w:cs="Sylfaen"/>
          <w:i w:val="0"/>
        </w:rPr>
        <w:t>հանդիսանում</w:t>
      </w:r>
      <w:r w:rsidR="00096865" w:rsidRPr="00F566BF">
        <w:rPr>
          <w:rFonts w:ascii="GHEA Grapalat" w:hAnsi="GHEA Grapalat" w:cs="Sylfaen"/>
          <w:i w:val="0"/>
          <w:lang w:val="af-ZA"/>
        </w:rPr>
        <w:t xml:space="preserve">  </w:t>
      </w:r>
      <w:r w:rsidR="008D24A5" w:rsidRPr="008D24A5">
        <w:rPr>
          <w:rFonts w:ascii="GHEA Grapalat" w:hAnsi="GHEA Grapalat" w:cs="Sylfaen"/>
          <w:i w:val="0"/>
          <w:lang w:val="af-ZA"/>
        </w:rPr>
        <w:t xml:space="preserve">Հայաստանի Հանրապետության Շիրակի մարզի Գյումրու համայնքապետարանի աշխատակազմ&gt;&gt; ՀԿՀ-ի կարիքների </w:t>
      </w:r>
      <w:r w:rsidR="00096865" w:rsidRPr="00F566BF">
        <w:rPr>
          <w:rFonts w:ascii="GHEA Grapalat" w:hAnsi="GHEA Grapalat" w:cs="Sylfaen"/>
          <w:i w:val="0"/>
        </w:rPr>
        <w:t>համար</w:t>
      </w:r>
      <w:r w:rsidR="00096865" w:rsidRPr="00F566BF">
        <w:rPr>
          <w:rFonts w:ascii="GHEA Grapalat" w:hAnsi="GHEA Grapalat" w:cs="Times Armenian"/>
          <w:i w:val="0"/>
          <w:lang w:val="af-ZA"/>
        </w:rPr>
        <w:t xml:space="preserve">` </w:t>
      </w:r>
      <w:r w:rsidR="008D24A5" w:rsidRPr="00730737">
        <w:rPr>
          <w:rFonts w:ascii="GHEA Grapalat" w:hAnsi="GHEA Grapalat"/>
          <w:b/>
          <w:lang w:val="af-ZA"/>
        </w:rPr>
        <w:t>«Գյումրի քաղաքի Անի թաղամասի ճանապարհների հիմնանորոգման եվ փողոցային լուսավորության արդիականացման տեխնիկա-տնտեսական հիմնավորման»</w:t>
      </w:r>
      <w:r w:rsidR="00096865" w:rsidRPr="00F566BF">
        <w:rPr>
          <w:rFonts w:ascii="GHEA Grapalat" w:hAnsi="GHEA Grapalat"/>
          <w:i w:val="0"/>
          <w:lang w:val="af-ZA"/>
        </w:rPr>
        <w:t xml:space="preserve"> </w:t>
      </w:r>
      <w:r w:rsidR="00096865" w:rsidRPr="00F566BF">
        <w:rPr>
          <w:rFonts w:ascii="GHEA Grapalat" w:hAnsi="GHEA Grapalat"/>
          <w:i w:val="0"/>
        </w:rPr>
        <w:t>ձեռքբերումը</w:t>
      </w:r>
      <w:r w:rsidR="00816505" w:rsidRPr="00F566BF">
        <w:rPr>
          <w:rFonts w:ascii="GHEA Grapalat" w:hAnsi="GHEA Grapalat"/>
          <w:i w:val="0"/>
        </w:rPr>
        <w:t xml:space="preserve"> (այսուհետ` նաև </w:t>
      </w:r>
      <w:r w:rsidR="00E260D5" w:rsidRPr="00F566BF">
        <w:rPr>
          <w:rFonts w:ascii="GHEA Grapalat" w:hAnsi="GHEA Grapalat"/>
          <w:i w:val="0"/>
        </w:rPr>
        <w:t>ծառայություն</w:t>
      </w:r>
      <w:r w:rsidR="00816505" w:rsidRPr="00F566BF">
        <w:rPr>
          <w:rFonts w:ascii="GHEA Grapalat" w:hAnsi="GHEA Grapalat"/>
          <w:i w:val="0"/>
        </w:rPr>
        <w:t>)</w:t>
      </w:r>
      <w:r w:rsidR="00C43524" w:rsidRPr="00F566BF">
        <w:rPr>
          <w:rFonts w:ascii="GHEA Grapalat" w:hAnsi="GHEA Grapalat"/>
          <w:i w:val="0"/>
          <w:lang w:val="af-ZA"/>
        </w:rPr>
        <w:t>,</w:t>
      </w:r>
      <w:r w:rsidR="00096865" w:rsidRPr="00F566BF">
        <w:rPr>
          <w:rFonts w:ascii="GHEA Grapalat" w:hAnsi="GHEA Grapalat"/>
          <w:i w:val="0"/>
          <w:lang w:val="af-ZA"/>
        </w:rPr>
        <w:t xml:space="preserve"> </w:t>
      </w:r>
      <w:r w:rsidR="008D24A5">
        <w:rPr>
          <w:rFonts w:ascii="GHEA Grapalat" w:hAnsi="GHEA Grapalat"/>
          <w:i w:val="0"/>
        </w:rPr>
        <w:t>որը</w:t>
      </w:r>
      <w:r w:rsidR="00096865" w:rsidRPr="00F566BF">
        <w:rPr>
          <w:rFonts w:ascii="GHEA Grapalat" w:hAnsi="GHEA Grapalat"/>
          <w:i w:val="0"/>
          <w:lang w:val="af-ZA"/>
        </w:rPr>
        <w:t xml:space="preserve"> </w:t>
      </w:r>
      <w:r w:rsidR="00096865" w:rsidRPr="00F566BF">
        <w:rPr>
          <w:rFonts w:ascii="GHEA Grapalat" w:hAnsi="GHEA Grapalat"/>
          <w:i w:val="0"/>
        </w:rPr>
        <w:t>խմբավորված</w:t>
      </w:r>
      <w:r w:rsidR="00096865" w:rsidRPr="00F566BF">
        <w:rPr>
          <w:rFonts w:ascii="GHEA Grapalat" w:hAnsi="GHEA Grapalat"/>
          <w:i w:val="0"/>
          <w:lang w:val="af-ZA"/>
        </w:rPr>
        <w:t xml:space="preserve">  </w:t>
      </w:r>
      <w:r w:rsidR="008D24A5">
        <w:rPr>
          <w:rFonts w:ascii="GHEA Grapalat" w:hAnsi="GHEA Grapalat"/>
          <w:i w:val="0"/>
        </w:rPr>
        <w:t>է</w:t>
      </w:r>
      <w:r w:rsidR="00096865" w:rsidRPr="00F566BF">
        <w:rPr>
          <w:rFonts w:ascii="GHEA Grapalat" w:hAnsi="GHEA Grapalat"/>
          <w:i w:val="0"/>
          <w:lang w:val="af-ZA"/>
        </w:rPr>
        <w:t xml:space="preserve"> </w:t>
      </w:r>
      <w:r w:rsidR="00A76C15" w:rsidRPr="00F566BF">
        <w:rPr>
          <w:rFonts w:ascii="GHEA Grapalat" w:hAnsi="GHEA Grapalat"/>
          <w:i w:val="0"/>
          <w:lang w:val="af-ZA"/>
        </w:rPr>
        <w:t>«</w:t>
      </w:r>
      <w:r w:rsidR="008D24A5">
        <w:rPr>
          <w:rFonts w:ascii="GHEA Grapalat" w:hAnsi="GHEA Grapalat"/>
          <w:i w:val="0"/>
        </w:rPr>
        <w:t>1</w:t>
      </w:r>
      <w:r w:rsidR="00A76C15" w:rsidRPr="00F566BF">
        <w:rPr>
          <w:rFonts w:ascii="GHEA Grapalat" w:hAnsi="GHEA Grapalat"/>
          <w:i w:val="0"/>
          <w:lang w:val="af-ZA"/>
        </w:rPr>
        <w:t>»</w:t>
      </w:r>
      <w:r w:rsidR="00096865" w:rsidRPr="00F566BF">
        <w:rPr>
          <w:rFonts w:ascii="GHEA Grapalat" w:hAnsi="GHEA Grapalat"/>
          <w:i w:val="0"/>
          <w:lang w:val="af-ZA"/>
        </w:rPr>
        <w:t xml:space="preserve"> </w:t>
      </w:r>
      <w:r w:rsidR="008D24A5">
        <w:rPr>
          <w:rFonts w:ascii="GHEA Grapalat" w:hAnsi="GHEA Grapalat" w:cs="Sylfaen"/>
          <w:i w:val="0"/>
        </w:rPr>
        <w:t>չափաբաժն</w:t>
      </w:r>
      <w:r w:rsidR="00753E6E" w:rsidRPr="00F566BF">
        <w:rPr>
          <w:rFonts w:ascii="GHEA Grapalat" w:hAnsi="GHEA Grapalat" w:cs="Sylfaen"/>
          <w:i w:val="0"/>
        </w:rPr>
        <w:t>ում</w:t>
      </w:r>
      <w:r w:rsidR="00096865" w:rsidRPr="00F566BF">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F566BF">
        <w:tc>
          <w:tcPr>
            <w:tcW w:w="1530" w:type="dxa"/>
            <w:vAlign w:val="center"/>
          </w:tcPr>
          <w:p w:rsidR="00096865" w:rsidRPr="00F566BF" w:rsidRDefault="00096865"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8820" w:type="dxa"/>
            <w:vAlign w:val="center"/>
          </w:tcPr>
          <w:p w:rsidR="00096865" w:rsidRPr="00F566BF" w:rsidRDefault="00096865"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096865" w:rsidRPr="00E638EF">
        <w:tc>
          <w:tcPr>
            <w:tcW w:w="1530" w:type="dxa"/>
            <w:vAlign w:val="center"/>
          </w:tcPr>
          <w:p w:rsidR="00096865" w:rsidRPr="00F566BF" w:rsidRDefault="00096865"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8820" w:type="dxa"/>
            <w:vAlign w:val="center"/>
          </w:tcPr>
          <w:p w:rsidR="00096865" w:rsidRPr="008D24A5" w:rsidRDefault="008D24A5" w:rsidP="00EF3662">
            <w:pPr>
              <w:pStyle w:val="BodyTextIndent2"/>
              <w:spacing w:line="240" w:lineRule="auto"/>
              <w:ind w:firstLine="0"/>
              <w:rPr>
                <w:rFonts w:ascii="GHEA Grapalat" w:hAnsi="GHEA Grapalat"/>
                <w:b/>
                <w:vertAlign w:val="subscript"/>
              </w:rPr>
            </w:pPr>
            <w:r w:rsidRPr="008D24A5">
              <w:rPr>
                <w:rFonts w:ascii="GHEA Grapalat" w:hAnsi="GHEA Grapalat"/>
                <w:b/>
              </w:rPr>
              <w:t>«Գյումրի քաղաքի Անի թաղամասի ճանապարհների հիմնանորոգման եվ փողոցային լուսավորության արդիականացման տեխնիկա-տնտեսական հիմնավորման»</w:t>
            </w:r>
          </w:p>
        </w:tc>
      </w:tr>
    </w:tbl>
    <w:p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հրավերի N </w:t>
      </w:r>
      <w:r w:rsidR="0052489E" w:rsidRPr="00F566BF">
        <w:rPr>
          <w:rFonts w:ascii="GHEA Grapalat" w:hAnsi="GHEA Grapalat"/>
        </w:rPr>
        <w:t>3</w:t>
      </w:r>
      <w:r w:rsidR="00096865" w:rsidRPr="00F566BF">
        <w:rPr>
          <w:rFonts w:ascii="GHEA Grapalat" w:hAnsi="GHEA Grapalat"/>
        </w:rPr>
        <w:t xml:space="preserve"> հավելվածում</w:t>
      </w:r>
      <w:r w:rsidR="004D5671" w:rsidRPr="00F566BF">
        <w:rPr>
          <w:rFonts w:ascii="GHEA Grapalat" w:hAnsi="GHEA Grapalat"/>
        </w:rPr>
        <w:t>։</w:t>
      </w:r>
    </w:p>
    <w:p w:rsidR="00096865" w:rsidRPr="00F566BF" w:rsidRDefault="00096865" w:rsidP="00EF3662">
      <w:pPr>
        <w:ind w:firstLine="567"/>
        <w:rPr>
          <w:rFonts w:ascii="GHEA Grapalat" w:hAnsi="GHEA Grapalat" w:cs="Sylfaen"/>
          <w:i/>
          <w:sz w:val="20"/>
          <w:lang w:val="es-ES"/>
        </w:rPr>
      </w:pPr>
    </w:p>
    <w:p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rsidR="00096865" w:rsidRPr="00F566BF" w:rsidRDefault="00096865" w:rsidP="00EF3662">
      <w:pPr>
        <w:ind w:firstLine="567"/>
        <w:jc w:val="both"/>
        <w:rPr>
          <w:rFonts w:ascii="GHEA Grapalat" w:hAnsi="GHEA Grapalat"/>
          <w:szCs w:val="22"/>
          <w:lang w:val="es-ES"/>
        </w:rPr>
      </w:pPr>
    </w:p>
    <w:p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r w:rsidR="006F49AA" w:rsidRPr="00F566BF">
        <w:rPr>
          <w:rFonts w:ascii="GHEA Grapalat" w:hAnsi="GHEA Grapalat" w:cs="Arial Armenian"/>
          <w:sz w:val="20"/>
          <w:lang w:val="es-ES"/>
        </w:rPr>
        <w:t xml:space="preserve">ընթացակարգին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դատական</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ճանաչվել</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սնանկ</w:t>
      </w:r>
      <w:r w:rsidRPr="00F566BF">
        <w:rPr>
          <w:rFonts w:ascii="GHEA Grapalat" w:hAnsi="GHEA Grapalat"/>
          <w:sz w:val="20"/>
          <w:szCs w:val="20"/>
          <w:lang w:val="es-ES"/>
        </w:rPr>
        <w:t xml:space="preserve">. </w:t>
      </w:r>
    </w:p>
    <w:p w:rsidR="00753E6E" w:rsidRPr="00F566BF" w:rsidRDefault="00753E6E" w:rsidP="00AB5D5B">
      <w:pPr>
        <w:tabs>
          <w:tab w:val="left" w:pos="7200"/>
        </w:tabs>
        <w:ind w:firstLine="720"/>
        <w:jc w:val="both"/>
        <w:rPr>
          <w:rFonts w:ascii="GHEA Grapalat" w:hAnsi="GHEA Grapalat"/>
          <w:sz w:val="20"/>
          <w:szCs w:val="20"/>
          <w:lang w:val="es-ES"/>
        </w:rPr>
      </w:pPr>
      <w:r w:rsidRPr="00F566BF">
        <w:rPr>
          <w:rFonts w:ascii="GHEA Grapalat" w:hAnsi="GHEA Grapalat"/>
          <w:sz w:val="20"/>
          <w:szCs w:val="20"/>
          <w:lang w:val="es-ES"/>
        </w:rPr>
        <w:t xml:space="preserve">2)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sz w:val="20"/>
          <w:szCs w:val="20"/>
        </w:rPr>
        <w:t>հարկային</w:t>
      </w:r>
      <w:r w:rsidRPr="00F566BF">
        <w:rPr>
          <w:rFonts w:ascii="GHEA Grapalat" w:hAnsi="GHEA Grapalat"/>
          <w:sz w:val="20"/>
          <w:szCs w:val="20"/>
          <w:lang w:val="es-ES"/>
        </w:rPr>
        <w:t xml:space="preserve"> </w:t>
      </w:r>
      <w:r w:rsidRPr="00F566BF">
        <w:rPr>
          <w:rFonts w:ascii="GHEA Grapalat" w:hAnsi="GHEA Grapalat"/>
          <w:sz w:val="20"/>
          <w:szCs w:val="20"/>
        </w:rPr>
        <w:t>մարմնի</w:t>
      </w:r>
      <w:r w:rsidRPr="00F566BF">
        <w:rPr>
          <w:rFonts w:ascii="GHEA Grapalat" w:hAnsi="GHEA Grapalat"/>
          <w:sz w:val="20"/>
          <w:szCs w:val="20"/>
          <w:lang w:val="es-ES"/>
        </w:rPr>
        <w:t xml:space="preserve"> </w:t>
      </w:r>
      <w:r w:rsidRPr="00F566BF">
        <w:rPr>
          <w:rFonts w:ascii="GHEA Grapalat" w:hAnsi="GHEA Grapalat"/>
          <w:sz w:val="20"/>
          <w:szCs w:val="20"/>
        </w:rPr>
        <w:t>կողմից</w:t>
      </w:r>
      <w:r w:rsidRPr="00F566BF">
        <w:rPr>
          <w:rFonts w:ascii="GHEA Grapalat" w:hAnsi="GHEA Grapalat"/>
          <w:sz w:val="20"/>
          <w:szCs w:val="20"/>
          <w:lang w:val="es-ES"/>
        </w:rPr>
        <w:t xml:space="preserve"> </w:t>
      </w:r>
      <w:r w:rsidRPr="00F566BF">
        <w:rPr>
          <w:rFonts w:ascii="GHEA Grapalat" w:hAnsi="GHEA Grapalat"/>
          <w:sz w:val="20"/>
          <w:szCs w:val="20"/>
        </w:rPr>
        <w:t>վերահսկվող</w:t>
      </w:r>
      <w:r w:rsidRPr="00F566BF">
        <w:rPr>
          <w:rFonts w:ascii="GHEA Grapalat" w:hAnsi="GHEA Grapalat"/>
          <w:sz w:val="20"/>
          <w:szCs w:val="20"/>
          <w:lang w:val="es-ES"/>
        </w:rPr>
        <w:t xml:space="preserve"> </w:t>
      </w:r>
      <w:r w:rsidRPr="00F566BF">
        <w:rPr>
          <w:rFonts w:ascii="GHEA Grapalat" w:hAnsi="GHEA Grapalat"/>
          <w:sz w:val="20"/>
          <w:szCs w:val="20"/>
        </w:rPr>
        <w:t>եկամուտների</w:t>
      </w:r>
      <w:r w:rsidRPr="00F566BF">
        <w:rPr>
          <w:rFonts w:ascii="GHEA Grapalat" w:hAnsi="GHEA Grapalat"/>
          <w:sz w:val="20"/>
          <w:szCs w:val="20"/>
          <w:lang w:val="es-ES"/>
        </w:rPr>
        <w:t xml:space="preserve"> </w:t>
      </w:r>
      <w:r w:rsidRPr="00F566BF">
        <w:rPr>
          <w:rFonts w:ascii="GHEA Grapalat" w:hAnsi="GHEA Grapalat"/>
          <w:sz w:val="20"/>
          <w:szCs w:val="20"/>
        </w:rPr>
        <w:t>գծով</w:t>
      </w:r>
      <w:r w:rsidRPr="00F566BF">
        <w:rPr>
          <w:rFonts w:ascii="GHEA Grapalat" w:hAnsi="GHEA Grapalat"/>
          <w:sz w:val="20"/>
          <w:szCs w:val="20"/>
          <w:lang w:val="es-ES"/>
        </w:rPr>
        <w:t xml:space="preserve"> </w:t>
      </w:r>
      <w:r w:rsidRPr="00F566BF">
        <w:rPr>
          <w:rFonts w:ascii="GHEA Grapalat" w:hAnsi="GHEA Grapalat" w:cs="Sylfaen"/>
          <w:sz w:val="20"/>
          <w:szCs w:val="20"/>
        </w:rPr>
        <w:t>ունեն</w:t>
      </w:r>
      <w:r w:rsidRPr="00F566BF">
        <w:rPr>
          <w:rFonts w:ascii="GHEA Grapalat" w:hAnsi="GHEA Grapalat"/>
          <w:sz w:val="20"/>
          <w:szCs w:val="20"/>
          <w:lang w:val="es-ES"/>
        </w:rPr>
        <w:t xml:space="preserve"> </w:t>
      </w:r>
      <w:r w:rsidRPr="00F566BF">
        <w:rPr>
          <w:rFonts w:ascii="GHEA Grapalat" w:hAnsi="GHEA Grapalat" w:cs="Sylfaen"/>
          <w:sz w:val="20"/>
          <w:szCs w:val="20"/>
        </w:rPr>
        <w:t>իրենց</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ներկայացրած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գնային</w:t>
      </w:r>
      <w:r w:rsidRPr="00F566BF">
        <w:rPr>
          <w:rFonts w:ascii="GHEA Grapalat" w:hAnsi="GHEA Grapalat" w:cs="Sylfaen"/>
          <w:sz w:val="20"/>
          <w:szCs w:val="20"/>
          <w:lang w:val="es-ES"/>
        </w:rPr>
        <w:t xml:space="preserve"> </w:t>
      </w:r>
      <w:r w:rsidRPr="00F566BF">
        <w:rPr>
          <w:rFonts w:ascii="GHEA Grapalat" w:hAnsi="GHEA Grapalat" w:cs="Sylfaen"/>
          <w:sz w:val="20"/>
          <w:szCs w:val="20"/>
        </w:rPr>
        <w:t>առաջարկի</w:t>
      </w:r>
      <w:r w:rsidRPr="00F566BF">
        <w:rPr>
          <w:rFonts w:ascii="GHEA Grapalat" w:hAnsi="GHEA Grapalat" w:cs="Sylfaen"/>
          <w:sz w:val="20"/>
          <w:szCs w:val="20"/>
          <w:lang w:val="es-ES"/>
        </w:rPr>
        <w:t xml:space="preserve"> </w:t>
      </w:r>
      <w:r w:rsidRPr="00F566BF">
        <w:rPr>
          <w:rFonts w:ascii="GHEA Grapalat" w:hAnsi="GHEA Grapalat" w:cs="Sylfaen"/>
          <w:sz w:val="20"/>
          <w:szCs w:val="20"/>
        </w:rPr>
        <w:t>մինչև</w:t>
      </w:r>
      <w:r w:rsidRPr="00F566BF">
        <w:rPr>
          <w:rFonts w:ascii="GHEA Grapalat" w:hAnsi="GHEA Grapalat" w:cs="Sylfaen"/>
          <w:sz w:val="20"/>
          <w:szCs w:val="20"/>
          <w:lang w:val="es-ES"/>
        </w:rPr>
        <w:t xml:space="preserve"> </w:t>
      </w:r>
      <w:r w:rsidRPr="00F566BF">
        <w:rPr>
          <w:rFonts w:ascii="GHEA Grapalat" w:hAnsi="GHEA Grapalat" w:cs="Sylfaen"/>
          <w:sz w:val="20"/>
          <w:szCs w:val="20"/>
        </w:rPr>
        <w:t>մեկ</w:t>
      </w:r>
      <w:r w:rsidRPr="00F566BF">
        <w:rPr>
          <w:rFonts w:ascii="GHEA Grapalat" w:hAnsi="GHEA Grapalat" w:cs="Sylfaen"/>
          <w:sz w:val="20"/>
          <w:szCs w:val="20"/>
          <w:lang w:val="es-ES"/>
        </w:rPr>
        <w:t xml:space="preserve"> </w:t>
      </w:r>
      <w:r w:rsidRPr="00F566BF">
        <w:rPr>
          <w:rFonts w:ascii="GHEA Grapalat" w:hAnsi="GHEA Grapalat" w:cs="Sylfaen"/>
          <w:sz w:val="20"/>
          <w:szCs w:val="20"/>
        </w:rPr>
        <w:t>տոկոսը</w:t>
      </w:r>
      <w:r w:rsidRPr="00F566BF">
        <w:rPr>
          <w:rFonts w:ascii="GHEA Grapalat" w:hAnsi="GHEA Grapalat" w:cs="Sylfaen"/>
          <w:sz w:val="20"/>
          <w:szCs w:val="20"/>
          <w:lang w:val="es-ES"/>
        </w:rPr>
        <w:t xml:space="preserve">, </w:t>
      </w:r>
      <w:r w:rsidRPr="00F566BF">
        <w:rPr>
          <w:rFonts w:ascii="GHEA Grapalat" w:hAnsi="GHEA Grapalat" w:cs="Sylfaen"/>
          <w:sz w:val="20"/>
          <w:szCs w:val="20"/>
        </w:rPr>
        <w:t>բայց</w:t>
      </w:r>
      <w:r w:rsidRPr="00F566BF">
        <w:rPr>
          <w:rFonts w:ascii="GHEA Grapalat" w:hAnsi="GHEA Grapalat" w:cs="Sylfaen"/>
          <w:sz w:val="20"/>
          <w:szCs w:val="20"/>
          <w:lang w:val="es-ES"/>
        </w:rPr>
        <w:t xml:space="preserve"> </w:t>
      </w:r>
      <w:r w:rsidRPr="00F566BF">
        <w:rPr>
          <w:rFonts w:ascii="GHEA Grapalat" w:hAnsi="GHEA Grapalat" w:cs="Sylfaen"/>
          <w:sz w:val="20"/>
          <w:szCs w:val="20"/>
        </w:rPr>
        <w:t>ոչ</w:t>
      </w:r>
      <w:r w:rsidRPr="00F566BF">
        <w:rPr>
          <w:rFonts w:ascii="GHEA Grapalat" w:hAnsi="GHEA Grapalat" w:cs="Sylfaen"/>
          <w:sz w:val="20"/>
          <w:szCs w:val="20"/>
          <w:lang w:val="es-ES"/>
        </w:rPr>
        <w:t xml:space="preserve"> </w:t>
      </w:r>
      <w:r w:rsidRPr="00F566BF">
        <w:rPr>
          <w:rFonts w:ascii="GHEA Grapalat" w:hAnsi="GHEA Grapalat" w:cs="Sylfaen"/>
          <w:sz w:val="20"/>
          <w:szCs w:val="20"/>
        </w:rPr>
        <w:t>ավելի</w:t>
      </w:r>
      <w:r w:rsidRPr="00F566BF">
        <w:rPr>
          <w:rFonts w:ascii="GHEA Grapalat" w:hAnsi="GHEA Grapalat" w:cs="Sylfaen"/>
          <w:sz w:val="20"/>
          <w:szCs w:val="20"/>
          <w:lang w:val="es-ES"/>
        </w:rPr>
        <w:t xml:space="preserve">, </w:t>
      </w:r>
      <w:r w:rsidRPr="00F566BF">
        <w:rPr>
          <w:rFonts w:ascii="GHEA Grapalat" w:hAnsi="GHEA Grapalat" w:cs="Sylfaen"/>
          <w:sz w:val="20"/>
          <w:szCs w:val="20"/>
        </w:rPr>
        <w:t>քան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հիսուն</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հազար</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Հայաստանի</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Հանրապետության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դրամը</w:t>
      </w:r>
      <w:r w:rsidRPr="00F566BF">
        <w:rPr>
          <w:rFonts w:ascii="GHEA Grapalat" w:hAnsi="GHEA Grapalat" w:cs="Sylfaen"/>
          <w:sz w:val="20"/>
          <w:szCs w:val="20"/>
          <w:lang w:val="es-ES"/>
        </w:rPr>
        <w:t xml:space="preserve"> </w:t>
      </w:r>
      <w:r w:rsidRPr="00F566BF">
        <w:rPr>
          <w:rFonts w:ascii="GHEA Grapalat" w:hAnsi="GHEA Grapalat"/>
          <w:sz w:val="20"/>
          <w:szCs w:val="20"/>
        </w:rPr>
        <w:t>գերազանցող</w:t>
      </w:r>
      <w:r w:rsidRPr="00F566BF">
        <w:rPr>
          <w:rFonts w:ascii="GHEA Grapalat" w:hAnsi="GHEA Grapalat"/>
          <w:sz w:val="20"/>
          <w:szCs w:val="20"/>
          <w:lang w:val="es-ES"/>
        </w:rPr>
        <w:t xml:space="preserve"> </w:t>
      </w:r>
      <w:r w:rsidRPr="00F566BF">
        <w:rPr>
          <w:rFonts w:ascii="GHEA Grapalat" w:hAnsi="GHEA Grapalat"/>
          <w:sz w:val="20"/>
          <w:szCs w:val="20"/>
        </w:rPr>
        <w:t>ժամկետանց</w:t>
      </w:r>
      <w:r w:rsidRPr="00F566BF">
        <w:rPr>
          <w:rFonts w:ascii="GHEA Grapalat" w:hAnsi="GHEA Grapalat"/>
          <w:sz w:val="20"/>
          <w:szCs w:val="20"/>
          <w:lang w:val="es-ES"/>
        </w:rPr>
        <w:t xml:space="preserve"> </w:t>
      </w:r>
      <w:r w:rsidRPr="00F566BF">
        <w:rPr>
          <w:rFonts w:ascii="GHEA Grapalat" w:hAnsi="GHEA Grapalat"/>
          <w:sz w:val="20"/>
          <w:szCs w:val="20"/>
        </w:rPr>
        <w:t>պարտավորություններ</w:t>
      </w:r>
      <w:r w:rsidRPr="00F566BF">
        <w:rPr>
          <w:rFonts w:ascii="GHEA Grapalat" w:hAnsi="GHEA Grapalat"/>
          <w:sz w:val="20"/>
          <w:szCs w:val="20"/>
          <w:lang w:val="es-ES"/>
        </w:rPr>
        <w:t>.</w:t>
      </w:r>
    </w:p>
    <w:p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որոնց</w:t>
      </w:r>
      <w:r w:rsidRPr="00F566BF">
        <w:rPr>
          <w:rFonts w:ascii="GHEA Grapalat" w:hAnsi="GHEA Grapalat"/>
          <w:sz w:val="20"/>
          <w:szCs w:val="20"/>
          <w:lang w:val="es-ES"/>
        </w:rPr>
        <w:t xml:space="preserve"> </w:t>
      </w:r>
      <w:r w:rsidRPr="00F566BF">
        <w:rPr>
          <w:rFonts w:ascii="GHEA Grapalat" w:hAnsi="GHEA Grapalat" w:cs="Sylfaen"/>
          <w:sz w:val="20"/>
          <w:szCs w:val="20"/>
        </w:rPr>
        <w:t>գործադիր</w:t>
      </w:r>
      <w:r w:rsidRPr="00F566BF">
        <w:rPr>
          <w:rFonts w:ascii="GHEA Grapalat" w:hAnsi="GHEA Grapalat"/>
          <w:sz w:val="20"/>
          <w:szCs w:val="20"/>
          <w:lang w:val="es-ES"/>
        </w:rPr>
        <w:t xml:space="preserve"> </w:t>
      </w:r>
      <w:r w:rsidRPr="00F566BF">
        <w:rPr>
          <w:rFonts w:ascii="GHEA Grapalat" w:hAnsi="GHEA Grapalat" w:cs="Sylfaen"/>
          <w:sz w:val="20"/>
          <w:szCs w:val="20"/>
        </w:rPr>
        <w:t>մարմնի</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ներկայացուցիչը</w:t>
      </w:r>
      <w:r w:rsidRPr="00F566BF">
        <w:rPr>
          <w:rFonts w:ascii="GHEA Grapalat" w:hAnsi="GHEA Grapalat"/>
          <w:sz w:val="20"/>
          <w:szCs w:val="20"/>
          <w:lang w:val="es-ES"/>
        </w:rPr>
        <w:t xml:space="preserve"> </w:t>
      </w:r>
      <w:r w:rsidRPr="00F566BF">
        <w:rPr>
          <w:rFonts w:ascii="GHEA Grapalat" w:hAnsi="GHEA Grapalat" w:cs="Sylfaen"/>
          <w:sz w:val="20"/>
          <w:szCs w:val="20"/>
        </w:rPr>
        <w:t>հայտը</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cs="Sylfaen"/>
          <w:sz w:val="20"/>
          <w:szCs w:val="20"/>
        </w:rPr>
        <w:t>օրվան</w:t>
      </w:r>
      <w:r w:rsidRPr="00F566BF">
        <w:rPr>
          <w:rFonts w:ascii="GHEA Grapalat" w:hAnsi="GHEA Grapalat"/>
          <w:sz w:val="20"/>
          <w:szCs w:val="20"/>
          <w:lang w:val="es-ES"/>
        </w:rPr>
        <w:t xml:space="preserve"> </w:t>
      </w:r>
      <w:r w:rsidRPr="00F566BF">
        <w:rPr>
          <w:rFonts w:ascii="GHEA Grapalat" w:hAnsi="GHEA Grapalat" w:cs="Sylfaen"/>
          <w:sz w:val="20"/>
          <w:szCs w:val="20"/>
        </w:rPr>
        <w:t>նախորդող</w:t>
      </w:r>
      <w:r w:rsidRPr="00F566BF">
        <w:rPr>
          <w:rFonts w:ascii="GHEA Grapalat" w:hAnsi="GHEA Grapalat"/>
          <w:sz w:val="20"/>
          <w:szCs w:val="20"/>
          <w:lang w:val="es-ES"/>
        </w:rPr>
        <w:t xml:space="preserve"> </w:t>
      </w:r>
      <w:r w:rsidRPr="00F566BF">
        <w:rPr>
          <w:rFonts w:ascii="GHEA Grapalat" w:hAnsi="GHEA Grapalat" w:cs="Sylfaen"/>
          <w:sz w:val="20"/>
          <w:szCs w:val="20"/>
        </w:rPr>
        <w:t>երեք</w:t>
      </w:r>
      <w:r w:rsidRPr="00F566BF">
        <w:rPr>
          <w:rFonts w:ascii="GHEA Grapalat" w:hAnsi="GHEA Grapalat"/>
          <w:sz w:val="20"/>
          <w:szCs w:val="20"/>
          <w:lang w:val="es-ES"/>
        </w:rPr>
        <w:t xml:space="preserve"> </w:t>
      </w:r>
      <w:r w:rsidRPr="00F566BF">
        <w:rPr>
          <w:rFonts w:ascii="GHEA Grapalat" w:hAnsi="GHEA Grapalat" w:cs="Sylfaen"/>
          <w:sz w:val="20"/>
          <w:szCs w:val="20"/>
        </w:rPr>
        <w:t>տարիների</w:t>
      </w:r>
      <w:r w:rsidRPr="00F566BF">
        <w:rPr>
          <w:rFonts w:ascii="GHEA Grapalat" w:hAnsi="GHEA Grapalat"/>
          <w:sz w:val="20"/>
          <w:szCs w:val="20"/>
          <w:lang w:val="es-ES"/>
        </w:rPr>
        <w:t xml:space="preserve"> </w:t>
      </w:r>
      <w:r w:rsidRPr="00F566BF">
        <w:rPr>
          <w:rFonts w:ascii="GHEA Grapalat" w:hAnsi="GHEA Grapalat" w:cs="Sylfaen"/>
          <w:sz w:val="20"/>
          <w:szCs w:val="20"/>
        </w:rPr>
        <w:t>ընթացքում</w:t>
      </w:r>
      <w:r w:rsidRPr="00F566BF">
        <w:rPr>
          <w:rFonts w:ascii="GHEA Grapalat" w:hAnsi="GHEA Grapalat"/>
          <w:sz w:val="20"/>
          <w:szCs w:val="20"/>
          <w:lang w:val="es-ES"/>
        </w:rPr>
        <w:t xml:space="preserve"> </w:t>
      </w:r>
      <w:r w:rsidRPr="00F566BF">
        <w:rPr>
          <w:rFonts w:ascii="GHEA Grapalat" w:hAnsi="GHEA Grapalat" w:cs="Sylfaen"/>
          <w:sz w:val="20"/>
          <w:szCs w:val="20"/>
        </w:rPr>
        <w:t>դատապարտված</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cs="Sylfaen"/>
          <w:sz w:val="20"/>
          <w:szCs w:val="20"/>
        </w:rPr>
        <w:t>եղել</w:t>
      </w:r>
      <w:r w:rsidRPr="00F566BF">
        <w:rPr>
          <w:rFonts w:ascii="GHEA Grapalat" w:hAnsi="GHEA Grapalat"/>
          <w:sz w:val="20"/>
          <w:szCs w:val="20"/>
          <w:lang w:val="es-ES"/>
        </w:rPr>
        <w:t xml:space="preserve"> </w:t>
      </w:r>
      <w:r w:rsidRPr="00F566BF">
        <w:rPr>
          <w:rFonts w:ascii="GHEA Grapalat" w:hAnsi="GHEA Grapalat"/>
          <w:sz w:val="20"/>
          <w:szCs w:val="20"/>
        </w:rPr>
        <w:t>ահաբեկչության</w:t>
      </w:r>
      <w:r w:rsidRPr="00F566BF">
        <w:rPr>
          <w:rFonts w:ascii="GHEA Grapalat" w:hAnsi="GHEA Grapalat"/>
          <w:sz w:val="20"/>
          <w:szCs w:val="20"/>
          <w:lang w:val="es-ES"/>
        </w:rPr>
        <w:t xml:space="preserve"> </w:t>
      </w:r>
      <w:r w:rsidRPr="00F566BF">
        <w:rPr>
          <w:rFonts w:ascii="GHEA Grapalat" w:hAnsi="GHEA Grapalat"/>
          <w:sz w:val="20"/>
          <w:szCs w:val="20"/>
        </w:rPr>
        <w:t>ֆինանսավորման</w:t>
      </w:r>
      <w:r w:rsidRPr="00F566BF">
        <w:rPr>
          <w:rFonts w:ascii="GHEA Grapalat" w:hAnsi="GHEA Grapalat"/>
          <w:sz w:val="20"/>
          <w:szCs w:val="20"/>
          <w:lang w:val="es-ES"/>
        </w:rPr>
        <w:t xml:space="preserve">, </w:t>
      </w:r>
      <w:r w:rsidRPr="00F566BF">
        <w:rPr>
          <w:rFonts w:ascii="GHEA Grapalat" w:hAnsi="GHEA Grapalat"/>
          <w:sz w:val="20"/>
          <w:szCs w:val="20"/>
        </w:rPr>
        <w:t>երեխայի</w:t>
      </w:r>
      <w:r w:rsidRPr="00F566BF">
        <w:rPr>
          <w:rFonts w:ascii="GHEA Grapalat" w:hAnsi="GHEA Grapalat"/>
          <w:sz w:val="20"/>
          <w:szCs w:val="20"/>
          <w:lang w:val="es-ES"/>
        </w:rPr>
        <w:t xml:space="preserve"> </w:t>
      </w:r>
      <w:r w:rsidRPr="00F566BF">
        <w:rPr>
          <w:rFonts w:ascii="GHEA Grapalat" w:hAnsi="GHEA Grapalat"/>
          <w:sz w:val="20"/>
          <w:szCs w:val="20"/>
        </w:rPr>
        <w:t>շահագործման</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մարդկային</w:t>
      </w:r>
      <w:r w:rsidRPr="00F566BF">
        <w:rPr>
          <w:rFonts w:ascii="GHEA Grapalat" w:hAnsi="GHEA Grapalat"/>
          <w:sz w:val="20"/>
          <w:szCs w:val="20"/>
          <w:lang w:val="es-ES"/>
        </w:rPr>
        <w:t xml:space="preserve"> </w:t>
      </w:r>
      <w:r w:rsidRPr="00F566BF">
        <w:rPr>
          <w:rFonts w:ascii="GHEA Grapalat" w:hAnsi="GHEA Grapalat"/>
          <w:sz w:val="20"/>
          <w:szCs w:val="20"/>
        </w:rPr>
        <w:t>թրաֆիքինգ</w:t>
      </w:r>
      <w:r w:rsidRPr="00F566BF">
        <w:rPr>
          <w:rFonts w:ascii="GHEA Grapalat" w:hAnsi="GHEA Grapalat"/>
          <w:sz w:val="20"/>
          <w:szCs w:val="20"/>
          <w:lang w:val="es-ES"/>
        </w:rPr>
        <w:t xml:space="preserve"> </w:t>
      </w:r>
      <w:r w:rsidRPr="00F566BF">
        <w:rPr>
          <w:rFonts w:ascii="GHEA Grapalat" w:hAnsi="GHEA Grapalat"/>
          <w:sz w:val="20"/>
          <w:szCs w:val="20"/>
        </w:rPr>
        <w:t>ներառող</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հանցագործության</w:t>
      </w:r>
      <w:r w:rsidRPr="00F566BF">
        <w:rPr>
          <w:rFonts w:ascii="GHEA Grapalat" w:hAnsi="GHEA Grapalat"/>
          <w:sz w:val="20"/>
          <w:szCs w:val="20"/>
          <w:lang w:val="es-ES"/>
        </w:rPr>
        <w:t xml:space="preserve">, </w:t>
      </w:r>
      <w:r w:rsidRPr="00F566BF">
        <w:rPr>
          <w:rFonts w:ascii="GHEA Grapalat" w:hAnsi="GHEA Grapalat" w:cs="Sylfaen"/>
          <w:sz w:val="20"/>
          <w:szCs w:val="20"/>
        </w:rPr>
        <w:t>հանցավոր</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համագործակցություն</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ստեղծելու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կաշառք</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ստանալու</w:t>
      </w:r>
      <w:r w:rsidRPr="00F566BF">
        <w:rPr>
          <w:rFonts w:ascii="GHEA Grapalat" w:hAnsi="GHEA Grapalat"/>
          <w:sz w:val="20"/>
          <w:szCs w:val="20"/>
          <w:lang w:val="es-ES"/>
        </w:rPr>
        <w:t xml:space="preserve">, </w:t>
      </w:r>
      <w:r w:rsidRPr="00F566BF">
        <w:rPr>
          <w:rFonts w:ascii="GHEA Grapalat" w:hAnsi="GHEA Grapalat"/>
          <w:sz w:val="20"/>
          <w:szCs w:val="20"/>
        </w:rPr>
        <w:t>կաշառք</w:t>
      </w:r>
      <w:r w:rsidRPr="00F566BF">
        <w:rPr>
          <w:rFonts w:ascii="GHEA Grapalat" w:hAnsi="GHEA Grapalat"/>
          <w:sz w:val="20"/>
          <w:szCs w:val="20"/>
          <w:lang w:val="es-ES"/>
        </w:rPr>
        <w:t xml:space="preserve"> </w:t>
      </w:r>
      <w:r w:rsidRPr="00F566BF">
        <w:rPr>
          <w:rFonts w:ascii="GHEA Grapalat" w:hAnsi="GHEA Grapalat"/>
          <w:sz w:val="20"/>
          <w:szCs w:val="20"/>
        </w:rPr>
        <w:t>տալու</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կաշառքի</w:t>
      </w:r>
      <w:r w:rsidRPr="00F566BF">
        <w:rPr>
          <w:rFonts w:ascii="GHEA Grapalat" w:hAnsi="GHEA Grapalat"/>
          <w:sz w:val="20"/>
          <w:szCs w:val="20"/>
          <w:lang w:val="es-ES"/>
        </w:rPr>
        <w:t xml:space="preserve"> </w:t>
      </w:r>
      <w:r w:rsidRPr="00F566BF">
        <w:rPr>
          <w:rFonts w:ascii="GHEA Grapalat" w:hAnsi="GHEA Grapalat"/>
          <w:sz w:val="20"/>
          <w:szCs w:val="20"/>
        </w:rPr>
        <w:t>միջնորդության</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օրենքով</w:t>
      </w:r>
      <w:r w:rsidRPr="00F566BF">
        <w:rPr>
          <w:rFonts w:ascii="GHEA Grapalat" w:hAnsi="GHEA Grapalat"/>
          <w:sz w:val="20"/>
          <w:szCs w:val="20"/>
          <w:lang w:val="es-ES"/>
        </w:rPr>
        <w:t xml:space="preserve"> </w:t>
      </w:r>
      <w:r w:rsidRPr="00F566BF">
        <w:rPr>
          <w:rFonts w:ascii="GHEA Grapalat" w:hAnsi="GHEA Grapalat"/>
          <w:sz w:val="20"/>
          <w:szCs w:val="20"/>
        </w:rPr>
        <w:t>նախատեսված</w:t>
      </w:r>
      <w:r w:rsidRPr="00F566BF">
        <w:rPr>
          <w:rFonts w:ascii="GHEA Grapalat" w:hAnsi="GHEA Grapalat"/>
          <w:sz w:val="20"/>
          <w:szCs w:val="20"/>
          <w:lang w:val="es-ES"/>
        </w:rPr>
        <w:t xml:space="preserve"> </w:t>
      </w:r>
      <w:r w:rsidRPr="00F566BF">
        <w:rPr>
          <w:rFonts w:ascii="GHEA Grapalat" w:hAnsi="GHEA Grapalat"/>
          <w:sz w:val="20"/>
          <w:szCs w:val="20"/>
        </w:rPr>
        <w:t>տնտեսական</w:t>
      </w:r>
      <w:r w:rsidRPr="00F566BF">
        <w:rPr>
          <w:rFonts w:ascii="GHEA Grapalat" w:hAnsi="GHEA Grapalat"/>
          <w:sz w:val="20"/>
          <w:szCs w:val="20"/>
          <w:lang w:val="es-ES"/>
        </w:rPr>
        <w:t xml:space="preserve"> </w:t>
      </w:r>
      <w:r w:rsidRPr="00F566BF">
        <w:rPr>
          <w:rFonts w:ascii="GHEA Grapalat" w:hAnsi="GHEA Grapalat"/>
          <w:sz w:val="20"/>
          <w:szCs w:val="20"/>
        </w:rPr>
        <w:t>գործունեության</w:t>
      </w:r>
      <w:r w:rsidRPr="00F566BF">
        <w:rPr>
          <w:rFonts w:ascii="GHEA Grapalat" w:hAnsi="GHEA Grapalat"/>
          <w:sz w:val="20"/>
          <w:szCs w:val="20"/>
          <w:lang w:val="es-ES"/>
        </w:rPr>
        <w:t xml:space="preserve"> </w:t>
      </w:r>
      <w:r w:rsidRPr="00F566BF">
        <w:rPr>
          <w:rFonts w:ascii="GHEA Grapalat" w:hAnsi="GHEA Grapalat"/>
          <w:sz w:val="20"/>
          <w:szCs w:val="20"/>
        </w:rPr>
        <w:t>դեմ</w:t>
      </w:r>
      <w:r w:rsidRPr="00F566BF">
        <w:rPr>
          <w:rFonts w:ascii="GHEA Grapalat" w:hAnsi="GHEA Grapalat"/>
          <w:sz w:val="20"/>
          <w:szCs w:val="20"/>
          <w:lang w:val="es-ES"/>
        </w:rPr>
        <w:t xml:space="preserve"> </w:t>
      </w:r>
      <w:r w:rsidRPr="00F566BF">
        <w:rPr>
          <w:rFonts w:ascii="GHEA Grapalat" w:hAnsi="GHEA Grapalat"/>
          <w:sz w:val="20"/>
          <w:szCs w:val="20"/>
        </w:rPr>
        <w:t>ուղղված</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հանցագործությունների</w:t>
      </w:r>
      <w:r w:rsidRPr="00F566BF">
        <w:rPr>
          <w:rFonts w:ascii="GHEA Grapalat" w:hAnsi="GHEA Grapalat"/>
          <w:sz w:val="20"/>
          <w:szCs w:val="20"/>
          <w:lang w:val="es-ES"/>
        </w:rPr>
        <w:t xml:space="preserve"> </w:t>
      </w:r>
      <w:r w:rsidRPr="00F566BF">
        <w:rPr>
          <w:rFonts w:ascii="GHEA Grapalat" w:hAnsi="GHEA Grapalat"/>
          <w:sz w:val="20"/>
          <w:szCs w:val="20"/>
        </w:rPr>
        <w:t>համար</w:t>
      </w:r>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այն</w:t>
      </w:r>
      <w:r w:rsidRPr="00F566BF">
        <w:rPr>
          <w:rFonts w:ascii="GHEA Grapalat" w:hAnsi="GHEA Grapalat"/>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sz w:val="20"/>
          <w:szCs w:val="20"/>
          <w:lang w:val="es-ES"/>
        </w:rPr>
        <w:t xml:space="preserve">, </w:t>
      </w:r>
      <w:r w:rsidRPr="00F566BF">
        <w:rPr>
          <w:rFonts w:ascii="GHEA Grapalat" w:hAnsi="GHEA Grapalat" w:cs="Sylfaen"/>
          <w:sz w:val="20"/>
          <w:szCs w:val="20"/>
        </w:rPr>
        <w:t>երբ</w:t>
      </w:r>
      <w:r w:rsidRPr="00F566BF">
        <w:rPr>
          <w:rFonts w:ascii="GHEA Grapalat" w:hAnsi="GHEA Grapalat"/>
          <w:sz w:val="20"/>
          <w:szCs w:val="20"/>
          <w:lang w:val="es-ES"/>
        </w:rPr>
        <w:t xml:space="preserve"> </w:t>
      </w:r>
      <w:r w:rsidRPr="00F566BF">
        <w:rPr>
          <w:rFonts w:ascii="GHEA Grapalat" w:hAnsi="GHEA Grapalat" w:cs="Sylfaen"/>
          <w:sz w:val="20"/>
          <w:szCs w:val="20"/>
        </w:rPr>
        <w:t>դատվածությունը</w:t>
      </w:r>
      <w:r w:rsidRPr="00F566BF">
        <w:rPr>
          <w:rFonts w:ascii="GHEA Grapalat" w:hAnsi="GHEA Grapalat"/>
          <w:sz w:val="20"/>
          <w:szCs w:val="20"/>
          <w:lang w:val="es-ES"/>
        </w:rPr>
        <w:t xml:space="preserve"> </w:t>
      </w:r>
      <w:r w:rsidRPr="00F566BF">
        <w:rPr>
          <w:rFonts w:ascii="GHEA Grapalat" w:hAnsi="GHEA Grapalat" w:cs="Sylfaen"/>
          <w:sz w:val="20"/>
          <w:szCs w:val="20"/>
        </w:rPr>
        <w:t>օրենքով</w:t>
      </w:r>
      <w:r w:rsidRPr="00F566BF">
        <w:rPr>
          <w:rFonts w:ascii="GHEA Grapalat" w:hAnsi="GHEA Grapalat"/>
          <w:sz w:val="20"/>
          <w:szCs w:val="20"/>
          <w:lang w:val="es-ES"/>
        </w:rPr>
        <w:t xml:space="preserve"> </w:t>
      </w:r>
      <w:r w:rsidRPr="00F566BF">
        <w:rPr>
          <w:rFonts w:ascii="GHEA Grapalat" w:hAnsi="GHEA Grapalat" w:cs="Sylfaen"/>
          <w:sz w:val="20"/>
          <w:szCs w:val="20"/>
        </w:rPr>
        <w:t>սահմանված</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հանված</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մարված</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r w:rsidRPr="00F566BF">
        <w:rPr>
          <w:rFonts w:ascii="GHEA Grapalat" w:hAnsi="GHEA Grapalat"/>
          <w:sz w:val="20"/>
          <w:szCs w:val="20"/>
        </w:rPr>
        <w:t>որոնց</w:t>
      </w:r>
      <w:r w:rsidRPr="00F566BF">
        <w:rPr>
          <w:rFonts w:ascii="GHEA Grapalat" w:hAnsi="GHEA Grapalat"/>
          <w:sz w:val="20"/>
          <w:szCs w:val="20"/>
          <w:lang w:val="es-ES"/>
        </w:rPr>
        <w:t xml:space="preserve"> </w:t>
      </w:r>
      <w:r w:rsidRPr="00F566BF">
        <w:rPr>
          <w:rFonts w:ascii="GHEA Grapalat" w:hAnsi="GHEA Grapalat"/>
          <w:sz w:val="20"/>
          <w:szCs w:val="20"/>
        </w:rPr>
        <w:t>վերաբերյալ</w:t>
      </w:r>
      <w:r w:rsidRPr="00F566BF">
        <w:rPr>
          <w:rFonts w:ascii="GHEA Grapalat" w:hAnsi="GHEA Grapalat"/>
          <w:sz w:val="20"/>
          <w:szCs w:val="20"/>
          <w:lang w:val="es-ES"/>
        </w:rPr>
        <w:t xml:space="preserve"> </w:t>
      </w:r>
      <w:r w:rsidRPr="00F566BF">
        <w:rPr>
          <w:rFonts w:ascii="GHEA Grapalat" w:hAnsi="GHEA Grapalat"/>
          <w:sz w:val="20"/>
          <w:szCs w:val="20"/>
        </w:rPr>
        <w:t>հայտը</w:t>
      </w:r>
      <w:r w:rsidRPr="00F566BF">
        <w:rPr>
          <w:rFonts w:ascii="GHEA Grapalat" w:hAnsi="GHEA Grapalat"/>
          <w:sz w:val="20"/>
          <w:szCs w:val="20"/>
          <w:lang w:val="es-ES"/>
        </w:rPr>
        <w:t xml:space="preserve"> </w:t>
      </w:r>
      <w:r w:rsidRPr="00F566BF">
        <w:rPr>
          <w:rFonts w:ascii="GHEA Grapalat" w:hAnsi="GHEA Grapalat"/>
          <w:sz w:val="20"/>
          <w:szCs w:val="20"/>
        </w:rPr>
        <w:t>ներկայացվելու</w:t>
      </w:r>
      <w:r w:rsidRPr="00F566BF">
        <w:rPr>
          <w:rFonts w:ascii="GHEA Grapalat" w:hAnsi="GHEA Grapalat"/>
          <w:sz w:val="20"/>
          <w:szCs w:val="20"/>
          <w:lang w:val="es-ES"/>
        </w:rPr>
        <w:t xml:space="preserve"> </w:t>
      </w:r>
      <w:r w:rsidRPr="00F566BF">
        <w:rPr>
          <w:rFonts w:ascii="GHEA Grapalat" w:hAnsi="GHEA Grapalat"/>
          <w:sz w:val="20"/>
          <w:szCs w:val="20"/>
        </w:rPr>
        <w:t>օրվան</w:t>
      </w:r>
      <w:r w:rsidRPr="00F566BF">
        <w:rPr>
          <w:rFonts w:ascii="GHEA Grapalat" w:hAnsi="GHEA Grapalat"/>
          <w:sz w:val="20"/>
          <w:szCs w:val="20"/>
          <w:lang w:val="es-ES"/>
        </w:rPr>
        <w:t xml:space="preserve"> </w:t>
      </w:r>
      <w:r w:rsidRPr="00F566BF">
        <w:rPr>
          <w:rFonts w:ascii="GHEA Grapalat" w:hAnsi="GHEA Grapalat"/>
          <w:sz w:val="20"/>
          <w:szCs w:val="20"/>
        </w:rPr>
        <w:t>նախորդող</w:t>
      </w:r>
      <w:r w:rsidRPr="00F566BF">
        <w:rPr>
          <w:rFonts w:ascii="GHEA Grapalat" w:hAnsi="GHEA Grapalat"/>
          <w:sz w:val="20"/>
          <w:szCs w:val="20"/>
          <w:lang w:val="es-ES"/>
        </w:rPr>
        <w:t xml:space="preserve"> </w:t>
      </w:r>
      <w:r w:rsidRPr="00F566BF">
        <w:rPr>
          <w:rFonts w:ascii="GHEA Grapalat" w:hAnsi="GHEA Grapalat"/>
          <w:sz w:val="20"/>
          <w:szCs w:val="20"/>
        </w:rPr>
        <w:t>մեկ</w:t>
      </w:r>
      <w:r w:rsidRPr="00F566BF">
        <w:rPr>
          <w:rFonts w:ascii="GHEA Grapalat" w:hAnsi="GHEA Grapalat"/>
          <w:sz w:val="20"/>
          <w:szCs w:val="20"/>
          <w:lang w:val="es-ES"/>
        </w:rPr>
        <w:t xml:space="preserve"> </w:t>
      </w:r>
      <w:r w:rsidRPr="00F566BF">
        <w:rPr>
          <w:rFonts w:ascii="GHEA Grapalat" w:hAnsi="GHEA Grapalat"/>
          <w:sz w:val="20"/>
          <w:szCs w:val="20"/>
        </w:rPr>
        <w:t>տարվա</w:t>
      </w:r>
      <w:r w:rsidRPr="00F566BF">
        <w:rPr>
          <w:rFonts w:ascii="GHEA Grapalat" w:hAnsi="GHEA Grapalat"/>
          <w:sz w:val="20"/>
          <w:szCs w:val="20"/>
          <w:lang w:val="es-ES"/>
        </w:rPr>
        <w:t xml:space="preserve"> </w:t>
      </w:r>
      <w:r w:rsidRPr="00F566BF">
        <w:rPr>
          <w:rFonts w:ascii="GHEA Grapalat" w:hAnsi="GHEA Grapalat"/>
          <w:sz w:val="20"/>
          <w:szCs w:val="20"/>
        </w:rPr>
        <w:t>ընթացքում</w:t>
      </w:r>
      <w:r w:rsidRPr="00F566BF">
        <w:rPr>
          <w:rFonts w:ascii="GHEA Grapalat" w:hAnsi="GHEA Grapalat"/>
          <w:sz w:val="20"/>
          <w:szCs w:val="20"/>
          <w:lang w:val="es-ES"/>
        </w:rPr>
        <w:t xml:space="preserve"> </w:t>
      </w:r>
      <w:r w:rsidRPr="00F566BF">
        <w:rPr>
          <w:rFonts w:ascii="GHEA Grapalat" w:hAnsi="GHEA Grapalat"/>
          <w:sz w:val="20"/>
          <w:szCs w:val="20"/>
        </w:rPr>
        <w:t>առկա</w:t>
      </w:r>
      <w:r w:rsidRPr="00F566BF">
        <w:rPr>
          <w:rFonts w:ascii="GHEA Grapalat" w:hAnsi="GHEA Grapalat"/>
          <w:sz w:val="20"/>
          <w:szCs w:val="20"/>
          <w:lang w:val="es-ES"/>
        </w:rPr>
        <w:t xml:space="preserve"> </w:t>
      </w:r>
      <w:r w:rsidRPr="00F566BF">
        <w:rPr>
          <w:rFonts w:ascii="GHEA Grapalat" w:hAnsi="GHEA Grapalat"/>
          <w:sz w:val="20"/>
          <w:szCs w:val="20"/>
        </w:rPr>
        <w:t>է</w:t>
      </w:r>
      <w:r w:rsidRPr="00F566BF">
        <w:rPr>
          <w:rFonts w:ascii="GHEA Grapalat" w:hAnsi="GHEA Grapalat"/>
          <w:sz w:val="20"/>
          <w:szCs w:val="20"/>
          <w:lang w:val="es-ES"/>
        </w:rPr>
        <w:t xml:space="preserve"> </w:t>
      </w:r>
      <w:r w:rsidRPr="00F566BF">
        <w:rPr>
          <w:rFonts w:ascii="GHEA Grapalat" w:hAnsi="GHEA Grapalat"/>
          <w:sz w:val="20"/>
          <w:szCs w:val="20"/>
        </w:rPr>
        <w:t>օրենքով</w:t>
      </w:r>
      <w:r w:rsidRPr="00F566BF">
        <w:rPr>
          <w:rFonts w:ascii="GHEA Grapalat" w:hAnsi="GHEA Grapalat"/>
          <w:sz w:val="20"/>
          <w:szCs w:val="20"/>
          <w:lang w:val="es-ES"/>
        </w:rPr>
        <w:t xml:space="preserve"> </w:t>
      </w:r>
      <w:r w:rsidRPr="00F566BF">
        <w:rPr>
          <w:rFonts w:ascii="GHEA Grapalat" w:hAnsi="GHEA Grapalat"/>
          <w:sz w:val="20"/>
          <w:szCs w:val="20"/>
        </w:rPr>
        <w:t>սահմանված</w:t>
      </w:r>
      <w:r w:rsidRPr="00F566BF">
        <w:rPr>
          <w:rFonts w:ascii="GHEA Grapalat" w:hAnsi="GHEA Grapalat"/>
          <w:sz w:val="20"/>
          <w:szCs w:val="20"/>
          <w:lang w:val="es-ES"/>
        </w:rPr>
        <w:t xml:space="preserve"> </w:t>
      </w:r>
      <w:r w:rsidRPr="00F566BF">
        <w:rPr>
          <w:rFonts w:ascii="GHEA Grapalat" w:hAnsi="GHEA Grapalat"/>
          <w:sz w:val="20"/>
          <w:szCs w:val="20"/>
        </w:rPr>
        <w:t>կարգով</w:t>
      </w:r>
      <w:r w:rsidRPr="00F566BF">
        <w:rPr>
          <w:rFonts w:ascii="GHEA Grapalat" w:hAnsi="GHEA Grapalat"/>
          <w:sz w:val="20"/>
          <w:szCs w:val="20"/>
          <w:lang w:val="es-ES"/>
        </w:rPr>
        <w:t xml:space="preserve"> </w:t>
      </w:r>
      <w:r w:rsidRPr="00F566BF">
        <w:rPr>
          <w:rFonts w:ascii="GHEA Grapalat" w:hAnsi="GHEA Grapalat"/>
          <w:sz w:val="20"/>
          <w:szCs w:val="20"/>
        </w:rPr>
        <w:t>կայացված</w:t>
      </w:r>
      <w:r w:rsidRPr="00F566BF">
        <w:rPr>
          <w:rFonts w:ascii="GHEA Grapalat" w:hAnsi="GHEA Grapalat"/>
          <w:sz w:val="20"/>
          <w:szCs w:val="20"/>
          <w:lang w:val="es-ES"/>
        </w:rPr>
        <w:t xml:space="preserve"> </w:t>
      </w:r>
      <w:r w:rsidRPr="00F566BF">
        <w:rPr>
          <w:rFonts w:ascii="GHEA Grapalat" w:hAnsi="GHEA Grapalat"/>
          <w:sz w:val="20"/>
          <w:szCs w:val="20"/>
        </w:rPr>
        <w:t>անբողոքարկելի</w:t>
      </w:r>
      <w:r w:rsidRPr="00F566BF">
        <w:rPr>
          <w:rFonts w:ascii="GHEA Grapalat" w:hAnsi="GHEA Grapalat"/>
          <w:sz w:val="20"/>
          <w:szCs w:val="20"/>
          <w:lang w:val="es-ES"/>
        </w:rPr>
        <w:t xml:space="preserve"> </w:t>
      </w:r>
      <w:r w:rsidRPr="00F566BF">
        <w:rPr>
          <w:rFonts w:ascii="GHEA Grapalat" w:hAnsi="GHEA Grapalat"/>
          <w:sz w:val="20"/>
          <w:szCs w:val="20"/>
        </w:rPr>
        <w:t>վարչական</w:t>
      </w:r>
      <w:r w:rsidRPr="00F566BF">
        <w:rPr>
          <w:rFonts w:ascii="GHEA Grapalat" w:hAnsi="GHEA Grapalat"/>
          <w:sz w:val="20"/>
          <w:szCs w:val="20"/>
          <w:lang w:val="es-ES"/>
        </w:rPr>
        <w:t xml:space="preserve"> </w:t>
      </w:r>
      <w:r w:rsidRPr="00F566BF">
        <w:rPr>
          <w:rFonts w:ascii="GHEA Grapalat" w:hAnsi="GHEA Grapalat"/>
          <w:sz w:val="20"/>
          <w:szCs w:val="20"/>
        </w:rPr>
        <w:t>ակտ</w:t>
      </w:r>
      <w:r w:rsidRPr="00F566BF">
        <w:rPr>
          <w:rFonts w:ascii="GHEA Grapalat" w:hAnsi="GHEA Grapalat"/>
          <w:sz w:val="20"/>
          <w:szCs w:val="20"/>
          <w:lang w:val="es-ES"/>
        </w:rPr>
        <w:t xml:space="preserve">` </w:t>
      </w:r>
      <w:r w:rsidRPr="00F566BF">
        <w:rPr>
          <w:rFonts w:ascii="GHEA Grapalat" w:hAnsi="GHEA Grapalat"/>
          <w:sz w:val="20"/>
          <w:szCs w:val="20"/>
        </w:rPr>
        <w:t>գնումների</w:t>
      </w:r>
      <w:r w:rsidRPr="00F566BF">
        <w:rPr>
          <w:rFonts w:ascii="GHEA Grapalat" w:hAnsi="GHEA Grapalat"/>
          <w:sz w:val="20"/>
          <w:szCs w:val="20"/>
          <w:lang w:val="es-ES"/>
        </w:rPr>
        <w:t xml:space="preserve"> </w:t>
      </w:r>
      <w:r w:rsidRPr="00F566BF">
        <w:rPr>
          <w:rFonts w:ascii="GHEA Grapalat" w:hAnsi="GHEA Grapalat"/>
          <w:sz w:val="20"/>
          <w:szCs w:val="20"/>
        </w:rPr>
        <w:t>ոլորտում</w:t>
      </w:r>
      <w:r w:rsidRPr="00F566BF">
        <w:rPr>
          <w:rFonts w:ascii="GHEA Grapalat" w:hAnsi="GHEA Grapalat"/>
          <w:sz w:val="20"/>
          <w:szCs w:val="20"/>
          <w:lang w:val="es-ES"/>
        </w:rPr>
        <w:t xml:space="preserve"> </w:t>
      </w:r>
      <w:r w:rsidRPr="00F566BF">
        <w:rPr>
          <w:rFonts w:ascii="GHEA Grapalat" w:hAnsi="GHEA Grapalat" w:cs="Sylfaen"/>
          <w:sz w:val="20"/>
          <w:szCs w:val="20"/>
        </w:rPr>
        <w:t>հակամրցակցային</w:t>
      </w:r>
      <w:r w:rsidRPr="00F566BF">
        <w:rPr>
          <w:rFonts w:ascii="GHEA Grapalat" w:hAnsi="GHEA Grapalat"/>
          <w:sz w:val="20"/>
          <w:szCs w:val="20"/>
          <w:lang w:val="es-ES"/>
        </w:rPr>
        <w:t xml:space="preserve"> </w:t>
      </w:r>
      <w:r w:rsidRPr="00F566BF">
        <w:rPr>
          <w:rFonts w:ascii="GHEA Grapalat" w:hAnsi="GHEA Grapalat" w:cs="Sylfaen"/>
          <w:sz w:val="20"/>
          <w:szCs w:val="20"/>
        </w:rPr>
        <w:t>համաձայնության</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գերիշխող</w:t>
      </w:r>
      <w:r w:rsidRPr="00F566BF">
        <w:rPr>
          <w:rFonts w:ascii="GHEA Grapalat" w:hAnsi="GHEA Grapalat"/>
          <w:sz w:val="20"/>
          <w:szCs w:val="20"/>
          <w:lang w:val="es-ES"/>
        </w:rPr>
        <w:t xml:space="preserve"> </w:t>
      </w:r>
      <w:r w:rsidRPr="00F566BF">
        <w:rPr>
          <w:rFonts w:ascii="GHEA Grapalat" w:hAnsi="GHEA Grapalat" w:cs="Sylfaen"/>
          <w:sz w:val="20"/>
          <w:szCs w:val="20"/>
        </w:rPr>
        <w:t>դիրքի</w:t>
      </w:r>
      <w:r w:rsidRPr="00F566BF">
        <w:rPr>
          <w:rFonts w:ascii="GHEA Grapalat" w:hAnsi="GHEA Grapalat"/>
          <w:sz w:val="20"/>
          <w:szCs w:val="20"/>
          <w:lang w:val="es-ES"/>
        </w:rPr>
        <w:t xml:space="preserve"> </w:t>
      </w:r>
      <w:r w:rsidRPr="00F566BF">
        <w:rPr>
          <w:rFonts w:ascii="GHEA Grapalat" w:hAnsi="GHEA Grapalat" w:cs="Sylfaen"/>
          <w:sz w:val="20"/>
          <w:szCs w:val="20"/>
        </w:rPr>
        <w:t>չարաշահման</w:t>
      </w:r>
      <w:r w:rsidRPr="00F566BF">
        <w:rPr>
          <w:rFonts w:ascii="GHEA Grapalat" w:hAnsi="GHEA Grapalat"/>
          <w:sz w:val="20"/>
          <w:szCs w:val="20"/>
          <w:lang w:val="es-ES"/>
        </w:rPr>
        <w:t xml:space="preserve"> </w:t>
      </w:r>
      <w:r w:rsidRPr="00F566BF">
        <w:rPr>
          <w:rFonts w:ascii="GHEA Grapalat" w:hAnsi="GHEA Grapalat" w:cs="Sylfaen"/>
          <w:sz w:val="20"/>
          <w:szCs w:val="20"/>
        </w:rPr>
        <w:t>համար</w:t>
      </w:r>
      <w:r w:rsidRPr="00F566BF">
        <w:rPr>
          <w:rFonts w:ascii="GHEA Grapalat" w:hAnsi="GHEA Grapalat" w:cs="Sylfaen"/>
          <w:sz w:val="20"/>
          <w:szCs w:val="20"/>
          <w:lang w:val="es-ES"/>
        </w:rPr>
        <w:t>.</w:t>
      </w:r>
    </w:p>
    <w:p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են</w:t>
      </w:r>
      <w:r w:rsidRPr="00F566BF">
        <w:rPr>
          <w:rFonts w:ascii="GHEA Grapalat" w:hAnsi="GHEA Grapalat" w:cs="Sylfaen"/>
          <w:sz w:val="20"/>
          <w:szCs w:val="20"/>
          <w:lang w:val="es-ES"/>
        </w:rPr>
        <w:t xml:space="preserve"> </w:t>
      </w:r>
      <w:r w:rsidRPr="00F566BF">
        <w:rPr>
          <w:rFonts w:ascii="GHEA Grapalat" w:hAnsi="GHEA Grapalat" w:cs="Sylfaen"/>
          <w:sz w:val="20"/>
          <w:szCs w:val="20"/>
        </w:rPr>
        <w:t>Եվրասիական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տնտեսական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միությանն</w:t>
      </w:r>
      <w:r w:rsidRPr="00F566BF">
        <w:rPr>
          <w:rFonts w:ascii="GHEA Grapalat" w:hAnsi="GHEA Grapalat" w:cs="Sylfaen"/>
          <w:sz w:val="20"/>
          <w:szCs w:val="20"/>
          <w:lang w:val="es-ES"/>
        </w:rPr>
        <w:t xml:space="preserve"> </w:t>
      </w:r>
      <w:r w:rsidRPr="00F566BF">
        <w:rPr>
          <w:rFonts w:ascii="GHEA Grapalat" w:hAnsi="GHEA Grapalat" w:cs="Sylfaen"/>
          <w:sz w:val="20"/>
          <w:szCs w:val="20"/>
        </w:rPr>
        <w:t>անդամակցող</w:t>
      </w:r>
      <w:r w:rsidRPr="00F566BF">
        <w:rPr>
          <w:rFonts w:ascii="GHEA Grapalat" w:hAnsi="GHEA Grapalat" w:cs="Sylfaen"/>
          <w:sz w:val="20"/>
          <w:szCs w:val="20"/>
          <w:lang w:val="es-ES"/>
        </w:rPr>
        <w:t xml:space="preserve"> </w:t>
      </w:r>
      <w:r w:rsidRPr="00F566BF">
        <w:rPr>
          <w:rFonts w:ascii="GHEA Grapalat" w:hAnsi="GHEA Grapalat" w:cs="Sylfaen"/>
          <w:sz w:val="20"/>
          <w:szCs w:val="20"/>
        </w:rPr>
        <w:t>երկրների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մասին</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օրենսդրության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համաձայն</w:t>
      </w:r>
      <w:r w:rsidRPr="00F566BF">
        <w:rPr>
          <w:rFonts w:ascii="GHEA Grapalat" w:hAnsi="GHEA Grapalat" w:cs="Sylfaen"/>
          <w:sz w:val="20"/>
          <w:szCs w:val="20"/>
          <w:lang w:val="es-ES"/>
        </w:rPr>
        <w:t xml:space="preserve"> </w:t>
      </w:r>
      <w:r w:rsidRPr="00F566BF">
        <w:rPr>
          <w:rFonts w:ascii="GHEA Grapalat" w:hAnsi="GHEA Grapalat" w:cs="Sylfaen"/>
          <w:sz w:val="20"/>
          <w:szCs w:val="20"/>
        </w:rPr>
        <w:t>հրապարակված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cs="Sylfaen"/>
          <w:sz w:val="20"/>
          <w:szCs w:val="20"/>
          <w:lang w:val="es-ES"/>
        </w:rPr>
        <w:t xml:space="preserve">. </w:t>
      </w:r>
    </w:p>
    <w:p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հայտը</w:t>
      </w:r>
      <w:r w:rsidRPr="00F566BF">
        <w:rPr>
          <w:rFonts w:ascii="GHEA Grapalat" w:hAnsi="GHEA Grapalat"/>
          <w:sz w:val="20"/>
          <w:szCs w:val="20"/>
          <w:lang w:val="es-ES"/>
        </w:rPr>
        <w:t xml:space="preserve"> </w:t>
      </w:r>
      <w:r w:rsidRPr="00F566BF">
        <w:rPr>
          <w:rFonts w:ascii="GHEA Grapalat" w:hAnsi="GHEA Grapalat"/>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sz w:val="20"/>
          <w:szCs w:val="20"/>
        </w:rPr>
        <w:t>օրվա</w:t>
      </w:r>
      <w:r w:rsidRPr="00F566BF">
        <w:rPr>
          <w:rFonts w:ascii="GHEA Grapalat" w:hAnsi="GHEA Grapalat"/>
          <w:sz w:val="20"/>
          <w:szCs w:val="20"/>
          <w:lang w:val="es-ES"/>
        </w:rPr>
        <w:t xml:space="preserve"> </w:t>
      </w:r>
      <w:r w:rsidRPr="00F566BF">
        <w:rPr>
          <w:rFonts w:ascii="GHEA Grapalat" w:hAnsi="GHEA Grapalat"/>
          <w:sz w:val="20"/>
          <w:szCs w:val="20"/>
        </w:rPr>
        <w:t>դրությամբ</w:t>
      </w:r>
      <w:r w:rsidRPr="00F566BF">
        <w:rPr>
          <w:rFonts w:ascii="GHEA Grapalat" w:hAnsi="GHEA Grapalat"/>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sz w:val="20"/>
          <w:szCs w:val="20"/>
          <w:lang w:val="es-ES"/>
        </w:rPr>
        <w:t>:</w:t>
      </w:r>
    </w:p>
    <w:p w:rsidR="00990561" w:rsidRPr="00F566BF" w:rsidRDefault="00990561" w:rsidP="00EF3662">
      <w:pPr>
        <w:ind w:firstLine="567"/>
        <w:jc w:val="both"/>
        <w:rPr>
          <w:rFonts w:ascii="GHEA Grapalat" w:hAnsi="GHEA Grapalat" w:cs="Sylfaen"/>
          <w:sz w:val="20"/>
          <w:lang w:val="es-ES"/>
        </w:rPr>
      </w:pPr>
      <w:r w:rsidRPr="00F566BF">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F566BF">
        <w:rPr>
          <w:rFonts w:ascii="GHEA Grapalat" w:hAnsi="GHEA Grapalat" w:cs="Arial"/>
          <w:sz w:val="20"/>
          <w:lang w:val="es-ES"/>
        </w:rPr>
        <w:t xml:space="preserve"> </w:t>
      </w:r>
      <w:r w:rsidRPr="00F566BF">
        <w:rPr>
          <w:rFonts w:ascii="GHEA Grapalat" w:hAnsi="GHEA Grapalat" w:cs="Sylfaen"/>
          <w:sz w:val="20"/>
          <w:lang w:val="es-ES"/>
        </w:rPr>
        <w:t>հրավերի</w:t>
      </w:r>
      <w:r w:rsidRPr="00F566BF">
        <w:rPr>
          <w:rFonts w:ascii="GHEA Grapalat" w:hAnsi="GHEA Grapalat" w:cs="Arial"/>
          <w:sz w:val="20"/>
          <w:lang w:val="es-ES"/>
        </w:rPr>
        <w:t xml:space="preserve"> 2-րդ </w:t>
      </w:r>
      <w:r w:rsidRPr="00F566BF">
        <w:rPr>
          <w:rFonts w:ascii="GHEA Grapalat" w:hAnsi="GHEA Grapalat" w:cs="Sylfaen"/>
          <w:sz w:val="20"/>
          <w:lang w:val="es-ES"/>
        </w:rPr>
        <w:t>մասի</w:t>
      </w:r>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r w:rsidRPr="00F566BF">
        <w:rPr>
          <w:rFonts w:ascii="GHEA Grapalat" w:hAnsi="GHEA Grapalat" w:cs="Sylfaen"/>
          <w:sz w:val="20"/>
          <w:lang w:val="es-ES"/>
        </w:rPr>
        <w:t>կետով</w:t>
      </w:r>
      <w:r w:rsidRPr="00F566BF">
        <w:rPr>
          <w:rFonts w:ascii="GHEA Grapalat" w:hAnsi="GHEA Grapalat" w:cs="Arial"/>
          <w:sz w:val="20"/>
          <w:lang w:val="es-ES"/>
        </w:rPr>
        <w:t xml:space="preserve"> </w:t>
      </w:r>
      <w:r w:rsidRPr="00F566BF">
        <w:rPr>
          <w:rFonts w:ascii="GHEA Grapalat" w:hAnsi="GHEA Grapalat" w:cs="Sylfaen"/>
          <w:sz w:val="20"/>
          <w:lang w:val="es-ES"/>
        </w:rPr>
        <w:t>նախատեսված</w:t>
      </w:r>
      <w:r w:rsidRPr="00F566BF">
        <w:rPr>
          <w:rFonts w:ascii="GHEA Grapalat" w:hAnsi="GHEA Grapalat" w:cs="Arial"/>
          <w:sz w:val="20"/>
          <w:lang w:val="es-ES"/>
        </w:rPr>
        <w:t xml:space="preserve"> </w:t>
      </w:r>
      <w:r w:rsidRPr="00F566BF">
        <w:rPr>
          <w:rFonts w:ascii="GHEA Grapalat" w:hAnsi="GHEA Grapalat" w:cs="Sylfaen"/>
          <w:sz w:val="20"/>
          <w:lang w:val="es-ES"/>
        </w:rPr>
        <w:t>գրավոր</w:t>
      </w:r>
      <w:r w:rsidRPr="00F566BF">
        <w:rPr>
          <w:rFonts w:ascii="GHEA Grapalat" w:hAnsi="GHEA Grapalat" w:cs="Arial"/>
          <w:sz w:val="20"/>
          <w:lang w:val="es-ES"/>
        </w:rPr>
        <w:t xml:space="preserve"> </w:t>
      </w:r>
      <w:r w:rsidRPr="00F566BF">
        <w:rPr>
          <w:rFonts w:ascii="GHEA Grapalat" w:hAnsi="GHEA Grapalat" w:cs="Sylfaen"/>
          <w:sz w:val="20"/>
          <w:lang w:val="es-ES"/>
        </w:rPr>
        <w:t>հայտարարություն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Բացի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սույն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կետով</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նախատեսված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հայտարարությունից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մասնակցության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իրավունքի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գնահատման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համար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այդ</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թվում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ընտրված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այլ</w:t>
      </w:r>
      <w:r w:rsidR="00EB487B" w:rsidRPr="00F566BF">
        <w:rPr>
          <w:rFonts w:ascii="GHEA Grapalat" w:hAnsi="GHEA Grapalat" w:cs="Sylfaen"/>
          <w:sz w:val="20"/>
          <w:lang w:val="es-ES"/>
        </w:rPr>
        <w:t xml:space="preserve"> </w:t>
      </w:r>
      <w:r w:rsidR="00EB487B" w:rsidRPr="00F566BF">
        <w:rPr>
          <w:rFonts w:ascii="GHEA Grapalat" w:hAnsi="GHEA Grapalat" w:cs="Sylfaen"/>
          <w:sz w:val="20"/>
        </w:rPr>
        <w:t>փաստաթղթեր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հիմնավորումներ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չեն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կարող</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պահանջվել</w:t>
      </w:r>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r w:rsidR="007A4BB9" w:rsidRPr="00F566BF">
        <w:rPr>
          <w:rFonts w:ascii="GHEA Grapalat" w:hAnsi="GHEA Grapalat" w:cs="Tahoma"/>
          <w:sz w:val="20"/>
        </w:rPr>
        <w:t>Մասնակցի</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հայտարարության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իսկությունը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գնահատող</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այսուհետ</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գնահատում</w:t>
      </w:r>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սույն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հրավերով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սահմանված</w:t>
      </w:r>
      <w:r w:rsidR="007A4BB9" w:rsidRPr="00F566BF">
        <w:rPr>
          <w:rFonts w:ascii="GHEA Grapalat" w:hAnsi="GHEA Grapalat" w:cs="Tahoma"/>
          <w:sz w:val="20"/>
          <w:lang w:val="es-ES"/>
        </w:rPr>
        <w:t xml:space="preserve"> </w:t>
      </w:r>
      <w:r w:rsidR="007A4BB9" w:rsidRPr="00F566BF">
        <w:rPr>
          <w:rFonts w:ascii="GHEA Grapalat" w:hAnsi="GHEA Grapalat" w:cs="Tahoma"/>
          <w:sz w:val="20"/>
        </w:rPr>
        <w:t>պայմաններով</w:t>
      </w:r>
      <w:r w:rsidR="007A4BB9" w:rsidRPr="00F566BF">
        <w:rPr>
          <w:rFonts w:ascii="GHEA Grapalat" w:hAnsi="GHEA Grapalat" w:cs="Tahoma"/>
          <w:sz w:val="20"/>
          <w:lang w:val="es-ES"/>
        </w:rPr>
        <w:t>:</w:t>
      </w:r>
    </w:p>
    <w:p w:rsidR="00BA3554" w:rsidRPr="00F566BF" w:rsidRDefault="00BA3554" w:rsidP="00EF3662">
      <w:pPr>
        <w:ind w:firstLine="720"/>
        <w:jc w:val="both"/>
        <w:rPr>
          <w:rFonts w:ascii="GHEA Grapalat" w:hAnsi="GHEA Grapalat"/>
          <w:sz w:val="20"/>
          <w:szCs w:val="20"/>
          <w:lang w:val="es-ES"/>
        </w:rPr>
      </w:pPr>
      <w:r w:rsidRPr="00F566BF">
        <w:rPr>
          <w:rFonts w:ascii="GHEA Grapalat" w:hAnsi="GHEA Grapalat" w:cs="Tahoma"/>
          <w:sz w:val="20"/>
          <w:szCs w:val="20"/>
          <w:lang w:val="es-ES"/>
        </w:rPr>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r w:rsidRPr="00F566BF">
        <w:rPr>
          <w:rFonts w:ascii="GHEA Grapalat" w:hAnsi="GHEA Grapalat" w:cs="Sylfaen"/>
          <w:sz w:val="20"/>
          <w:szCs w:val="20"/>
        </w:rPr>
        <w:t>Արգելվում</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sz w:val="20"/>
          <w:szCs w:val="20"/>
        </w:rPr>
        <w:t>սույն</w:t>
      </w:r>
      <w:r w:rsidRPr="00F566BF">
        <w:rPr>
          <w:rFonts w:ascii="GHEA Grapalat" w:hAnsi="GHEA Grapalat"/>
          <w:sz w:val="20"/>
          <w:szCs w:val="20"/>
          <w:lang w:val="es-ES"/>
        </w:rPr>
        <w:t xml:space="preserve"> </w:t>
      </w:r>
      <w:r w:rsidRPr="00F566BF">
        <w:rPr>
          <w:rFonts w:ascii="GHEA Grapalat" w:hAnsi="GHEA Grapalat"/>
          <w:sz w:val="20"/>
          <w:szCs w:val="20"/>
        </w:rPr>
        <w:t>կետով</w:t>
      </w:r>
      <w:r w:rsidRPr="00F566BF">
        <w:rPr>
          <w:rFonts w:ascii="GHEA Grapalat" w:hAnsi="GHEA Grapalat"/>
          <w:sz w:val="20"/>
          <w:szCs w:val="20"/>
          <w:lang w:val="es-ES"/>
        </w:rPr>
        <w:t xml:space="preserve"> </w:t>
      </w:r>
      <w:r w:rsidRPr="00F566BF">
        <w:rPr>
          <w:rFonts w:ascii="GHEA Grapalat" w:hAnsi="GHEA Grapalat"/>
          <w:sz w:val="20"/>
          <w:szCs w:val="20"/>
        </w:rPr>
        <w:t>սահմանված</w:t>
      </w:r>
      <w:r w:rsidRPr="00F566BF">
        <w:rPr>
          <w:rFonts w:ascii="GHEA Grapalat" w:hAnsi="GHEA Grapalat"/>
          <w:sz w:val="20"/>
          <w:szCs w:val="20"/>
          <w:lang w:val="es-ES"/>
        </w:rPr>
        <w:t xml:space="preserve"> </w:t>
      </w:r>
      <w:r w:rsidRPr="00F566BF">
        <w:rPr>
          <w:rFonts w:ascii="GHEA Grapalat" w:hAnsi="GHEA Grapalat"/>
          <w:sz w:val="20"/>
          <w:szCs w:val="20"/>
        </w:rPr>
        <w:t>փոխկապակցված</w:t>
      </w:r>
      <w:r w:rsidRPr="00F566BF">
        <w:rPr>
          <w:rFonts w:ascii="GHEA Grapalat" w:hAnsi="GHEA Grapalat"/>
          <w:sz w:val="20"/>
          <w:szCs w:val="20"/>
          <w:lang w:val="es-ES"/>
        </w:rPr>
        <w:t xml:space="preserve"> </w:t>
      </w:r>
      <w:r w:rsidRPr="00F566BF">
        <w:rPr>
          <w:rFonts w:ascii="GHEA Grapalat" w:hAnsi="GHEA Grapalat"/>
          <w:sz w:val="20"/>
          <w:szCs w:val="20"/>
        </w:rPr>
        <w:t>անձանց</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ավելի</w:t>
      </w:r>
      <w:r w:rsidRPr="00F566BF">
        <w:rPr>
          <w:rFonts w:ascii="GHEA Grapalat" w:hAnsi="GHEA Grapalat"/>
          <w:sz w:val="20"/>
          <w:szCs w:val="20"/>
          <w:lang w:val="es-ES"/>
        </w:rPr>
        <w:t xml:space="preserve"> </w:t>
      </w:r>
      <w:r w:rsidRPr="00F566BF">
        <w:rPr>
          <w:rFonts w:ascii="GHEA Grapalat" w:hAnsi="GHEA Grapalat" w:cs="Sylfaen"/>
          <w:sz w:val="20"/>
          <w:szCs w:val="20"/>
        </w:rPr>
        <w:t>քան</w:t>
      </w:r>
      <w:r w:rsidRPr="00F566BF">
        <w:rPr>
          <w:rFonts w:ascii="GHEA Grapalat" w:hAnsi="GHEA Grapalat"/>
          <w:sz w:val="20"/>
          <w:szCs w:val="20"/>
          <w:lang w:val="es-ES"/>
        </w:rPr>
        <w:t xml:space="preserve"> </w:t>
      </w:r>
      <w:r w:rsidRPr="00F566BF">
        <w:rPr>
          <w:rFonts w:ascii="GHEA Grapalat" w:hAnsi="GHEA Grapalat" w:cs="Sylfaen"/>
          <w:sz w:val="20"/>
          <w:szCs w:val="20"/>
        </w:rPr>
        <w:t>հիսուն</w:t>
      </w:r>
      <w:r w:rsidRPr="00F566BF">
        <w:rPr>
          <w:rFonts w:ascii="GHEA Grapalat" w:hAnsi="GHEA Grapalat"/>
          <w:sz w:val="20"/>
          <w:szCs w:val="20"/>
          <w:lang w:val="es-ES"/>
        </w:rPr>
        <w:t xml:space="preserve"> </w:t>
      </w:r>
      <w:r w:rsidRPr="00F566BF">
        <w:rPr>
          <w:rFonts w:ascii="GHEA Grapalat" w:hAnsi="GHEA Grapalat" w:cs="Sylfaen"/>
          <w:sz w:val="20"/>
          <w:szCs w:val="20"/>
        </w:rPr>
        <w:t>տոկոս</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պատկանող</w:t>
      </w:r>
      <w:r w:rsidRPr="00F566BF">
        <w:rPr>
          <w:rFonts w:ascii="GHEA Grapalat" w:hAnsi="GHEA Grapalat"/>
          <w:sz w:val="20"/>
          <w:szCs w:val="20"/>
          <w:lang w:val="es-ES"/>
        </w:rPr>
        <w:t xml:space="preserve"> </w:t>
      </w:r>
      <w:r w:rsidRPr="00F566BF">
        <w:rPr>
          <w:rFonts w:ascii="GHEA Grapalat" w:hAnsi="GHEA Grapalat" w:cs="Sylfaen"/>
          <w:sz w:val="20"/>
          <w:szCs w:val="20"/>
        </w:rPr>
        <w:t>բաժնեմաս</w:t>
      </w:r>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r w:rsidR="001B0D9A" w:rsidRPr="00F566BF">
        <w:rPr>
          <w:rFonts w:ascii="GHEA Grapalat" w:hAnsi="GHEA Grapalat"/>
          <w:sz w:val="20"/>
          <w:szCs w:val="20"/>
        </w:rPr>
        <w:t>փայաբաժին</w:t>
      </w:r>
      <w:r w:rsidR="001B0D9A" w:rsidRPr="00F566BF">
        <w:rPr>
          <w:rFonts w:ascii="GHEA Grapalat" w:hAnsi="GHEA Grapalat"/>
          <w:sz w:val="20"/>
          <w:szCs w:val="20"/>
          <w:lang w:val="es-ES"/>
        </w:rPr>
        <w:t xml:space="preserve">) </w:t>
      </w:r>
      <w:r w:rsidRPr="00F566BF">
        <w:rPr>
          <w:rFonts w:ascii="GHEA Grapalat" w:hAnsi="GHEA Grapalat" w:cs="Sylfaen"/>
          <w:sz w:val="20"/>
          <w:szCs w:val="20"/>
        </w:rPr>
        <w:t>ունեցող</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sz w:val="20"/>
          <w:szCs w:val="20"/>
          <w:lang w:val="es-ES"/>
        </w:rPr>
        <w:t xml:space="preserve"> </w:t>
      </w:r>
      <w:r w:rsidRPr="00F566BF">
        <w:rPr>
          <w:rFonts w:ascii="GHEA Grapalat" w:hAnsi="GHEA Grapalat" w:cs="Sylfaen"/>
          <w:sz w:val="20"/>
          <w:szCs w:val="20"/>
        </w:rPr>
        <w:t>միաժամանակյա</w:t>
      </w:r>
      <w:r w:rsidRPr="00F566BF">
        <w:rPr>
          <w:rFonts w:ascii="GHEA Grapalat" w:hAnsi="GHEA Grapalat"/>
          <w:sz w:val="20"/>
          <w:szCs w:val="20"/>
          <w:lang w:val="es-ES"/>
        </w:rPr>
        <w:t xml:space="preserve"> </w:t>
      </w:r>
      <w:r w:rsidRPr="00F566BF">
        <w:rPr>
          <w:rFonts w:ascii="GHEA Grapalat" w:hAnsi="GHEA Grapalat" w:cs="Sylfaen"/>
          <w:sz w:val="20"/>
          <w:szCs w:val="20"/>
        </w:rPr>
        <w:t>մասնակցությունը</w:t>
      </w:r>
      <w:r w:rsidRPr="00F566BF">
        <w:rPr>
          <w:rFonts w:ascii="GHEA Grapalat" w:hAnsi="GHEA Grapalat"/>
          <w:sz w:val="20"/>
          <w:szCs w:val="20"/>
          <w:lang w:val="es-ES"/>
        </w:rPr>
        <w:t xml:space="preserve"> </w:t>
      </w:r>
      <w:r w:rsidR="00EB487B" w:rsidRPr="00F566BF">
        <w:rPr>
          <w:rFonts w:ascii="GHEA Grapalat" w:hAnsi="GHEA Grapalat"/>
          <w:sz w:val="20"/>
          <w:szCs w:val="20"/>
        </w:rPr>
        <w:t>սույն</w:t>
      </w:r>
      <w:r w:rsidR="00EB487B" w:rsidRPr="00F566BF">
        <w:rPr>
          <w:rFonts w:ascii="GHEA Grapalat" w:hAnsi="GHEA Grapalat"/>
          <w:sz w:val="20"/>
          <w:szCs w:val="20"/>
          <w:lang w:val="es-ES"/>
        </w:rPr>
        <w:t xml:space="preserve"> </w:t>
      </w:r>
      <w:r w:rsidR="0028726A" w:rsidRPr="00F566BF">
        <w:rPr>
          <w:rFonts w:ascii="GHEA Grapalat" w:hAnsi="GHEA Grapalat"/>
          <w:sz w:val="20"/>
          <w:szCs w:val="20"/>
        </w:rPr>
        <w:t>ընթացակարգին</w:t>
      </w:r>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r w:rsidR="008628EC" w:rsidRPr="00F566BF">
        <w:rPr>
          <w:rFonts w:ascii="GHEA Grapalat" w:hAnsi="GHEA Grapalat" w:cs="Sylfaen"/>
          <w:sz w:val="20"/>
          <w:szCs w:val="20"/>
        </w:rPr>
        <w:t>միևնույն</w:t>
      </w:r>
      <w:r w:rsidR="008628EC" w:rsidRPr="00F566BF">
        <w:rPr>
          <w:rFonts w:ascii="GHEA Grapalat" w:hAnsi="GHEA Grapalat" w:cs="Sylfaen"/>
          <w:sz w:val="20"/>
          <w:szCs w:val="20"/>
          <w:lang w:val="es-ES"/>
        </w:rPr>
        <w:t xml:space="preserve"> </w:t>
      </w:r>
      <w:r w:rsidR="008628EC" w:rsidRPr="00F566BF">
        <w:rPr>
          <w:rFonts w:ascii="GHEA Grapalat" w:hAnsi="GHEA Grapalat" w:cs="Sylfaen"/>
          <w:sz w:val="20"/>
          <w:szCs w:val="20"/>
        </w:rPr>
        <w:t>չափաբաժնին</w:t>
      </w:r>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պետության</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համայնքների</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rPr>
        <w:t>համատեղ</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ործունեության</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r w:rsidRPr="00F566BF">
        <w:rPr>
          <w:rFonts w:ascii="GHEA Grapalat" w:hAnsi="GHEA Grapalat" w:cs="Sylfaen"/>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կոնսորցիումով</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ործընթացին</w:t>
      </w:r>
      <w:r w:rsidRPr="00F566BF">
        <w:rPr>
          <w:rFonts w:ascii="GHEA Grapalat" w:hAnsi="GHEA Grapalat" w:cs="Sylfaen"/>
          <w:sz w:val="20"/>
          <w:lang w:val="es-ES"/>
        </w:rPr>
        <w:t xml:space="preserve"> </w:t>
      </w:r>
      <w:r w:rsidRPr="00F566BF">
        <w:rPr>
          <w:rFonts w:ascii="GHEA Grapalat" w:hAnsi="GHEA Grapalat" w:cs="Sylfaen"/>
          <w:sz w:val="20"/>
          <w:szCs w:val="20"/>
        </w:rPr>
        <w:t>մասնակցության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cs="Sylfaen"/>
          <w:sz w:val="20"/>
          <w:szCs w:val="20"/>
          <w:lang w:val="es-ES"/>
        </w:rPr>
        <w:t>:</w:t>
      </w:r>
    </w:p>
    <w:p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r w:rsidRPr="00F566BF">
        <w:rPr>
          <w:rFonts w:ascii="GHEA Grapalat" w:hAnsi="GHEA Grapalat"/>
          <w:sz w:val="20"/>
          <w:szCs w:val="20"/>
        </w:rPr>
        <w:t>Կարգի</w:t>
      </w:r>
      <w:r w:rsidRPr="00F566BF">
        <w:rPr>
          <w:rFonts w:ascii="GHEA Grapalat" w:hAnsi="GHEA Grapalat"/>
          <w:sz w:val="20"/>
          <w:szCs w:val="20"/>
          <w:lang w:val="es-ES"/>
        </w:rPr>
        <w:t xml:space="preserve"> 119-</w:t>
      </w:r>
      <w:r w:rsidRPr="00F566BF">
        <w:rPr>
          <w:rFonts w:ascii="GHEA Grapalat" w:hAnsi="GHEA Grapalat"/>
          <w:sz w:val="20"/>
          <w:szCs w:val="20"/>
        </w:rPr>
        <w:t>րդ</w:t>
      </w:r>
      <w:r w:rsidRPr="00F566BF">
        <w:rPr>
          <w:rFonts w:ascii="GHEA Grapalat" w:hAnsi="GHEA Grapalat"/>
          <w:sz w:val="20"/>
          <w:szCs w:val="20"/>
          <w:lang w:val="es-ES"/>
        </w:rPr>
        <w:t xml:space="preserve"> </w:t>
      </w:r>
      <w:r w:rsidR="00EB487B" w:rsidRPr="00F566BF">
        <w:rPr>
          <w:rFonts w:ascii="GHEA Grapalat" w:hAnsi="GHEA Grapalat"/>
          <w:sz w:val="20"/>
          <w:szCs w:val="20"/>
        </w:rPr>
        <w:t>կետի</w:t>
      </w:r>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F13297" w:rsidRPr="008D24A5" w:rsidRDefault="00096865" w:rsidP="00F13297">
      <w:pPr>
        <w:pStyle w:val="NormalWeb"/>
        <w:spacing w:before="0" w:beforeAutospacing="0" w:after="0" w:afterAutospacing="0"/>
        <w:ind w:firstLine="708"/>
        <w:jc w:val="both"/>
        <w:rPr>
          <w:rFonts w:ascii="GHEA Grapalat" w:hAnsi="GHEA Grapalat" w:cs="Arial"/>
          <w:color w:val="FF0000"/>
          <w:sz w:val="20"/>
          <w:lang w:val="hy-AM"/>
        </w:rPr>
      </w:pPr>
      <w:r w:rsidRPr="008D24A5">
        <w:rPr>
          <w:rFonts w:ascii="GHEA Grapalat" w:hAnsi="GHEA Grapalat" w:cs="Arial Armenian"/>
          <w:color w:val="FF0000"/>
          <w:sz w:val="20"/>
          <w:lang w:val="hy-AM"/>
        </w:rPr>
        <w:t>2.</w:t>
      </w:r>
      <w:r w:rsidR="007968A3" w:rsidRPr="008D24A5">
        <w:rPr>
          <w:rFonts w:ascii="GHEA Grapalat" w:hAnsi="GHEA Grapalat" w:cs="Arial Armenian"/>
          <w:color w:val="FF0000"/>
          <w:sz w:val="20"/>
          <w:lang w:val="hy-AM"/>
        </w:rPr>
        <w:t>4</w:t>
      </w:r>
      <w:r w:rsidR="00773485" w:rsidRPr="008D24A5">
        <w:rPr>
          <w:rFonts w:ascii="GHEA Grapalat" w:hAnsi="GHEA Grapalat" w:cs="Arial Armenian"/>
          <w:color w:val="FF0000"/>
          <w:sz w:val="20"/>
          <w:lang w:val="hy-AM"/>
        </w:rPr>
        <w:t xml:space="preserve"> </w:t>
      </w:r>
      <w:r w:rsidRPr="008D24A5">
        <w:rPr>
          <w:rFonts w:ascii="GHEA Grapalat" w:hAnsi="GHEA Grapalat" w:cs="Sylfaen"/>
          <w:color w:val="FF0000"/>
          <w:sz w:val="20"/>
          <w:lang w:val="hy-AM"/>
        </w:rPr>
        <w:t>Մասնակիցը</w:t>
      </w:r>
      <w:r w:rsidRPr="008D24A5">
        <w:rPr>
          <w:rFonts w:ascii="GHEA Grapalat" w:hAnsi="GHEA Grapalat" w:cs="Arial"/>
          <w:color w:val="FF0000"/>
          <w:sz w:val="20"/>
          <w:lang w:val="hy-AM"/>
        </w:rPr>
        <w:t xml:space="preserve"> </w:t>
      </w:r>
      <w:r w:rsidR="003A7A32" w:rsidRPr="008D24A5">
        <w:rPr>
          <w:rFonts w:ascii="GHEA Grapalat" w:hAnsi="GHEA Grapalat" w:cs="Arial"/>
          <w:color w:val="FF0000"/>
          <w:sz w:val="20"/>
          <w:lang w:val="hy-AM"/>
        </w:rPr>
        <w:t xml:space="preserve">ընտրված մասնակից ճանաչվելու դեպքում, Օրենքի 35-րդ հոդվածով սահմանված ժամկետում </w:t>
      </w:r>
      <w:r w:rsidR="00F13297" w:rsidRPr="008D24A5">
        <w:rPr>
          <w:rFonts w:ascii="GHEA Grapalat" w:hAnsi="GHEA Grapalat" w:cs="Arial"/>
          <w:color w:val="FF0000"/>
          <w:sz w:val="20"/>
          <w:lang w:val="hy-AM"/>
        </w:rPr>
        <w:t xml:space="preserve"> և կարգով </w:t>
      </w:r>
      <w:r w:rsidR="003A7A32" w:rsidRPr="008D24A5">
        <w:rPr>
          <w:rFonts w:ascii="GHEA Grapalat" w:hAnsi="GHEA Grapalat" w:cs="Arial"/>
          <w:color w:val="FF0000"/>
          <w:sz w:val="20"/>
          <w:lang w:val="hy-AM"/>
        </w:rPr>
        <w:t xml:space="preserve">ներկայացնում է որակավորման ապահովում՝ </w:t>
      </w:r>
      <w:r w:rsidR="00F13297" w:rsidRPr="008D24A5">
        <w:rPr>
          <w:rFonts w:ascii="GHEA Grapalat" w:hAnsi="GHEA Grapalat" w:cs="Arial"/>
          <w:color w:val="FF0000"/>
          <w:sz w:val="20"/>
          <w:lang w:val="hy-AM"/>
        </w:rPr>
        <w:t xml:space="preserve">իր ներկայացրած գնային առաջարկի </w:t>
      </w:r>
      <w:r w:rsidR="00F13297" w:rsidRPr="008D24A5">
        <w:rPr>
          <w:rFonts w:ascii="GHEA Grapalat" w:hAnsi="GHEA Grapalat"/>
          <w:color w:val="FF0000"/>
          <w:sz w:val="20"/>
          <w:szCs w:val="20"/>
          <w:lang w:val="hy-AM"/>
        </w:rPr>
        <w:t>15 տոկոսի</w:t>
      </w:r>
      <w:r w:rsidR="00F13297" w:rsidRPr="008D24A5">
        <w:rPr>
          <w:rStyle w:val="FootnoteReference"/>
          <w:rFonts w:ascii="GHEA Grapalat" w:hAnsi="GHEA Grapalat" w:cs="Arial"/>
          <w:color w:val="FF0000"/>
          <w:sz w:val="20"/>
          <w:lang w:val="hy-AM"/>
        </w:rPr>
        <w:footnoteReference w:id="3"/>
      </w:r>
      <w:r w:rsidR="0009584D" w:rsidRPr="008D24A5">
        <w:rPr>
          <w:rFonts w:ascii="GHEA Grapalat" w:hAnsi="GHEA Grapalat"/>
          <w:color w:val="FF0000"/>
          <w:sz w:val="20"/>
          <w:szCs w:val="20"/>
          <w:vertAlign w:val="superscript"/>
          <w:lang w:val="hy-AM"/>
        </w:rPr>
        <w:t>.1</w:t>
      </w:r>
      <w:r w:rsidR="00F13297" w:rsidRPr="008D24A5">
        <w:rPr>
          <w:rFonts w:ascii="GHEA Grapalat" w:hAnsi="GHEA Grapalat"/>
          <w:color w:val="FF0000"/>
          <w:sz w:val="20"/>
          <w:szCs w:val="20"/>
          <w:lang w:val="hy-AM"/>
        </w:rPr>
        <w:t xml:space="preserve"> 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6" w:tgtFrame="_blank" w:history="1">
        <w:r w:rsidR="00F13297" w:rsidRPr="008D24A5">
          <w:rPr>
            <w:rFonts w:ascii="GHEA Grapalat" w:hAnsi="GHEA Grapalat"/>
            <w:color w:val="FF0000"/>
            <w:sz w:val="20"/>
            <w:szCs w:val="20"/>
            <w:lang w:val="hy-AM"/>
          </w:rPr>
          <w:t>Standard &amp; Poor’s</w:t>
        </w:r>
      </w:hyperlink>
      <w:r w:rsidR="00F13297" w:rsidRPr="008D24A5">
        <w:rPr>
          <w:rFonts w:ascii="Calibri" w:hAnsi="Calibri" w:cs="Calibri"/>
          <w:color w:val="FF0000"/>
          <w:sz w:val="20"/>
          <w:szCs w:val="20"/>
          <w:lang w:val="hy-AM"/>
        </w:rPr>
        <w:t> </w:t>
      </w:r>
      <w:r w:rsidR="00F13297" w:rsidRPr="008D24A5">
        <w:rPr>
          <w:rFonts w:ascii="GHEA Grapalat" w:hAnsi="GHEA Grapalat"/>
          <w:color w:val="FF0000"/>
          <w:sz w:val="20"/>
          <w:szCs w:val="20"/>
          <w:lang w:val="hy-AM"/>
        </w:rPr>
        <w:t xml:space="preserve">) կողմից շնորհված վարկունակության վարկանիշ առնվազն Հայաստանի Հանրապետությանը շնորհված </w:t>
      </w:r>
      <w:r w:rsidR="005B3BA0" w:rsidRPr="008D24A5">
        <w:rPr>
          <w:rFonts w:ascii="GHEA Grapalat" w:hAnsi="GHEA Grapalat"/>
          <w:color w:val="FF0000"/>
          <w:sz w:val="20"/>
          <w:szCs w:val="20"/>
          <w:lang w:val="hy-AM"/>
        </w:rPr>
        <w:t xml:space="preserve">սուվերեն </w:t>
      </w:r>
      <w:r w:rsidR="00F13297" w:rsidRPr="008D24A5">
        <w:rPr>
          <w:rFonts w:ascii="GHEA Grapalat" w:hAnsi="GHEA Grapalat"/>
          <w:color w:val="FF0000"/>
          <w:sz w:val="20"/>
          <w:szCs w:val="20"/>
          <w:lang w:val="hy-AM"/>
        </w:rPr>
        <w:t>վարկանիշի չափով:</w:t>
      </w:r>
    </w:p>
    <w:p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Գործակալության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պայմանագրի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կողմ</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չի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կարող</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հանդիսանալ</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սույն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ընթացակարգին</w:t>
      </w:r>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r w:rsidR="003A7A32" w:rsidRPr="00F566BF">
        <w:rPr>
          <w:rFonts w:ascii="GHEA Grapalat" w:hAnsi="GHEA Grapalat" w:cs="Sylfaen"/>
          <w:sz w:val="20"/>
        </w:rPr>
        <w:t>միևնույն</w:t>
      </w:r>
      <w:r w:rsidR="003A7A32" w:rsidRPr="00F566BF">
        <w:rPr>
          <w:rFonts w:ascii="GHEA Grapalat" w:hAnsi="GHEA Grapalat" w:cs="Sylfaen"/>
          <w:sz w:val="20"/>
          <w:lang w:val="af-ZA"/>
        </w:rPr>
        <w:t xml:space="preserve"> </w:t>
      </w:r>
      <w:r w:rsidR="003A7A32" w:rsidRPr="00F566BF">
        <w:rPr>
          <w:rFonts w:ascii="GHEA Grapalat" w:hAnsi="GHEA Grapalat" w:cs="Sylfaen"/>
          <w:sz w:val="20"/>
        </w:rPr>
        <w:t>չափաբաժնին</w:t>
      </w:r>
      <w:r w:rsidR="003A7A32" w:rsidRPr="00F566BF">
        <w:rPr>
          <w:rFonts w:ascii="GHEA Grapalat" w:hAnsi="GHEA Grapalat" w:cs="Sylfaen"/>
          <w:sz w:val="20"/>
          <w:lang w:val="af-ZA"/>
        </w:rPr>
        <w:t xml:space="preserve">) </w:t>
      </w:r>
      <w:r w:rsidR="000A6B75" w:rsidRPr="00F566BF">
        <w:rPr>
          <w:rFonts w:ascii="GHEA Grapalat" w:hAnsi="GHEA Grapalat" w:cs="Sylfaen"/>
          <w:sz w:val="20"/>
        </w:rPr>
        <w:t>մասնակցելու</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նպատակով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հայտ</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ներկայացրած</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մասնակիցը</w:t>
      </w:r>
      <w:r w:rsidR="000A6B75" w:rsidRPr="00F566BF">
        <w:rPr>
          <w:rFonts w:ascii="GHEA Grapalat" w:hAnsi="GHEA Grapalat" w:cs="Sylfaen"/>
          <w:sz w:val="20"/>
          <w:lang w:val="af-ZA"/>
        </w:rPr>
        <w:t xml:space="preserve">: </w:t>
      </w:r>
    </w:p>
    <w:p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szCs w:val="24"/>
          <w:lang w:val="ru-RU"/>
        </w:rPr>
        <w:t>մասնակցել</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կոնսորցիումով</w:t>
      </w:r>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r w:rsidR="003A7A32" w:rsidRPr="00F566BF">
        <w:rPr>
          <w:rFonts w:ascii="GHEA Grapalat" w:hAnsi="GHEA Grapalat" w:cs="Sylfaen"/>
          <w:lang w:val="en-US"/>
        </w:rPr>
        <w:t>միևնույն</w:t>
      </w:r>
      <w:r w:rsidR="003A7A32" w:rsidRPr="00F566BF">
        <w:rPr>
          <w:rFonts w:ascii="GHEA Grapalat" w:hAnsi="GHEA Grapalat" w:cs="Sylfaen"/>
        </w:rPr>
        <w:t xml:space="preserve"> </w:t>
      </w:r>
      <w:r w:rsidR="003A7A32" w:rsidRPr="00F566BF">
        <w:rPr>
          <w:rFonts w:ascii="GHEA Grapalat" w:hAnsi="GHEA Grapalat" w:cs="Sylfaen"/>
          <w:lang w:val="en-US"/>
        </w:rPr>
        <w:t>չափաբաժնին</w:t>
      </w:r>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rsidR="00096865" w:rsidRPr="00F566BF" w:rsidRDefault="00096865" w:rsidP="00EF3662">
      <w:pPr>
        <w:ind w:firstLine="567"/>
        <w:jc w:val="both"/>
        <w:rPr>
          <w:rFonts w:ascii="GHEA Grapalat" w:hAnsi="GHEA Grapalat"/>
          <w:b/>
          <w:sz w:val="20"/>
          <w:lang w:val="af-ZA"/>
        </w:rPr>
      </w:pPr>
    </w:p>
    <w:p w:rsidR="00581DC3" w:rsidRPr="00F566BF" w:rsidRDefault="00581DC3" w:rsidP="00EF3662">
      <w:pPr>
        <w:ind w:firstLine="567"/>
        <w:jc w:val="both"/>
        <w:rPr>
          <w:rFonts w:ascii="GHEA Grapalat" w:hAnsi="GHEA Grapalat"/>
          <w:b/>
          <w:sz w:val="20"/>
          <w:lang w:val="af-ZA"/>
        </w:rPr>
      </w:pPr>
    </w:p>
    <w:p w:rsidR="00CC16D6" w:rsidRDefault="00CC16D6" w:rsidP="00EF3662">
      <w:pPr>
        <w:jc w:val="center"/>
        <w:rPr>
          <w:rFonts w:ascii="GHEA Grapalat" w:hAnsi="GHEA Grapalat"/>
          <w:b/>
          <w:sz w:val="20"/>
          <w:lang w:val="af-ZA"/>
        </w:rPr>
      </w:pPr>
    </w:p>
    <w:p w:rsidR="00096865" w:rsidRPr="00F566BF" w:rsidRDefault="002B32D6" w:rsidP="00EF3662">
      <w:pPr>
        <w:jc w:val="center"/>
        <w:rPr>
          <w:rFonts w:ascii="GHEA Grapalat" w:hAnsi="GHEA Grapalat" w:cs="Arial"/>
          <w:b/>
          <w:sz w:val="20"/>
          <w:lang w:val="af-ZA"/>
        </w:rPr>
      </w:pPr>
      <w:r w:rsidRPr="00F566BF">
        <w:rPr>
          <w:rFonts w:ascii="GHEA Grapalat" w:hAnsi="GHEA Grapalat"/>
          <w:b/>
          <w:sz w:val="20"/>
          <w:lang w:val="af-ZA"/>
        </w:rPr>
        <w:t xml:space="preserve">3.  </w:t>
      </w:r>
      <w:r w:rsidRPr="00F566BF">
        <w:rPr>
          <w:rFonts w:ascii="GHEA Grapalat" w:hAnsi="GHEA Grapalat" w:cs="Sylfaen"/>
          <w:b/>
          <w:sz w:val="20"/>
        </w:rPr>
        <w:t>ՀՐԱՎԵՐԻ</w:t>
      </w:r>
      <w:r w:rsidRPr="00F566BF">
        <w:rPr>
          <w:rFonts w:ascii="GHEA Grapalat" w:hAnsi="GHEA Grapalat" w:cs="Arial"/>
          <w:b/>
          <w:sz w:val="20"/>
          <w:lang w:val="af-ZA"/>
        </w:rPr>
        <w:t xml:space="preserve">  </w:t>
      </w:r>
      <w:r w:rsidRPr="00F566BF">
        <w:rPr>
          <w:rFonts w:ascii="GHEA Grapalat" w:hAnsi="GHEA Grapalat" w:cs="Sylfaen"/>
          <w:b/>
          <w:sz w:val="20"/>
        </w:rPr>
        <w:t>ՊԱՐԶԱԲԱՆՈՒՄԸ</w:t>
      </w:r>
      <w:r w:rsidRPr="00F566BF">
        <w:rPr>
          <w:rFonts w:ascii="GHEA Grapalat" w:hAnsi="GHEA Grapalat" w:cs="Arial"/>
          <w:b/>
          <w:sz w:val="20"/>
          <w:lang w:val="af-ZA"/>
        </w:rPr>
        <w:t xml:space="preserve">  </w:t>
      </w:r>
      <w:r w:rsidRPr="00F566BF">
        <w:rPr>
          <w:rFonts w:ascii="GHEA Grapalat" w:hAnsi="GHEA Grapalat" w:cs="Arial"/>
          <w:b/>
          <w:sz w:val="20"/>
        </w:rPr>
        <w:t>ԵՎ</w:t>
      </w:r>
      <w:r w:rsidRPr="00F566BF">
        <w:rPr>
          <w:rFonts w:ascii="GHEA Grapalat" w:hAnsi="GHEA Grapalat" w:cs="Arial"/>
          <w:b/>
          <w:sz w:val="20"/>
          <w:lang w:val="af-ZA"/>
        </w:rPr>
        <w:t xml:space="preserve"> </w:t>
      </w:r>
      <w:r w:rsidRPr="00F566BF">
        <w:rPr>
          <w:rFonts w:ascii="GHEA Grapalat" w:hAnsi="GHEA Grapalat" w:cs="Sylfaen"/>
          <w:b/>
          <w:sz w:val="20"/>
        </w:rPr>
        <w:t>ՀՐԱՎԵՐՈՒՄ</w:t>
      </w:r>
      <w:r w:rsidRPr="00F566BF">
        <w:rPr>
          <w:rFonts w:ascii="GHEA Grapalat" w:hAnsi="GHEA Grapalat" w:cs="Arial"/>
          <w:b/>
          <w:sz w:val="20"/>
          <w:lang w:val="af-ZA"/>
        </w:rPr>
        <w:t xml:space="preserve"> </w:t>
      </w:r>
      <w:r w:rsidRPr="00F566BF">
        <w:rPr>
          <w:rFonts w:ascii="GHEA Grapalat" w:hAnsi="GHEA Grapalat" w:cs="Sylfaen"/>
          <w:b/>
          <w:sz w:val="20"/>
        </w:rPr>
        <w:t>ՓՈՓՈԽՈՒԹՅՈՒՆ</w:t>
      </w:r>
      <w:r w:rsidRPr="00F566BF">
        <w:rPr>
          <w:rFonts w:ascii="GHEA Grapalat" w:hAnsi="GHEA Grapalat" w:cs="Arial"/>
          <w:b/>
          <w:sz w:val="20"/>
          <w:lang w:val="af-ZA"/>
        </w:rPr>
        <w:t xml:space="preserve"> </w:t>
      </w:r>
      <w:r w:rsidRPr="00F566BF">
        <w:rPr>
          <w:rFonts w:ascii="GHEA Grapalat" w:hAnsi="GHEA Grapalat" w:cs="Sylfaen"/>
          <w:b/>
          <w:sz w:val="20"/>
        </w:rPr>
        <w:t>ԿԱՏԱՐԵԼՈՒ</w:t>
      </w:r>
      <w:r w:rsidRPr="00F566BF">
        <w:rPr>
          <w:rFonts w:ascii="GHEA Grapalat" w:hAnsi="GHEA Grapalat" w:cs="Arial"/>
          <w:b/>
          <w:sz w:val="20"/>
          <w:lang w:val="af-ZA"/>
        </w:rPr>
        <w:t xml:space="preserve"> </w:t>
      </w:r>
      <w:r w:rsidRPr="00F566BF">
        <w:rPr>
          <w:rFonts w:ascii="GHEA Grapalat" w:hAnsi="GHEA Grapalat" w:cs="Sylfaen"/>
          <w:b/>
          <w:sz w:val="20"/>
        </w:rPr>
        <w:t>ԿԱՐԳԸ</w:t>
      </w:r>
      <w:r w:rsidRPr="00F566BF">
        <w:rPr>
          <w:rFonts w:ascii="GHEA Grapalat" w:hAnsi="GHEA Grapalat" w:cs="Arial"/>
          <w:b/>
          <w:sz w:val="20"/>
          <w:lang w:val="af-ZA"/>
        </w:rPr>
        <w:t xml:space="preserve"> </w:t>
      </w:r>
    </w:p>
    <w:p w:rsidR="00096865" w:rsidRPr="00F566BF" w:rsidRDefault="00096865" w:rsidP="00EF3662">
      <w:pPr>
        <w:jc w:val="center"/>
        <w:rPr>
          <w:rFonts w:ascii="GHEA Grapalat" w:hAnsi="GHEA Grapalat"/>
          <w:b/>
          <w:sz w:val="20"/>
          <w:lang w:val="af-ZA"/>
        </w:rPr>
      </w:pPr>
    </w:p>
    <w:p w:rsidR="00096865" w:rsidRPr="00F566BF" w:rsidRDefault="00096865" w:rsidP="00EF3662">
      <w:pPr>
        <w:ind w:firstLine="567"/>
        <w:jc w:val="both"/>
        <w:rPr>
          <w:rFonts w:ascii="GHEA Grapalat" w:hAnsi="GHEA Grapalat"/>
          <w:sz w:val="20"/>
          <w:lang w:val="af-ZA"/>
        </w:rPr>
      </w:pPr>
      <w:r w:rsidRPr="00F566BF">
        <w:rPr>
          <w:rFonts w:ascii="GHEA Grapalat" w:hAnsi="GHEA Grapalat"/>
          <w:sz w:val="20"/>
          <w:lang w:val="af-ZA"/>
        </w:rPr>
        <w:lastRenderedPageBreak/>
        <w:t xml:space="preserve">3.1 </w:t>
      </w:r>
      <w:r w:rsidRPr="00F566BF">
        <w:rPr>
          <w:rFonts w:ascii="GHEA Grapalat" w:hAnsi="GHEA Grapalat" w:cs="Sylfaen"/>
          <w:sz w:val="20"/>
        </w:rPr>
        <w:t>Օրենքի</w:t>
      </w:r>
      <w:r w:rsidRPr="00F566BF">
        <w:rPr>
          <w:rFonts w:ascii="GHEA Grapalat" w:hAnsi="GHEA Grapalat" w:cs="Arial"/>
          <w:sz w:val="20"/>
          <w:lang w:val="af-ZA"/>
        </w:rPr>
        <w:t xml:space="preserve"> 2</w:t>
      </w:r>
      <w:r w:rsidR="00525BD2" w:rsidRPr="00F566BF">
        <w:rPr>
          <w:rFonts w:ascii="GHEA Grapalat" w:hAnsi="GHEA Grapalat" w:cs="Arial"/>
          <w:sz w:val="20"/>
          <w:lang w:val="af-ZA"/>
        </w:rPr>
        <w:t>9</w:t>
      </w:r>
      <w:r w:rsidRPr="00F566BF">
        <w:rPr>
          <w:rFonts w:ascii="GHEA Grapalat" w:hAnsi="GHEA Grapalat" w:cs="Arial"/>
          <w:sz w:val="20"/>
          <w:lang w:val="af-ZA"/>
        </w:rPr>
        <w:t>-</w:t>
      </w:r>
      <w:r w:rsidRPr="00F566BF">
        <w:rPr>
          <w:rFonts w:ascii="GHEA Grapalat" w:hAnsi="GHEA Grapalat" w:cs="Sylfaen"/>
          <w:sz w:val="20"/>
        </w:rPr>
        <w:t>րդ</w:t>
      </w:r>
      <w:r w:rsidRPr="00F566BF">
        <w:rPr>
          <w:rFonts w:ascii="GHEA Grapalat" w:hAnsi="GHEA Grapalat" w:cs="Arial"/>
          <w:sz w:val="20"/>
          <w:lang w:val="af-ZA"/>
        </w:rPr>
        <w:t xml:space="preserve"> </w:t>
      </w:r>
      <w:r w:rsidRPr="00F566BF">
        <w:rPr>
          <w:rFonts w:ascii="GHEA Grapalat" w:hAnsi="GHEA Grapalat" w:cs="Sylfaen"/>
          <w:sz w:val="20"/>
        </w:rPr>
        <w:t>հոդվածի</w:t>
      </w:r>
      <w:r w:rsidRPr="00F566BF">
        <w:rPr>
          <w:rFonts w:ascii="GHEA Grapalat" w:hAnsi="GHEA Grapalat" w:cs="Arial"/>
          <w:sz w:val="20"/>
          <w:lang w:val="af-ZA"/>
        </w:rPr>
        <w:t xml:space="preserve"> </w:t>
      </w:r>
      <w:r w:rsidRPr="00F566BF">
        <w:rPr>
          <w:rFonts w:ascii="GHEA Grapalat" w:hAnsi="GHEA Grapalat" w:cs="Sylfaen"/>
          <w:sz w:val="20"/>
        </w:rPr>
        <w:t>համաձայն</w:t>
      </w:r>
      <w:r w:rsidRPr="00F566BF">
        <w:rPr>
          <w:rFonts w:ascii="GHEA Grapalat" w:hAnsi="GHEA Grapalat" w:cs="Arial"/>
          <w:sz w:val="20"/>
          <w:lang w:val="af-ZA"/>
        </w:rPr>
        <w:t xml:space="preserve">` </w:t>
      </w:r>
      <w:r w:rsidR="00051B7F" w:rsidRPr="00F566BF">
        <w:rPr>
          <w:rFonts w:ascii="GHEA Grapalat" w:hAnsi="GHEA Grapalat" w:cs="Arial"/>
          <w:sz w:val="20"/>
        </w:rPr>
        <w:t>մ</w:t>
      </w:r>
      <w:r w:rsidRPr="00F566BF">
        <w:rPr>
          <w:rFonts w:ascii="GHEA Grapalat" w:hAnsi="GHEA Grapalat" w:cs="Sylfaen"/>
          <w:sz w:val="20"/>
        </w:rPr>
        <w:t>ասնակիցն</w:t>
      </w:r>
      <w:r w:rsidRPr="00F566BF">
        <w:rPr>
          <w:rFonts w:ascii="GHEA Grapalat" w:hAnsi="GHEA Grapalat" w:cs="Arial"/>
          <w:sz w:val="20"/>
          <w:lang w:val="af-ZA"/>
        </w:rPr>
        <w:t xml:space="preserve"> </w:t>
      </w:r>
      <w:r w:rsidRPr="00F566BF">
        <w:rPr>
          <w:rFonts w:ascii="GHEA Grapalat" w:hAnsi="GHEA Grapalat" w:cs="Sylfaen"/>
          <w:sz w:val="20"/>
        </w:rPr>
        <w:t>իրավունք</w:t>
      </w:r>
      <w:r w:rsidRPr="00F566BF">
        <w:rPr>
          <w:rFonts w:ascii="GHEA Grapalat" w:hAnsi="GHEA Grapalat" w:cs="Arial"/>
          <w:sz w:val="20"/>
          <w:lang w:val="af-ZA"/>
        </w:rPr>
        <w:t xml:space="preserve"> </w:t>
      </w:r>
      <w:r w:rsidRPr="00F566BF">
        <w:rPr>
          <w:rFonts w:ascii="GHEA Grapalat" w:hAnsi="GHEA Grapalat" w:cs="Sylfaen"/>
          <w:sz w:val="20"/>
        </w:rPr>
        <w:t>ունի</w:t>
      </w:r>
      <w:r w:rsidRPr="00F566BF">
        <w:rPr>
          <w:rFonts w:ascii="GHEA Grapalat" w:hAnsi="GHEA Grapalat" w:cs="Arial"/>
          <w:sz w:val="20"/>
          <w:lang w:val="af-ZA"/>
        </w:rPr>
        <w:t xml:space="preserve"> </w:t>
      </w:r>
      <w:r w:rsidR="00AE4008" w:rsidRPr="00F566BF">
        <w:rPr>
          <w:rFonts w:ascii="GHEA Grapalat" w:hAnsi="GHEA Grapalat" w:cs="Sylfaen"/>
          <w:sz w:val="20"/>
        </w:rPr>
        <w:t>պ</w:t>
      </w:r>
      <w:r w:rsidRPr="00F566BF">
        <w:rPr>
          <w:rFonts w:ascii="GHEA Grapalat" w:hAnsi="GHEA Grapalat" w:cs="Sylfaen"/>
          <w:sz w:val="20"/>
        </w:rPr>
        <w:t>ատվիրատուից</w:t>
      </w:r>
      <w:r w:rsidRPr="00F566BF">
        <w:rPr>
          <w:rFonts w:ascii="GHEA Grapalat" w:hAnsi="GHEA Grapalat" w:cs="Arial"/>
          <w:sz w:val="20"/>
          <w:lang w:val="af-ZA"/>
        </w:rPr>
        <w:t xml:space="preserve"> </w:t>
      </w:r>
      <w:r w:rsidRPr="00F566BF">
        <w:rPr>
          <w:rFonts w:ascii="GHEA Grapalat" w:hAnsi="GHEA Grapalat" w:cs="Sylfaen"/>
          <w:sz w:val="20"/>
        </w:rPr>
        <w:t>պահանջել</w:t>
      </w:r>
      <w:r w:rsidRPr="00F566BF">
        <w:rPr>
          <w:rFonts w:ascii="GHEA Grapalat" w:hAnsi="GHEA Grapalat" w:cs="Arial"/>
          <w:sz w:val="20"/>
          <w:lang w:val="af-ZA"/>
        </w:rPr>
        <w:t xml:space="preserve"> </w:t>
      </w:r>
      <w:r w:rsidRPr="00F566BF">
        <w:rPr>
          <w:rFonts w:ascii="GHEA Grapalat" w:hAnsi="GHEA Grapalat" w:cs="Sylfaen"/>
          <w:sz w:val="20"/>
        </w:rPr>
        <w:t>հրավերի</w:t>
      </w:r>
      <w:r w:rsidRPr="00F566BF">
        <w:rPr>
          <w:rFonts w:ascii="GHEA Grapalat" w:hAnsi="GHEA Grapalat" w:cs="Arial"/>
          <w:sz w:val="20"/>
          <w:lang w:val="af-ZA"/>
        </w:rPr>
        <w:t xml:space="preserve"> </w:t>
      </w:r>
      <w:r w:rsidRPr="00F566BF">
        <w:rPr>
          <w:rFonts w:ascii="GHEA Grapalat" w:hAnsi="GHEA Grapalat" w:cs="Sylfaen"/>
          <w:sz w:val="20"/>
        </w:rPr>
        <w:t>պարզաբանում</w:t>
      </w:r>
      <w:r w:rsidR="004D5671" w:rsidRPr="00F566BF">
        <w:rPr>
          <w:rFonts w:ascii="GHEA Grapalat" w:hAnsi="GHEA Grapalat" w:cs="Tahoma"/>
          <w:sz w:val="20"/>
        </w:rPr>
        <w:t>։</w:t>
      </w:r>
    </w:p>
    <w:p w:rsidR="00096865" w:rsidRPr="00F566BF" w:rsidRDefault="00096865" w:rsidP="00EF3662">
      <w:pPr>
        <w:autoSpaceDE w:val="0"/>
        <w:autoSpaceDN w:val="0"/>
        <w:adjustRightInd w:val="0"/>
        <w:ind w:firstLine="567"/>
        <w:jc w:val="both"/>
        <w:rPr>
          <w:rFonts w:ascii="GHEA Grapalat" w:hAnsi="GHEA Grapalat"/>
          <w:sz w:val="20"/>
          <w:lang w:val="af-ZA"/>
        </w:rPr>
      </w:pPr>
      <w:r w:rsidRPr="00F566BF">
        <w:rPr>
          <w:rFonts w:ascii="GHEA Grapalat" w:hAnsi="GHEA Grapalat" w:cs="Sylfaen"/>
          <w:sz w:val="20"/>
        </w:rPr>
        <w:t>Մասնակիցն</w:t>
      </w:r>
      <w:r w:rsidRPr="00F566BF">
        <w:rPr>
          <w:rFonts w:ascii="GHEA Grapalat" w:hAnsi="GHEA Grapalat" w:cs="Arial"/>
          <w:sz w:val="20"/>
          <w:lang w:val="af-ZA"/>
        </w:rPr>
        <w:t xml:space="preserve"> </w:t>
      </w:r>
      <w:r w:rsidRPr="00F566BF">
        <w:rPr>
          <w:rFonts w:ascii="GHEA Grapalat" w:hAnsi="GHEA Grapalat" w:cs="Sylfaen"/>
          <w:sz w:val="20"/>
        </w:rPr>
        <w:t>իրավունք</w:t>
      </w:r>
      <w:r w:rsidRPr="00F566BF">
        <w:rPr>
          <w:rFonts w:ascii="GHEA Grapalat" w:hAnsi="GHEA Grapalat" w:cs="Arial"/>
          <w:sz w:val="20"/>
          <w:lang w:val="af-ZA"/>
        </w:rPr>
        <w:t xml:space="preserve"> </w:t>
      </w:r>
      <w:r w:rsidRPr="00F566BF">
        <w:rPr>
          <w:rFonts w:ascii="GHEA Grapalat" w:hAnsi="GHEA Grapalat" w:cs="Sylfaen"/>
          <w:sz w:val="20"/>
        </w:rPr>
        <w:t>ունի</w:t>
      </w:r>
      <w:r w:rsidRPr="00F566BF">
        <w:rPr>
          <w:rFonts w:ascii="GHEA Grapalat" w:hAnsi="GHEA Grapalat" w:cs="Arial"/>
          <w:sz w:val="20"/>
          <w:lang w:val="af-ZA"/>
        </w:rPr>
        <w:t xml:space="preserve"> </w:t>
      </w:r>
      <w:r w:rsidRPr="00F566BF">
        <w:rPr>
          <w:rFonts w:ascii="GHEA Grapalat" w:hAnsi="GHEA Grapalat" w:cs="Sylfaen"/>
          <w:sz w:val="20"/>
        </w:rPr>
        <w:t>հայտերի</w:t>
      </w:r>
      <w:r w:rsidRPr="00F566BF">
        <w:rPr>
          <w:rFonts w:ascii="GHEA Grapalat" w:hAnsi="GHEA Grapalat" w:cs="Arial"/>
          <w:sz w:val="20"/>
          <w:lang w:val="af-ZA"/>
        </w:rPr>
        <w:t xml:space="preserve"> </w:t>
      </w:r>
      <w:r w:rsidRPr="00F566BF">
        <w:rPr>
          <w:rFonts w:ascii="GHEA Grapalat" w:hAnsi="GHEA Grapalat" w:cs="Sylfaen"/>
          <w:sz w:val="20"/>
        </w:rPr>
        <w:t>ներկայացման</w:t>
      </w:r>
      <w:r w:rsidRPr="00F566BF">
        <w:rPr>
          <w:rFonts w:ascii="GHEA Grapalat" w:hAnsi="GHEA Grapalat" w:cs="Arial"/>
          <w:sz w:val="20"/>
          <w:lang w:val="af-ZA"/>
        </w:rPr>
        <w:t xml:space="preserve"> </w:t>
      </w:r>
      <w:r w:rsidRPr="00F566BF">
        <w:rPr>
          <w:rFonts w:ascii="GHEA Grapalat" w:hAnsi="GHEA Grapalat" w:cs="Sylfaen"/>
          <w:sz w:val="20"/>
        </w:rPr>
        <w:t>վերջնաժամկետը</w:t>
      </w:r>
      <w:r w:rsidRPr="00F566BF">
        <w:rPr>
          <w:rFonts w:ascii="GHEA Grapalat" w:hAnsi="GHEA Grapalat" w:cs="Arial"/>
          <w:sz w:val="20"/>
          <w:lang w:val="af-ZA"/>
        </w:rPr>
        <w:t xml:space="preserve"> </w:t>
      </w:r>
      <w:r w:rsidRPr="00F566BF">
        <w:rPr>
          <w:rFonts w:ascii="GHEA Grapalat" w:hAnsi="GHEA Grapalat" w:cs="Sylfaen"/>
          <w:sz w:val="20"/>
        </w:rPr>
        <w:t>լրանալուց</w:t>
      </w:r>
      <w:r w:rsidRPr="00F566BF">
        <w:rPr>
          <w:rFonts w:ascii="GHEA Grapalat" w:hAnsi="GHEA Grapalat" w:cs="Arial"/>
          <w:sz w:val="20"/>
          <w:lang w:val="af-ZA"/>
        </w:rPr>
        <w:t xml:space="preserve"> </w:t>
      </w:r>
      <w:r w:rsidRPr="00F566BF">
        <w:rPr>
          <w:rFonts w:ascii="GHEA Grapalat" w:hAnsi="GHEA Grapalat" w:cs="Sylfaen"/>
          <w:sz w:val="20"/>
        </w:rPr>
        <w:t>առնվազն</w:t>
      </w:r>
      <w:r w:rsidRPr="00F566BF">
        <w:rPr>
          <w:rFonts w:ascii="GHEA Grapalat" w:hAnsi="GHEA Grapalat" w:cs="Arial"/>
          <w:sz w:val="20"/>
          <w:lang w:val="af-ZA"/>
        </w:rPr>
        <w:t xml:space="preserve"> </w:t>
      </w:r>
      <w:r w:rsidRPr="00F566BF">
        <w:rPr>
          <w:rFonts w:ascii="GHEA Grapalat" w:hAnsi="GHEA Grapalat" w:cs="Sylfaen"/>
          <w:sz w:val="20"/>
        </w:rPr>
        <w:t>հինգ</w:t>
      </w:r>
      <w:r w:rsidRPr="00F566BF">
        <w:rPr>
          <w:rFonts w:ascii="GHEA Grapalat" w:hAnsi="GHEA Grapalat" w:cs="Arial"/>
          <w:sz w:val="20"/>
          <w:lang w:val="af-ZA"/>
        </w:rPr>
        <w:t xml:space="preserve"> </w:t>
      </w:r>
      <w:r w:rsidRPr="00F566BF">
        <w:rPr>
          <w:rFonts w:ascii="GHEA Grapalat" w:hAnsi="GHEA Grapalat" w:cs="Sylfaen"/>
          <w:sz w:val="20"/>
        </w:rPr>
        <w:t>օրացուցային</w:t>
      </w:r>
      <w:r w:rsidRPr="00F566BF">
        <w:rPr>
          <w:rFonts w:ascii="GHEA Grapalat" w:hAnsi="GHEA Grapalat" w:cs="Arial"/>
          <w:sz w:val="20"/>
          <w:lang w:val="af-ZA"/>
        </w:rPr>
        <w:t xml:space="preserve"> </w:t>
      </w:r>
      <w:r w:rsidRPr="00F566BF">
        <w:rPr>
          <w:rFonts w:ascii="GHEA Grapalat" w:hAnsi="GHEA Grapalat" w:cs="Sylfaen"/>
          <w:sz w:val="20"/>
        </w:rPr>
        <w:t>օր</w:t>
      </w:r>
      <w:r w:rsidR="002B5F87" w:rsidRPr="00F566BF">
        <w:rPr>
          <w:rFonts w:ascii="GHEA Grapalat" w:hAnsi="GHEA Grapalat" w:cs="Sylfaen"/>
          <w:sz w:val="20"/>
          <w:lang w:val="af-ZA"/>
        </w:rPr>
        <w:t xml:space="preserve"> </w:t>
      </w:r>
      <w:r w:rsidRPr="00F566BF">
        <w:rPr>
          <w:rFonts w:ascii="GHEA Grapalat" w:hAnsi="GHEA Grapalat" w:cs="Sylfaen"/>
          <w:sz w:val="20"/>
        </w:rPr>
        <w:t>առաջ</w:t>
      </w:r>
      <w:r w:rsidRPr="00F566BF">
        <w:rPr>
          <w:rFonts w:ascii="GHEA Grapalat" w:hAnsi="GHEA Grapalat" w:cs="Arial"/>
          <w:sz w:val="20"/>
          <w:lang w:val="af-ZA"/>
        </w:rPr>
        <w:t xml:space="preserve"> </w:t>
      </w:r>
      <w:r w:rsidR="00965B76" w:rsidRPr="00F566BF">
        <w:rPr>
          <w:rFonts w:ascii="GHEA Grapalat" w:hAnsi="GHEA Grapalat" w:cs="Arial"/>
          <w:sz w:val="20"/>
        </w:rPr>
        <w:t>համակարգի</w:t>
      </w:r>
      <w:r w:rsidR="00965B76" w:rsidRPr="00F566BF">
        <w:rPr>
          <w:rFonts w:ascii="GHEA Grapalat" w:hAnsi="GHEA Grapalat" w:cs="Arial"/>
          <w:sz w:val="20"/>
          <w:lang w:val="af-ZA"/>
        </w:rPr>
        <w:t xml:space="preserve"> </w:t>
      </w:r>
      <w:r w:rsidR="00965B76" w:rsidRPr="00F566BF">
        <w:rPr>
          <w:rFonts w:ascii="GHEA Grapalat" w:hAnsi="GHEA Grapalat" w:cs="Arial"/>
          <w:sz w:val="20"/>
        </w:rPr>
        <w:t>միջոցով</w:t>
      </w:r>
      <w:r w:rsidR="00965B76" w:rsidRPr="00F566BF">
        <w:rPr>
          <w:rFonts w:ascii="GHEA Grapalat" w:hAnsi="GHEA Grapalat" w:cs="Arial"/>
          <w:sz w:val="20"/>
          <w:lang w:val="af-ZA"/>
        </w:rPr>
        <w:t xml:space="preserve"> </w:t>
      </w:r>
      <w:r w:rsidR="000946A3" w:rsidRPr="00F566BF">
        <w:rPr>
          <w:rFonts w:ascii="GHEA Grapalat" w:hAnsi="GHEA Grapalat" w:cs="Sylfaen"/>
          <w:sz w:val="20"/>
        </w:rPr>
        <w:t>հանձնաժողովից</w:t>
      </w:r>
      <w:r w:rsidR="000946A3" w:rsidRPr="00F566BF">
        <w:rPr>
          <w:rFonts w:ascii="GHEA Grapalat" w:hAnsi="GHEA Grapalat" w:cs="Sylfaen"/>
          <w:sz w:val="20"/>
          <w:lang w:val="af-ZA"/>
        </w:rPr>
        <w:t xml:space="preserve"> </w:t>
      </w:r>
      <w:r w:rsidRPr="00F566BF">
        <w:rPr>
          <w:rFonts w:ascii="GHEA Grapalat" w:hAnsi="GHEA Grapalat" w:cs="Sylfaen"/>
          <w:sz w:val="20"/>
        </w:rPr>
        <w:t>պահանջելու</w:t>
      </w:r>
      <w:r w:rsidRPr="00F566BF">
        <w:rPr>
          <w:rFonts w:ascii="GHEA Grapalat" w:hAnsi="GHEA Grapalat" w:cs="Arial"/>
          <w:sz w:val="20"/>
          <w:lang w:val="af-ZA"/>
        </w:rPr>
        <w:t xml:space="preserve"> </w:t>
      </w:r>
      <w:r w:rsidRPr="00F566BF">
        <w:rPr>
          <w:rFonts w:ascii="GHEA Grapalat" w:hAnsi="GHEA Grapalat" w:cs="Sylfaen"/>
          <w:sz w:val="20"/>
        </w:rPr>
        <w:t>հրավերի</w:t>
      </w:r>
      <w:r w:rsidRPr="00F566BF">
        <w:rPr>
          <w:rFonts w:ascii="GHEA Grapalat" w:hAnsi="GHEA Grapalat" w:cs="Arial"/>
          <w:sz w:val="20"/>
          <w:lang w:val="af-ZA"/>
        </w:rPr>
        <w:t xml:space="preserve"> </w:t>
      </w:r>
      <w:r w:rsidRPr="00F566BF">
        <w:rPr>
          <w:rFonts w:ascii="GHEA Grapalat" w:hAnsi="GHEA Grapalat" w:cs="Sylfaen"/>
          <w:sz w:val="20"/>
        </w:rPr>
        <w:t>պարզաբանում</w:t>
      </w:r>
      <w:r w:rsidR="004D5671" w:rsidRPr="00F566BF">
        <w:rPr>
          <w:rFonts w:ascii="GHEA Grapalat" w:hAnsi="GHEA Grapalat" w:cs="Tahoma"/>
          <w:sz w:val="20"/>
        </w:rPr>
        <w:t>։</w:t>
      </w:r>
      <w:r w:rsidRPr="00F566BF">
        <w:rPr>
          <w:rFonts w:ascii="GHEA Grapalat" w:hAnsi="GHEA Grapalat"/>
          <w:sz w:val="20"/>
          <w:lang w:val="af-ZA"/>
        </w:rPr>
        <w:t xml:space="preserve"> </w:t>
      </w:r>
      <w:r w:rsidR="000946A3" w:rsidRPr="00F566BF">
        <w:rPr>
          <w:rFonts w:ascii="GHEA Grapalat" w:hAnsi="GHEA Grapalat"/>
          <w:sz w:val="20"/>
        </w:rPr>
        <w:t>Հանձնաժողովը</w:t>
      </w:r>
      <w:r w:rsidR="000946A3" w:rsidRPr="00F566BF">
        <w:rPr>
          <w:rFonts w:ascii="GHEA Grapalat" w:hAnsi="GHEA Grapalat"/>
          <w:sz w:val="20"/>
          <w:lang w:val="af-ZA"/>
        </w:rPr>
        <w:t xml:space="preserve"> </w:t>
      </w:r>
      <w:r w:rsidR="000946A3" w:rsidRPr="00F566BF">
        <w:rPr>
          <w:rFonts w:ascii="GHEA Grapalat" w:hAnsi="GHEA Grapalat" w:cs="Sylfaen"/>
          <w:sz w:val="20"/>
        </w:rPr>
        <w:t>հարցումը</w:t>
      </w:r>
      <w:r w:rsidR="000946A3" w:rsidRPr="00F566BF">
        <w:rPr>
          <w:rFonts w:ascii="GHEA Grapalat" w:hAnsi="GHEA Grapalat" w:cs="Arial"/>
          <w:sz w:val="20"/>
          <w:lang w:val="af-ZA"/>
        </w:rPr>
        <w:t xml:space="preserve"> </w:t>
      </w:r>
      <w:r w:rsidRPr="00F566BF">
        <w:rPr>
          <w:rFonts w:ascii="GHEA Grapalat" w:hAnsi="GHEA Grapalat" w:cs="Sylfaen"/>
          <w:sz w:val="20"/>
        </w:rPr>
        <w:t>կատարած</w:t>
      </w:r>
      <w:r w:rsidRPr="00F566BF">
        <w:rPr>
          <w:rFonts w:ascii="GHEA Grapalat" w:hAnsi="GHEA Grapalat" w:cs="Arial"/>
          <w:sz w:val="20"/>
          <w:lang w:val="af-ZA"/>
        </w:rPr>
        <w:t xml:space="preserve"> </w:t>
      </w:r>
      <w:r w:rsidR="000946A3" w:rsidRPr="00F566BF">
        <w:rPr>
          <w:rFonts w:ascii="GHEA Grapalat" w:hAnsi="GHEA Grapalat" w:cs="Arial"/>
          <w:sz w:val="20"/>
        </w:rPr>
        <w:t>մ</w:t>
      </w:r>
      <w:r w:rsidR="000946A3" w:rsidRPr="00F566BF">
        <w:rPr>
          <w:rFonts w:ascii="GHEA Grapalat" w:hAnsi="GHEA Grapalat" w:cs="Sylfaen"/>
          <w:sz w:val="20"/>
        </w:rPr>
        <w:t>ասնակցին</w:t>
      </w:r>
      <w:r w:rsidR="000946A3" w:rsidRPr="00F566BF">
        <w:rPr>
          <w:rFonts w:ascii="GHEA Grapalat" w:hAnsi="GHEA Grapalat" w:cs="Arial"/>
          <w:sz w:val="20"/>
          <w:lang w:val="af-ZA"/>
        </w:rPr>
        <w:t xml:space="preserve"> </w:t>
      </w:r>
      <w:r w:rsidRPr="00F566BF">
        <w:rPr>
          <w:rFonts w:ascii="GHEA Grapalat" w:hAnsi="GHEA Grapalat" w:cs="Sylfaen"/>
          <w:sz w:val="20"/>
        </w:rPr>
        <w:t>պարզաբանումը</w:t>
      </w:r>
      <w:r w:rsidRPr="00F566BF">
        <w:rPr>
          <w:rFonts w:ascii="GHEA Grapalat" w:hAnsi="GHEA Grapalat" w:cs="Arial"/>
          <w:sz w:val="20"/>
          <w:lang w:val="af-ZA"/>
        </w:rPr>
        <w:t xml:space="preserve"> </w:t>
      </w:r>
      <w:r w:rsidRPr="00F566BF">
        <w:rPr>
          <w:rFonts w:ascii="GHEA Grapalat" w:hAnsi="GHEA Grapalat" w:cs="Sylfaen"/>
          <w:sz w:val="20"/>
        </w:rPr>
        <w:t>տրամադրում</w:t>
      </w:r>
      <w:r w:rsidRPr="00F566BF">
        <w:rPr>
          <w:rFonts w:ascii="GHEA Grapalat" w:hAnsi="GHEA Grapalat" w:cs="Arial"/>
          <w:sz w:val="20"/>
          <w:lang w:val="af-ZA"/>
        </w:rPr>
        <w:t xml:space="preserve"> </w:t>
      </w:r>
      <w:r w:rsidRPr="00F566BF">
        <w:rPr>
          <w:rFonts w:ascii="GHEA Grapalat" w:hAnsi="GHEA Grapalat" w:cs="Sylfaen"/>
          <w:sz w:val="20"/>
        </w:rPr>
        <w:t>է</w:t>
      </w:r>
      <w:r w:rsidR="00A93710" w:rsidRPr="00F566BF">
        <w:rPr>
          <w:rFonts w:ascii="GHEA Grapalat" w:hAnsi="GHEA Grapalat" w:cs="Sylfaen"/>
          <w:sz w:val="20"/>
          <w:lang w:val="af-ZA"/>
        </w:rPr>
        <w:t xml:space="preserve"> </w:t>
      </w:r>
      <w:r w:rsidR="00926875" w:rsidRPr="00F566BF">
        <w:rPr>
          <w:rFonts w:ascii="GHEA Grapalat" w:hAnsi="GHEA Grapalat" w:cs="Sylfaen"/>
          <w:sz w:val="20"/>
        </w:rPr>
        <w:t>համակարգի</w:t>
      </w:r>
      <w:r w:rsidR="00926875" w:rsidRPr="00F566BF">
        <w:rPr>
          <w:rFonts w:ascii="GHEA Grapalat" w:hAnsi="GHEA Grapalat" w:cs="Sylfaen"/>
          <w:sz w:val="20"/>
          <w:lang w:val="af-ZA"/>
        </w:rPr>
        <w:t xml:space="preserve"> </w:t>
      </w:r>
      <w:r w:rsidR="00926875" w:rsidRPr="00F566BF">
        <w:rPr>
          <w:rFonts w:ascii="GHEA Grapalat" w:hAnsi="GHEA Grapalat" w:cs="Sylfaen"/>
          <w:sz w:val="20"/>
        </w:rPr>
        <w:t>միջոցով</w:t>
      </w:r>
      <w:r w:rsidR="00926875" w:rsidRPr="00F566BF">
        <w:rPr>
          <w:rFonts w:ascii="GHEA Grapalat" w:hAnsi="GHEA Grapalat" w:cs="Sylfaen"/>
          <w:sz w:val="20"/>
          <w:lang w:val="af-ZA"/>
        </w:rPr>
        <w:t xml:space="preserve">` </w:t>
      </w:r>
      <w:r w:rsidRPr="00F566BF">
        <w:rPr>
          <w:rFonts w:ascii="GHEA Grapalat" w:hAnsi="GHEA Grapalat" w:cs="Sylfaen"/>
          <w:sz w:val="20"/>
        </w:rPr>
        <w:t>հարցում</w:t>
      </w:r>
      <w:r w:rsidR="000946A3" w:rsidRPr="00F566BF">
        <w:rPr>
          <w:rFonts w:ascii="GHEA Grapalat" w:hAnsi="GHEA Grapalat" w:cs="Sylfaen"/>
          <w:sz w:val="20"/>
        </w:rPr>
        <w:t>ը</w:t>
      </w:r>
      <w:r w:rsidRPr="00F566BF">
        <w:rPr>
          <w:rFonts w:ascii="GHEA Grapalat" w:hAnsi="GHEA Grapalat" w:cs="Arial"/>
          <w:sz w:val="20"/>
          <w:lang w:val="af-ZA"/>
        </w:rPr>
        <w:t xml:space="preserve"> </w:t>
      </w:r>
      <w:r w:rsidRPr="00F566BF">
        <w:rPr>
          <w:rFonts w:ascii="GHEA Grapalat" w:hAnsi="GHEA Grapalat" w:cs="Sylfaen"/>
          <w:sz w:val="20"/>
        </w:rPr>
        <w:t>ստանալու</w:t>
      </w:r>
      <w:r w:rsidRPr="00F566BF">
        <w:rPr>
          <w:rFonts w:ascii="GHEA Grapalat" w:hAnsi="GHEA Grapalat" w:cs="Arial"/>
          <w:sz w:val="20"/>
          <w:lang w:val="af-ZA"/>
        </w:rPr>
        <w:t xml:space="preserve"> </w:t>
      </w:r>
      <w:r w:rsidRPr="00F566BF">
        <w:rPr>
          <w:rFonts w:ascii="GHEA Grapalat" w:hAnsi="GHEA Grapalat" w:cs="Sylfaen"/>
          <w:sz w:val="20"/>
        </w:rPr>
        <w:t>օրվան</w:t>
      </w:r>
      <w:r w:rsidRPr="00F566BF">
        <w:rPr>
          <w:rFonts w:ascii="GHEA Grapalat" w:hAnsi="GHEA Grapalat" w:cs="Arial"/>
          <w:sz w:val="20"/>
          <w:lang w:val="af-ZA"/>
        </w:rPr>
        <w:t xml:space="preserve"> </w:t>
      </w:r>
      <w:r w:rsidRPr="00F566BF">
        <w:rPr>
          <w:rFonts w:ascii="GHEA Grapalat" w:hAnsi="GHEA Grapalat" w:cs="Sylfaen"/>
          <w:sz w:val="20"/>
        </w:rPr>
        <w:t>հաջորդող</w:t>
      </w:r>
      <w:r w:rsidRPr="00F566BF">
        <w:rPr>
          <w:rFonts w:ascii="GHEA Grapalat" w:hAnsi="GHEA Grapalat" w:cs="Arial"/>
          <w:sz w:val="20"/>
          <w:lang w:val="af-ZA"/>
        </w:rPr>
        <w:t xml:space="preserve"> </w:t>
      </w:r>
      <w:r w:rsidRPr="00F566BF">
        <w:rPr>
          <w:rFonts w:ascii="GHEA Grapalat" w:hAnsi="GHEA Grapalat" w:cs="Sylfaen"/>
          <w:sz w:val="20"/>
        </w:rPr>
        <w:t>եր</w:t>
      </w:r>
      <w:r w:rsidR="00A93710" w:rsidRPr="00F566BF">
        <w:rPr>
          <w:rFonts w:ascii="GHEA Grapalat" w:hAnsi="GHEA Grapalat" w:cs="Sylfaen"/>
          <w:sz w:val="20"/>
        </w:rPr>
        <w:t>կու</w:t>
      </w:r>
      <w:r w:rsidRPr="00F566BF">
        <w:rPr>
          <w:rFonts w:ascii="GHEA Grapalat" w:hAnsi="GHEA Grapalat" w:cs="Arial"/>
          <w:sz w:val="20"/>
          <w:lang w:val="af-ZA"/>
        </w:rPr>
        <w:t xml:space="preserve"> </w:t>
      </w:r>
      <w:r w:rsidRPr="00F566BF">
        <w:rPr>
          <w:rFonts w:ascii="GHEA Grapalat" w:hAnsi="GHEA Grapalat" w:cs="Sylfaen"/>
          <w:sz w:val="20"/>
        </w:rPr>
        <w:t>օրացուցային</w:t>
      </w:r>
      <w:r w:rsidRPr="00F566BF">
        <w:rPr>
          <w:rFonts w:ascii="GHEA Grapalat" w:hAnsi="GHEA Grapalat" w:cs="Arial"/>
          <w:sz w:val="20"/>
          <w:lang w:val="af-ZA"/>
        </w:rPr>
        <w:t xml:space="preserve"> </w:t>
      </w:r>
      <w:r w:rsidRPr="00F566BF">
        <w:rPr>
          <w:rFonts w:ascii="GHEA Grapalat" w:hAnsi="GHEA Grapalat" w:cs="Sylfaen"/>
          <w:sz w:val="20"/>
        </w:rPr>
        <w:t>օրվա</w:t>
      </w:r>
      <w:r w:rsidRPr="00F566BF">
        <w:rPr>
          <w:rFonts w:ascii="GHEA Grapalat" w:hAnsi="GHEA Grapalat" w:cs="Arial"/>
          <w:sz w:val="20"/>
          <w:lang w:val="af-ZA"/>
        </w:rPr>
        <w:t xml:space="preserve"> </w:t>
      </w:r>
      <w:r w:rsidRPr="00F566BF">
        <w:rPr>
          <w:rFonts w:ascii="GHEA Grapalat" w:hAnsi="GHEA Grapalat" w:cs="Sylfaen"/>
          <w:sz w:val="20"/>
        </w:rPr>
        <w:t>ընթացքում</w:t>
      </w:r>
      <w:r w:rsidR="004D5671" w:rsidRPr="00F566BF">
        <w:rPr>
          <w:rFonts w:ascii="GHEA Grapalat" w:hAnsi="GHEA Grapalat" w:cs="Tahoma"/>
          <w:sz w:val="20"/>
        </w:rPr>
        <w:t>։</w:t>
      </w:r>
      <w:r w:rsidR="004611BA">
        <w:rPr>
          <w:rFonts w:ascii="GHEA Grapalat" w:hAnsi="GHEA Grapalat" w:cs="Tahoma"/>
          <w:sz w:val="20"/>
          <w:vertAlign w:val="superscript"/>
        </w:rPr>
        <w:t>5</w:t>
      </w:r>
      <w:r w:rsidR="00781688" w:rsidRPr="00F566BF">
        <w:rPr>
          <w:rFonts w:ascii="GHEA Grapalat" w:hAnsi="GHEA Grapalat" w:cs="Tahoma"/>
          <w:sz w:val="20"/>
          <w:lang w:val="af-ZA"/>
        </w:rPr>
        <w:t xml:space="preserve"> </w:t>
      </w:r>
      <w:r w:rsidRPr="00F566BF">
        <w:rPr>
          <w:rFonts w:ascii="GHEA Grapalat" w:hAnsi="GHEA Grapalat"/>
          <w:sz w:val="20"/>
          <w:lang w:val="af-ZA"/>
        </w:rPr>
        <w:t xml:space="preserve"> </w:t>
      </w:r>
    </w:p>
    <w:p w:rsidR="00096865" w:rsidRPr="00F566BF" w:rsidRDefault="00096865" w:rsidP="00EF3662">
      <w:pPr>
        <w:ind w:firstLine="567"/>
        <w:jc w:val="both"/>
        <w:rPr>
          <w:rFonts w:ascii="GHEA Grapalat" w:hAnsi="GHEA Grapalat"/>
          <w:sz w:val="20"/>
          <w:szCs w:val="20"/>
          <w:lang w:val="af-ZA"/>
        </w:rPr>
      </w:pPr>
      <w:r w:rsidRPr="00F566BF">
        <w:rPr>
          <w:rFonts w:ascii="GHEA Grapalat" w:hAnsi="GHEA Grapalat"/>
          <w:sz w:val="20"/>
          <w:lang w:val="af-ZA"/>
        </w:rPr>
        <w:t xml:space="preserve">3.2 </w:t>
      </w:r>
      <w:r w:rsidRPr="00F566BF">
        <w:rPr>
          <w:rFonts w:ascii="GHEA Grapalat" w:hAnsi="GHEA Grapalat" w:cs="Sylfaen"/>
          <w:sz w:val="20"/>
        </w:rPr>
        <w:t>Հարցման</w:t>
      </w:r>
      <w:r w:rsidRPr="00F566BF">
        <w:rPr>
          <w:rFonts w:ascii="GHEA Grapalat" w:hAnsi="GHEA Grapalat" w:cs="Arial"/>
          <w:sz w:val="20"/>
          <w:lang w:val="af-ZA"/>
        </w:rPr>
        <w:t xml:space="preserve"> </w:t>
      </w:r>
      <w:r w:rsidRPr="00F566BF">
        <w:rPr>
          <w:rFonts w:ascii="GHEA Grapalat" w:hAnsi="GHEA Grapalat" w:cs="Sylfaen"/>
          <w:sz w:val="20"/>
        </w:rPr>
        <w:t>և</w:t>
      </w:r>
      <w:r w:rsidRPr="00F566BF">
        <w:rPr>
          <w:rFonts w:ascii="GHEA Grapalat" w:hAnsi="GHEA Grapalat" w:cs="Arial"/>
          <w:sz w:val="20"/>
          <w:lang w:val="af-ZA"/>
        </w:rPr>
        <w:t xml:space="preserve"> </w:t>
      </w:r>
      <w:r w:rsidRPr="00F566BF">
        <w:rPr>
          <w:rFonts w:ascii="GHEA Grapalat" w:hAnsi="GHEA Grapalat" w:cs="Sylfaen"/>
          <w:sz w:val="20"/>
        </w:rPr>
        <w:t>պարզաբանումների</w:t>
      </w:r>
      <w:r w:rsidRPr="00F566BF">
        <w:rPr>
          <w:rFonts w:ascii="GHEA Grapalat" w:hAnsi="GHEA Grapalat" w:cs="Arial"/>
          <w:sz w:val="20"/>
          <w:lang w:val="af-ZA"/>
        </w:rPr>
        <w:t xml:space="preserve"> </w:t>
      </w:r>
      <w:r w:rsidRPr="00F566BF">
        <w:rPr>
          <w:rFonts w:ascii="GHEA Grapalat" w:hAnsi="GHEA Grapalat" w:cs="Sylfaen"/>
          <w:sz w:val="20"/>
        </w:rPr>
        <w:t>բովանդակության</w:t>
      </w:r>
      <w:r w:rsidRPr="00F566BF">
        <w:rPr>
          <w:rFonts w:ascii="GHEA Grapalat" w:hAnsi="GHEA Grapalat" w:cs="Arial"/>
          <w:sz w:val="20"/>
          <w:lang w:val="af-ZA"/>
        </w:rPr>
        <w:t xml:space="preserve"> </w:t>
      </w:r>
      <w:r w:rsidRPr="00F566BF">
        <w:rPr>
          <w:rFonts w:ascii="GHEA Grapalat" w:hAnsi="GHEA Grapalat" w:cs="Sylfaen"/>
          <w:sz w:val="20"/>
        </w:rPr>
        <w:t>մասին</w:t>
      </w:r>
      <w:r w:rsidRPr="00F566BF">
        <w:rPr>
          <w:rFonts w:ascii="GHEA Grapalat" w:hAnsi="GHEA Grapalat" w:cs="Arial"/>
          <w:sz w:val="20"/>
          <w:lang w:val="af-ZA"/>
        </w:rPr>
        <w:t xml:space="preserve"> </w:t>
      </w:r>
      <w:r w:rsidRPr="00F566BF">
        <w:rPr>
          <w:rFonts w:ascii="GHEA Grapalat" w:hAnsi="GHEA Grapalat" w:cs="Sylfaen"/>
          <w:sz w:val="20"/>
        </w:rPr>
        <w:t>հայտարարությունը</w:t>
      </w:r>
      <w:r w:rsidRPr="00F566BF">
        <w:rPr>
          <w:rFonts w:ascii="GHEA Grapalat" w:hAnsi="GHEA Grapalat" w:cs="Arial"/>
          <w:sz w:val="20"/>
          <w:lang w:val="af-ZA"/>
        </w:rPr>
        <w:t xml:space="preserve"> </w:t>
      </w:r>
      <w:r w:rsidR="00781688" w:rsidRPr="00F566BF">
        <w:rPr>
          <w:rFonts w:ascii="GHEA Grapalat" w:hAnsi="GHEA Grapalat" w:cs="Arial"/>
          <w:sz w:val="20"/>
        </w:rPr>
        <w:t>պարզաբանումը</w:t>
      </w:r>
      <w:r w:rsidR="00781688" w:rsidRPr="00F566BF">
        <w:rPr>
          <w:rFonts w:ascii="GHEA Grapalat" w:hAnsi="GHEA Grapalat" w:cs="Arial"/>
          <w:sz w:val="20"/>
          <w:lang w:val="af-ZA"/>
        </w:rPr>
        <w:t xml:space="preserve"> </w:t>
      </w:r>
      <w:r w:rsidR="00781688" w:rsidRPr="00F566BF">
        <w:rPr>
          <w:rFonts w:ascii="GHEA Grapalat" w:hAnsi="GHEA Grapalat" w:cs="Arial"/>
          <w:sz w:val="20"/>
        </w:rPr>
        <w:t>տրամադրելու</w:t>
      </w:r>
      <w:r w:rsidR="00781688" w:rsidRPr="00F566BF">
        <w:rPr>
          <w:rFonts w:ascii="GHEA Grapalat" w:hAnsi="GHEA Grapalat" w:cs="Arial"/>
          <w:sz w:val="20"/>
          <w:lang w:val="af-ZA"/>
        </w:rPr>
        <w:t xml:space="preserve"> </w:t>
      </w:r>
      <w:r w:rsidR="00781688" w:rsidRPr="00F566BF">
        <w:rPr>
          <w:rFonts w:ascii="GHEA Grapalat" w:hAnsi="GHEA Grapalat" w:cs="Arial"/>
          <w:sz w:val="20"/>
        </w:rPr>
        <w:t>օրը</w:t>
      </w:r>
      <w:r w:rsidR="00781688" w:rsidRPr="00F566BF">
        <w:rPr>
          <w:rFonts w:ascii="GHEA Grapalat" w:hAnsi="GHEA Grapalat" w:cs="Arial"/>
          <w:sz w:val="20"/>
          <w:lang w:val="af-ZA"/>
        </w:rPr>
        <w:t xml:space="preserve"> </w:t>
      </w:r>
      <w:r w:rsidRPr="00F566BF">
        <w:rPr>
          <w:rFonts w:ascii="GHEA Grapalat" w:hAnsi="GHEA Grapalat" w:cs="Sylfaen"/>
          <w:sz w:val="20"/>
        </w:rPr>
        <w:t>հրապարակվում</w:t>
      </w:r>
      <w:r w:rsidRPr="00F566BF">
        <w:rPr>
          <w:rFonts w:ascii="GHEA Grapalat" w:hAnsi="GHEA Grapalat" w:cs="Arial"/>
          <w:sz w:val="20"/>
          <w:lang w:val="af-ZA"/>
        </w:rPr>
        <w:t xml:space="preserve"> </w:t>
      </w:r>
      <w:r w:rsidRPr="00F566BF">
        <w:rPr>
          <w:rFonts w:ascii="GHEA Grapalat" w:hAnsi="GHEA Grapalat" w:cs="Sylfaen"/>
          <w:sz w:val="20"/>
        </w:rPr>
        <w:t>է</w:t>
      </w:r>
      <w:r w:rsidRPr="00F566BF">
        <w:rPr>
          <w:rFonts w:ascii="GHEA Grapalat" w:hAnsi="GHEA Grapalat" w:cs="Arial"/>
          <w:sz w:val="20"/>
          <w:lang w:val="af-ZA"/>
        </w:rPr>
        <w:t xml:space="preserve"> </w:t>
      </w:r>
      <w:r w:rsidR="00781688" w:rsidRPr="00F566BF">
        <w:rPr>
          <w:rFonts w:ascii="GHEA Grapalat" w:hAnsi="GHEA Grapalat" w:cs="Arial"/>
          <w:sz w:val="20"/>
        </w:rPr>
        <w:t>համակարգում</w:t>
      </w:r>
      <w:r w:rsidR="00781688" w:rsidRPr="00F566BF">
        <w:rPr>
          <w:rFonts w:ascii="GHEA Grapalat" w:hAnsi="GHEA Grapalat" w:cs="Arial"/>
          <w:sz w:val="20"/>
          <w:lang w:val="af-ZA"/>
        </w:rPr>
        <w:t xml:space="preserve"> </w:t>
      </w:r>
      <w:r w:rsidR="00781688" w:rsidRPr="00F566BF">
        <w:rPr>
          <w:rFonts w:ascii="GHEA Grapalat" w:hAnsi="GHEA Grapalat" w:cs="Arial"/>
          <w:sz w:val="20"/>
        </w:rPr>
        <w:t>և</w:t>
      </w:r>
      <w:r w:rsidR="00781688" w:rsidRPr="00F566BF">
        <w:rPr>
          <w:rFonts w:ascii="GHEA Grapalat" w:hAnsi="GHEA Grapalat" w:cs="Arial"/>
          <w:sz w:val="20"/>
          <w:lang w:val="af-ZA"/>
        </w:rPr>
        <w:t xml:space="preserve"> </w:t>
      </w:r>
      <w:r w:rsidR="00757A3F" w:rsidRPr="00F566BF">
        <w:rPr>
          <w:rFonts w:ascii="GHEA Grapalat" w:hAnsi="GHEA Grapalat" w:cs="Sylfaen"/>
          <w:sz w:val="20"/>
          <w:lang w:val="af-ZA"/>
        </w:rPr>
        <w:t xml:space="preserve">www.procurement.am </w:t>
      </w:r>
      <w:r w:rsidR="00757A3F" w:rsidRPr="00F566BF">
        <w:rPr>
          <w:rFonts w:ascii="GHEA Grapalat" w:hAnsi="GHEA Grapalat" w:cs="Sylfaen"/>
          <w:sz w:val="20"/>
          <w:lang w:val="ru-RU"/>
        </w:rPr>
        <w:t>հասցեով</w:t>
      </w:r>
      <w:r w:rsidR="00757A3F" w:rsidRPr="00F566BF">
        <w:rPr>
          <w:rFonts w:ascii="GHEA Grapalat" w:hAnsi="GHEA Grapalat" w:cs="Sylfaen"/>
          <w:sz w:val="20"/>
          <w:lang w:val="af-ZA"/>
        </w:rPr>
        <w:t xml:space="preserve"> </w:t>
      </w:r>
      <w:r w:rsidR="00757A3F" w:rsidRPr="00F566BF">
        <w:rPr>
          <w:rFonts w:ascii="GHEA Grapalat" w:hAnsi="GHEA Grapalat" w:cs="Sylfaen"/>
          <w:sz w:val="20"/>
        </w:rPr>
        <w:t>գործող</w:t>
      </w:r>
      <w:r w:rsidR="00757A3F" w:rsidRPr="00F566BF">
        <w:rPr>
          <w:rFonts w:ascii="GHEA Grapalat" w:hAnsi="GHEA Grapalat" w:cs="Sylfaen"/>
          <w:sz w:val="20"/>
          <w:lang w:val="af-ZA"/>
        </w:rPr>
        <w:t xml:space="preserve"> </w:t>
      </w:r>
      <w:r w:rsidR="00757A3F" w:rsidRPr="00F566BF">
        <w:rPr>
          <w:rFonts w:ascii="GHEA Grapalat" w:hAnsi="GHEA Grapalat" w:cs="Sylfaen"/>
          <w:sz w:val="20"/>
          <w:lang w:val="ru-RU"/>
        </w:rPr>
        <w:t>տեղեկագր</w:t>
      </w:r>
      <w:r w:rsidR="009A73D5" w:rsidRPr="00F566BF">
        <w:rPr>
          <w:rFonts w:ascii="GHEA Grapalat" w:hAnsi="GHEA Grapalat" w:cs="Sylfaen"/>
          <w:sz w:val="20"/>
        </w:rPr>
        <w:t>ի</w:t>
      </w:r>
      <w:r w:rsidR="009A73D5" w:rsidRPr="00F566BF">
        <w:rPr>
          <w:rFonts w:ascii="GHEA Grapalat" w:hAnsi="GHEA Grapalat" w:cs="Sylfaen"/>
          <w:sz w:val="20"/>
          <w:lang w:val="af-ZA"/>
        </w:rPr>
        <w:t xml:space="preserve"> (</w:t>
      </w:r>
      <w:r w:rsidR="009A73D5" w:rsidRPr="00F566BF">
        <w:rPr>
          <w:rFonts w:ascii="GHEA Grapalat" w:hAnsi="GHEA Grapalat" w:cs="Sylfaen"/>
          <w:sz w:val="20"/>
          <w:lang w:val="ru-RU"/>
        </w:rPr>
        <w:t>այսուհետ</w:t>
      </w:r>
      <w:r w:rsidR="009A73D5" w:rsidRPr="00F566BF">
        <w:rPr>
          <w:rFonts w:ascii="GHEA Grapalat" w:hAnsi="GHEA Grapalat" w:cs="Sylfaen"/>
          <w:sz w:val="20"/>
          <w:lang w:val="af-ZA"/>
        </w:rPr>
        <w:t xml:space="preserve">` </w:t>
      </w:r>
      <w:r w:rsidR="009A73D5" w:rsidRPr="00F566BF">
        <w:rPr>
          <w:rFonts w:ascii="GHEA Grapalat" w:hAnsi="GHEA Grapalat" w:cs="Sylfaen"/>
          <w:sz w:val="20"/>
          <w:lang w:val="ru-RU"/>
        </w:rPr>
        <w:t>տեղեկագիր</w:t>
      </w:r>
      <w:r w:rsidR="009A73D5" w:rsidRPr="00F566BF">
        <w:rPr>
          <w:rFonts w:ascii="GHEA Grapalat" w:hAnsi="GHEA Grapalat" w:cs="Sylfaen"/>
          <w:sz w:val="20"/>
          <w:lang w:val="af-ZA"/>
        </w:rPr>
        <w:t xml:space="preserve">) </w:t>
      </w:r>
      <w:r w:rsidR="001C76F7" w:rsidRPr="00F566BF">
        <w:rPr>
          <w:rFonts w:ascii="GHEA Grapalat" w:hAnsi="GHEA Grapalat"/>
          <w:lang w:val="af-ZA"/>
        </w:rPr>
        <w:t>«</w:t>
      </w:r>
      <w:r w:rsidR="00051B7F" w:rsidRPr="00F566BF">
        <w:rPr>
          <w:rFonts w:ascii="GHEA Grapalat" w:hAnsi="GHEA Grapalat" w:cs="Sylfaen"/>
          <w:sz w:val="20"/>
        </w:rPr>
        <w:t>Գնումների</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հայտարարություններ</w:t>
      </w:r>
      <w:r w:rsidR="001C76F7" w:rsidRPr="00F566BF">
        <w:rPr>
          <w:rFonts w:ascii="GHEA Grapalat" w:hAnsi="GHEA Grapalat"/>
          <w:lang w:val="af-ZA"/>
        </w:rPr>
        <w:t>»</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բաժնի</w:t>
      </w:r>
      <w:r w:rsidR="00051B7F" w:rsidRPr="00F566BF">
        <w:rPr>
          <w:rFonts w:ascii="GHEA Grapalat" w:hAnsi="GHEA Grapalat" w:cs="Sylfaen"/>
          <w:sz w:val="20"/>
          <w:lang w:val="af-ZA"/>
        </w:rPr>
        <w:t xml:space="preserve"> </w:t>
      </w:r>
      <w:r w:rsidR="001C76F7" w:rsidRPr="00F566BF">
        <w:rPr>
          <w:rFonts w:ascii="GHEA Grapalat" w:hAnsi="GHEA Grapalat"/>
          <w:lang w:val="af-ZA"/>
        </w:rPr>
        <w:t>«</w:t>
      </w:r>
      <w:r w:rsidR="00051B7F" w:rsidRPr="00F566BF">
        <w:rPr>
          <w:rFonts w:ascii="GHEA Grapalat" w:hAnsi="GHEA Grapalat" w:cs="Sylfaen"/>
          <w:sz w:val="20"/>
        </w:rPr>
        <w:t>Հրավերների</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պարզաբանումների</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վերաբերյալ</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հայտարարություններ</w:t>
      </w:r>
      <w:r w:rsidR="001C76F7" w:rsidRPr="00F566BF">
        <w:rPr>
          <w:rFonts w:ascii="GHEA Grapalat" w:hAnsi="GHEA Grapalat"/>
          <w:lang w:val="af-ZA"/>
        </w:rPr>
        <w:t>»</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ենթաբա</w:t>
      </w:r>
      <w:r w:rsidR="009A73D5" w:rsidRPr="00F566BF">
        <w:rPr>
          <w:rFonts w:ascii="GHEA Grapalat" w:hAnsi="GHEA Grapalat" w:cs="Sylfaen"/>
          <w:sz w:val="20"/>
        </w:rPr>
        <w:t>բաժնում</w:t>
      </w:r>
      <w:r w:rsidR="00781688" w:rsidRPr="00F566BF">
        <w:rPr>
          <w:rFonts w:ascii="GHEA Grapalat" w:hAnsi="GHEA Grapalat" w:cs="Sylfaen"/>
          <w:sz w:val="20"/>
          <w:lang w:val="af-ZA"/>
        </w:rPr>
        <w:t>`</w:t>
      </w:r>
      <w:r w:rsidR="009A73D5" w:rsidRPr="00F566BF">
        <w:rPr>
          <w:rFonts w:ascii="GHEA Grapalat" w:hAnsi="GHEA Grapalat" w:cs="Sylfaen"/>
          <w:sz w:val="20"/>
          <w:lang w:val="af-ZA"/>
        </w:rPr>
        <w:t xml:space="preserve"> </w:t>
      </w:r>
      <w:r w:rsidRPr="00F566BF">
        <w:rPr>
          <w:rFonts w:ascii="GHEA Grapalat" w:hAnsi="GHEA Grapalat" w:cs="Sylfaen"/>
          <w:sz w:val="20"/>
        </w:rPr>
        <w:t>առանց</w:t>
      </w:r>
      <w:r w:rsidRPr="00F566BF">
        <w:rPr>
          <w:rFonts w:ascii="GHEA Grapalat" w:hAnsi="GHEA Grapalat" w:cs="Arial"/>
          <w:sz w:val="20"/>
          <w:lang w:val="af-ZA"/>
        </w:rPr>
        <w:t xml:space="preserve"> </w:t>
      </w:r>
      <w:r w:rsidRPr="00F566BF">
        <w:rPr>
          <w:rFonts w:ascii="GHEA Grapalat" w:hAnsi="GHEA Grapalat" w:cs="Sylfaen"/>
          <w:sz w:val="20"/>
        </w:rPr>
        <w:t>նշելու</w:t>
      </w:r>
      <w:r w:rsidRPr="00F566BF">
        <w:rPr>
          <w:rFonts w:ascii="GHEA Grapalat" w:hAnsi="GHEA Grapalat" w:cs="Arial"/>
          <w:sz w:val="20"/>
          <w:lang w:val="af-ZA"/>
        </w:rPr>
        <w:t xml:space="preserve"> </w:t>
      </w:r>
      <w:r w:rsidRPr="00F566BF">
        <w:rPr>
          <w:rFonts w:ascii="GHEA Grapalat" w:hAnsi="GHEA Grapalat" w:cs="Sylfaen"/>
          <w:sz w:val="20"/>
        </w:rPr>
        <w:t>հարցումը</w:t>
      </w:r>
      <w:r w:rsidRPr="00F566BF">
        <w:rPr>
          <w:rFonts w:ascii="GHEA Grapalat" w:hAnsi="GHEA Grapalat" w:cs="Arial"/>
          <w:sz w:val="20"/>
          <w:lang w:val="af-ZA"/>
        </w:rPr>
        <w:t xml:space="preserve"> </w:t>
      </w:r>
      <w:r w:rsidRPr="00F566BF">
        <w:rPr>
          <w:rFonts w:ascii="GHEA Grapalat" w:hAnsi="GHEA Grapalat" w:cs="Sylfaen"/>
          <w:sz w:val="20"/>
        </w:rPr>
        <w:t>կատարած</w:t>
      </w:r>
      <w:r w:rsidRPr="00F566BF">
        <w:rPr>
          <w:rFonts w:ascii="GHEA Grapalat" w:hAnsi="GHEA Grapalat" w:cs="Arial"/>
          <w:sz w:val="20"/>
          <w:lang w:val="af-ZA"/>
        </w:rPr>
        <w:t xml:space="preserve"> </w:t>
      </w:r>
      <w:r w:rsidR="00051B7F" w:rsidRPr="00F566BF">
        <w:rPr>
          <w:rFonts w:ascii="GHEA Grapalat" w:hAnsi="GHEA Grapalat" w:cs="Arial"/>
          <w:sz w:val="20"/>
        </w:rPr>
        <w:t>մ</w:t>
      </w:r>
      <w:r w:rsidRPr="00F566BF">
        <w:rPr>
          <w:rFonts w:ascii="GHEA Grapalat" w:hAnsi="GHEA Grapalat" w:cs="Sylfaen"/>
          <w:sz w:val="20"/>
        </w:rPr>
        <w:t>ասնակցի</w:t>
      </w:r>
      <w:r w:rsidRPr="00F566BF">
        <w:rPr>
          <w:rFonts w:ascii="GHEA Grapalat" w:hAnsi="GHEA Grapalat" w:cs="Arial"/>
          <w:sz w:val="20"/>
          <w:lang w:val="af-ZA"/>
        </w:rPr>
        <w:t xml:space="preserve"> </w:t>
      </w:r>
      <w:r w:rsidRPr="00F566BF">
        <w:rPr>
          <w:rFonts w:ascii="GHEA Grapalat" w:hAnsi="GHEA Grapalat" w:cs="Sylfaen"/>
          <w:sz w:val="20"/>
        </w:rPr>
        <w:t>տվյալները</w:t>
      </w:r>
      <w:r w:rsidR="004D5671" w:rsidRPr="00F566BF">
        <w:rPr>
          <w:rFonts w:ascii="GHEA Grapalat" w:hAnsi="GHEA Grapalat" w:cs="Tahoma"/>
          <w:sz w:val="20"/>
        </w:rPr>
        <w:t>։</w:t>
      </w:r>
      <w:r w:rsidR="00A93710" w:rsidRPr="00F566BF">
        <w:rPr>
          <w:rFonts w:ascii="GHEA Grapalat" w:hAnsi="GHEA Grapalat" w:cs="Tahoma"/>
          <w:sz w:val="20"/>
          <w:lang w:val="af-ZA"/>
        </w:rPr>
        <w:t xml:space="preserve"> </w:t>
      </w:r>
    </w:p>
    <w:p w:rsidR="00096865" w:rsidRPr="00F566BF" w:rsidRDefault="00096865" w:rsidP="00EF3662">
      <w:pPr>
        <w:autoSpaceDE w:val="0"/>
        <w:autoSpaceDN w:val="0"/>
        <w:adjustRightInd w:val="0"/>
        <w:ind w:firstLine="567"/>
        <w:jc w:val="both"/>
        <w:rPr>
          <w:rFonts w:ascii="GHEA Grapalat" w:hAnsi="GHEA Grapalat" w:cs="Arial Unicode"/>
          <w:sz w:val="20"/>
          <w:lang w:val="af-ZA"/>
        </w:rPr>
      </w:pPr>
      <w:r w:rsidRPr="00F566BF">
        <w:rPr>
          <w:rFonts w:ascii="GHEA Grapalat" w:hAnsi="GHEA Grapalat" w:cs="Arial Unicode"/>
          <w:sz w:val="20"/>
          <w:lang w:val="af-ZA"/>
        </w:rPr>
        <w:t xml:space="preserve">3.3 </w:t>
      </w:r>
      <w:r w:rsidRPr="00F566BF">
        <w:rPr>
          <w:rFonts w:ascii="GHEA Grapalat" w:hAnsi="GHEA Grapalat" w:cs="Sylfaen"/>
          <w:sz w:val="20"/>
          <w:lang w:val="ru-RU"/>
        </w:rPr>
        <w:t>Պարզաբանում</w:t>
      </w:r>
      <w:r w:rsidRPr="00F566BF">
        <w:rPr>
          <w:rFonts w:ascii="GHEA Grapalat" w:hAnsi="GHEA Grapalat" w:cs="Arial Unicode"/>
          <w:sz w:val="20"/>
          <w:lang w:val="af-ZA"/>
        </w:rPr>
        <w:t xml:space="preserve"> </w:t>
      </w:r>
      <w:r w:rsidRPr="00F566BF">
        <w:rPr>
          <w:rFonts w:ascii="GHEA Grapalat" w:hAnsi="GHEA Grapalat" w:cs="Sylfaen"/>
          <w:sz w:val="20"/>
          <w:lang w:val="ru-RU"/>
        </w:rPr>
        <w:t>չի</w:t>
      </w:r>
      <w:r w:rsidRPr="00F566BF">
        <w:rPr>
          <w:rFonts w:ascii="GHEA Grapalat" w:hAnsi="GHEA Grapalat" w:cs="Arial Unicode"/>
          <w:sz w:val="20"/>
          <w:lang w:val="af-ZA"/>
        </w:rPr>
        <w:t xml:space="preserve"> </w:t>
      </w:r>
      <w:r w:rsidRPr="00F566BF">
        <w:rPr>
          <w:rFonts w:ascii="GHEA Grapalat" w:hAnsi="GHEA Grapalat" w:cs="Sylfaen"/>
          <w:sz w:val="20"/>
          <w:lang w:val="ru-RU"/>
        </w:rPr>
        <w:t>տրամադրվում</w:t>
      </w:r>
      <w:r w:rsidRPr="00F566BF">
        <w:rPr>
          <w:rFonts w:ascii="GHEA Grapalat" w:hAnsi="GHEA Grapalat" w:cs="Arial Unicode"/>
          <w:sz w:val="20"/>
          <w:lang w:val="af-ZA"/>
        </w:rPr>
        <w:t xml:space="preserve">, </w:t>
      </w:r>
      <w:r w:rsidRPr="00F566BF">
        <w:rPr>
          <w:rFonts w:ascii="GHEA Grapalat" w:hAnsi="GHEA Grapalat" w:cs="Sylfaen"/>
          <w:sz w:val="20"/>
          <w:lang w:val="ru-RU"/>
        </w:rPr>
        <w:t>եթե</w:t>
      </w:r>
      <w:r w:rsidRPr="00F566BF">
        <w:rPr>
          <w:rFonts w:ascii="GHEA Grapalat" w:hAnsi="GHEA Grapalat" w:cs="Arial Unicode"/>
          <w:sz w:val="20"/>
          <w:lang w:val="af-ZA"/>
        </w:rPr>
        <w:t xml:space="preserve"> </w:t>
      </w:r>
      <w:r w:rsidRPr="00F566BF">
        <w:rPr>
          <w:rFonts w:ascii="GHEA Grapalat" w:hAnsi="GHEA Grapalat" w:cs="Sylfaen"/>
          <w:sz w:val="20"/>
          <w:lang w:val="ru-RU"/>
        </w:rPr>
        <w:t>հարցումը</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կատարվել</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r w:rsidRPr="00F566BF">
        <w:rPr>
          <w:rFonts w:ascii="GHEA Grapalat" w:hAnsi="GHEA Grapalat" w:cs="Sylfaen"/>
          <w:sz w:val="20"/>
          <w:lang w:val="ru-RU"/>
        </w:rPr>
        <w:t>սույն</w:t>
      </w:r>
      <w:r w:rsidRPr="00F566BF">
        <w:rPr>
          <w:rFonts w:ascii="GHEA Grapalat" w:hAnsi="GHEA Grapalat" w:cs="Arial Unicode"/>
          <w:sz w:val="20"/>
          <w:lang w:val="af-ZA"/>
        </w:rPr>
        <w:t xml:space="preserve"> </w:t>
      </w:r>
      <w:r w:rsidRPr="00F566BF">
        <w:rPr>
          <w:rFonts w:ascii="GHEA Grapalat" w:hAnsi="GHEA Grapalat" w:cs="Sylfaen"/>
          <w:sz w:val="20"/>
        </w:rPr>
        <w:t>բաժն</w:t>
      </w:r>
      <w:r w:rsidRPr="00F566BF">
        <w:rPr>
          <w:rFonts w:ascii="GHEA Grapalat" w:hAnsi="GHEA Grapalat" w:cs="Sylfaen"/>
          <w:sz w:val="20"/>
          <w:lang w:val="ru-RU"/>
        </w:rPr>
        <w:t>ով</w:t>
      </w:r>
      <w:r w:rsidRPr="00F566BF">
        <w:rPr>
          <w:rFonts w:ascii="GHEA Grapalat" w:hAnsi="GHEA Grapalat" w:cs="Arial Unicode"/>
          <w:sz w:val="20"/>
          <w:lang w:val="af-ZA"/>
        </w:rPr>
        <w:t xml:space="preserve"> </w:t>
      </w:r>
      <w:r w:rsidRPr="00F566BF">
        <w:rPr>
          <w:rFonts w:ascii="GHEA Grapalat" w:hAnsi="GHEA Grapalat" w:cs="Sylfaen"/>
          <w:sz w:val="20"/>
          <w:lang w:val="ru-RU"/>
        </w:rPr>
        <w:t>սահմանված</w:t>
      </w:r>
      <w:r w:rsidRPr="00F566BF">
        <w:rPr>
          <w:rFonts w:ascii="GHEA Grapalat" w:hAnsi="GHEA Grapalat" w:cs="Arial Unicode"/>
          <w:sz w:val="20"/>
          <w:lang w:val="af-ZA"/>
        </w:rPr>
        <w:t xml:space="preserve"> </w:t>
      </w:r>
      <w:r w:rsidRPr="00F566BF">
        <w:rPr>
          <w:rFonts w:ascii="GHEA Grapalat" w:hAnsi="GHEA Grapalat" w:cs="Sylfaen"/>
          <w:sz w:val="20"/>
          <w:lang w:val="ru-RU"/>
        </w:rPr>
        <w:t>ժամկետի</w:t>
      </w:r>
      <w:r w:rsidRPr="00F566BF">
        <w:rPr>
          <w:rFonts w:ascii="GHEA Grapalat" w:hAnsi="GHEA Grapalat" w:cs="Arial Unicode"/>
          <w:sz w:val="20"/>
          <w:lang w:val="af-ZA"/>
        </w:rPr>
        <w:t xml:space="preserve"> </w:t>
      </w:r>
      <w:r w:rsidRPr="00F566BF">
        <w:rPr>
          <w:rFonts w:ascii="GHEA Grapalat" w:hAnsi="GHEA Grapalat" w:cs="Sylfaen"/>
          <w:sz w:val="20"/>
          <w:lang w:val="ru-RU"/>
        </w:rPr>
        <w:t>խախտմամբ</w:t>
      </w:r>
      <w:r w:rsidRPr="00F566BF">
        <w:rPr>
          <w:rFonts w:ascii="GHEA Grapalat" w:hAnsi="GHEA Grapalat" w:cs="Arial Unicode"/>
          <w:sz w:val="20"/>
          <w:lang w:val="af-ZA"/>
        </w:rPr>
        <w:t xml:space="preserve">, </w:t>
      </w:r>
      <w:r w:rsidRPr="00F566BF">
        <w:rPr>
          <w:rFonts w:ascii="GHEA Grapalat" w:hAnsi="GHEA Grapalat" w:cs="Sylfaen"/>
          <w:sz w:val="20"/>
          <w:lang w:val="ru-RU"/>
        </w:rPr>
        <w:t>ինչպես</w:t>
      </w:r>
      <w:r w:rsidRPr="00F566BF">
        <w:rPr>
          <w:rFonts w:ascii="GHEA Grapalat" w:hAnsi="GHEA Grapalat" w:cs="Arial Unicode"/>
          <w:sz w:val="20"/>
          <w:lang w:val="af-ZA"/>
        </w:rPr>
        <w:t xml:space="preserve"> </w:t>
      </w:r>
      <w:r w:rsidRPr="00F566BF">
        <w:rPr>
          <w:rFonts w:ascii="GHEA Grapalat" w:hAnsi="GHEA Grapalat" w:cs="Sylfaen"/>
          <w:sz w:val="20"/>
          <w:lang w:val="ru-RU"/>
        </w:rPr>
        <w:t>նաև</w:t>
      </w:r>
      <w:r w:rsidRPr="00F566BF">
        <w:rPr>
          <w:rFonts w:ascii="GHEA Grapalat" w:hAnsi="GHEA Grapalat" w:cs="Arial Unicode"/>
          <w:sz w:val="20"/>
          <w:lang w:val="af-ZA"/>
        </w:rPr>
        <w:t xml:space="preserve">, </w:t>
      </w:r>
      <w:r w:rsidRPr="00F566BF">
        <w:rPr>
          <w:rFonts w:ascii="GHEA Grapalat" w:hAnsi="GHEA Grapalat" w:cs="Sylfaen"/>
          <w:sz w:val="20"/>
          <w:lang w:val="ru-RU"/>
        </w:rPr>
        <w:t>եթե</w:t>
      </w:r>
      <w:r w:rsidRPr="00F566BF">
        <w:rPr>
          <w:rFonts w:ascii="GHEA Grapalat" w:hAnsi="GHEA Grapalat" w:cs="Arial Unicode"/>
          <w:sz w:val="20"/>
          <w:lang w:val="af-ZA"/>
        </w:rPr>
        <w:t xml:space="preserve"> </w:t>
      </w:r>
      <w:r w:rsidRPr="00F566BF">
        <w:rPr>
          <w:rFonts w:ascii="GHEA Grapalat" w:hAnsi="GHEA Grapalat" w:cs="Sylfaen"/>
          <w:sz w:val="20"/>
          <w:lang w:val="ru-RU"/>
        </w:rPr>
        <w:t>հարցումը</w:t>
      </w:r>
      <w:r w:rsidRPr="00F566BF">
        <w:rPr>
          <w:rFonts w:ascii="GHEA Grapalat" w:hAnsi="GHEA Grapalat" w:cs="Arial Unicode"/>
          <w:sz w:val="20"/>
          <w:lang w:val="af-ZA"/>
        </w:rPr>
        <w:t xml:space="preserve"> </w:t>
      </w:r>
      <w:r w:rsidRPr="00F566BF">
        <w:rPr>
          <w:rFonts w:ascii="GHEA Grapalat" w:hAnsi="GHEA Grapalat" w:cs="Sylfaen"/>
          <w:sz w:val="20"/>
          <w:lang w:val="ru-RU"/>
        </w:rPr>
        <w:t>դուրս</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r w:rsidR="009A73D5" w:rsidRPr="00F566BF">
        <w:rPr>
          <w:rFonts w:ascii="GHEA Grapalat" w:hAnsi="GHEA Grapalat" w:cs="Arial Unicode"/>
          <w:sz w:val="20"/>
        </w:rPr>
        <w:t>սույն</w:t>
      </w:r>
      <w:r w:rsidR="009A73D5" w:rsidRPr="00F566BF">
        <w:rPr>
          <w:rFonts w:ascii="GHEA Grapalat" w:hAnsi="GHEA Grapalat" w:cs="Arial Unicode"/>
          <w:sz w:val="20"/>
          <w:lang w:val="af-ZA"/>
        </w:rPr>
        <w:t xml:space="preserve"> </w:t>
      </w:r>
      <w:r w:rsidRPr="00F566BF">
        <w:rPr>
          <w:rFonts w:ascii="GHEA Grapalat" w:hAnsi="GHEA Grapalat" w:cs="Sylfaen"/>
          <w:sz w:val="20"/>
          <w:lang w:val="ru-RU"/>
        </w:rPr>
        <w:t>հրավերի</w:t>
      </w:r>
      <w:r w:rsidRPr="00F566BF">
        <w:rPr>
          <w:rFonts w:ascii="GHEA Grapalat" w:hAnsi="GHEA Grapalat" w:cs="Arial Unicode"/>
          <w:sz w:val="20"/>
          <w:lang w:val="af-ZA"/>
        </w:rPr>
        <w:t xml:space="preserve"> </w:t>
      </w:r>
      <w:r w:rsidRPr="00F566BF">
        <w:rPr>
          <w:rFonts w:ascii="GHEA Grapalat" w:hAnsi="GHEA Grapalat" w:cs="Sylfaen"/>
          <w:sz w:val="20"/>
          <w:lang w:val="ru-RU"/>
        </w:rPr>
        <w:t>բովանդակության</w:t>
      </w:r>
      <w:r w:rsidRPr="00F566BF">
        <w:rPr>
          <w:rFonts w:ascii="GHEA Grapalat" w:hAnsi="GHEA Grapalat" w:cs="Arial Unicode"/>
          <w:sz w:val="20"/>
          <w:lang w:val="af-ZA"/>
        </w:rPr>
        <w:t xml:space="preserve"> </w:t>
      </w:r>
      <w:r w:rsidRPr="00F566BF">
        <w:rPr>
          <w:rFonts w:ascii="GHEA Grapalat" w:hAnsi="GHEA Grapalat" w:cs="Sylfaen"/>
          <w:sz w:val="20"/>
          <w:lang w:val="ru-RU"/>
        </w:rPr>
        <w:t>շրջանակից</w:t>
      </w:r>
      <w:r w:rsidR="002A5E43" w:rsidRPr="002D4DC4">
        <w:rPr>
          <w:rFonts w:ascii="GHEA Grapalat" w:hAnsi="GHEA Grapalat" w:cs="Sylfaen"/>
          <w:sz w:val="20"/>
          <w:lang w:val="af-ZA"/>
        </w:rPr>
        <w:t>:</w:t>
      </w:r>
      <w:r w:rsidRPr="00F566BF">
        <w:rPr>
          <w:rFonts w:ascii="GHEA Grapalat" w:hAnsi="GHEA Grapalat" w:cs="Arial Unicode"/>
          <w:sz w:val="20"/>
          <w:lang w:val="af-ZA"/>
        </w:rPr>
        <w:t xml:space="preserve"> </w:t>
      </w:r>
      <w:r w:rsidR="00A4729F" w:rsidRPr="00F566BF">
        <w:rPr>
          <w:rFonts w:ascii="GHEA Grapalat" w:hAnsi="GHEA Grapalat"/>
          <w:sz w:val="20"/>
          <w:szCs w:val="20"/>
        </w:rPr>
        <w:t>Ընդ</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որում</w:t>
      </w:r>
      <w:r w:rsidR="00A4729F" w:rsidRPr="00F566BF">
        <w:rPr>
          <w:rFonts w:ascii="GHEA Grapalat" w:hAnsi="GHEA Grapalat"/>
          <w:sz w:val="20"/>
          <w:szCs w:val="20"/>
          <w:lang w:val="af-ZA"/>
        </w:rPr>
        <w:t xml:space="preserve">, </w:t>
      </w:r>
      <w:r w:rsidR="00051B7F" w:rsidRPr="00F566BF">
        <w:rPr>
          <w:rFonts w:ascii="GHEA Grapalat" w:hAnsi="GHEA Grapalat"/>
          <w:sz w:val="20"/>
          <w:szCs w:val="20"/>
        </w:rPr>
        <w:t>մ</w:t>
      </w:r>
      <w:r w:rsidR="00A4729F" w:rsidRPr="00F566BF">
        <w:rPr>
          <w:rFonts w:ascii="GHEA Grapalat" w:hAnsi="GHEA Grapalat"/>
          <w:sz w:val="20"/>
          <w:szCs w:val="20"/>
        </w:rPr>
        <w:t>ասնակիցը</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գրավոր</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ծանուցվում</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է</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պարզաբանում</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չտրամադրելու</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հիմքերի</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մասին</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հարցումը</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ստանալու</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օրվան</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հաջորդող</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երկու</w:t>
      </w:r>
      <w:r w:rsidR="00A4729F" w:rsidRPr="00F566BF">
        <w:rPr>
          <w:rFonts w:ascii="GHEA Grapalat" w:hAnsi="GHEA Grapalat" w:cs="Sylfaen"/>
          <w:sz w:val="20"/>
          <w:szCs w:val="20"/>
          <w:lang w:val="af-ZA"/>
        </w:rPr>
        <w:t xml:space="preserve"> </w:t>
      </w:r>
      <w:r w:rsidR="00A4729F" w:rsidRPr="00F566BF">
        <w:rPr>
          <w:rFonts w:ascii="GHEA Grapalat" w:hAnsi="GHEA Grapalat" w:cs="Sylfaen"/>
          <w:sz w:val="20"/>
          <w:szCs w:val="20"/>
        </w:rPr>
        <w:t>օրացուցային</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օրվա</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ընթացքում</w:t>
      </w:r>
      <w:r w:rsidR="00A4729F" w:rsidRPr="00F566BF">
        <w:rPr>
          <w:rFonts w:ascii="GHEA Grapalat" w:hAnsi="GHEA Grapalat"/>
          <w:sz w:val="20"/>
          <w:szCs w:val="20"/>
          <w:lang w:val="af-ZA"/>
        </w:rPr>
        <w:t>:</w:t>
      </w:r>
    </w:p>
    <w:p w:rsidR="00096865" w:rsidRPr="00F566BF" w:rsidRDefault="00096865" w:rsidP="00EF3662">
      <w:pPr>
        <w:autoSpaceDE w:val="0"/>
        <w:autoSpaceDN w:val="0"/>
        <w:adjustRightInd w:val="0"/>
        <w:ind w:firstLine="567"/>
        <w:jc w:val="both"/>
        <w:rPr>
          <w:rFonts w:ascii="GHEA Grapalat" w:hAnsi="GHEA Grapalat" w:cs="Arial Unicode"/>
          <w:sz w:val="20"/>
          <w:lang w:val="hy-AM"/>
        </w:rPr>
      </w:pPr>
      <w:r w:rsidRPr="00F566BF">
        <w:rPr>
          <w:rFonts w:ascii="GHEA Grapalat" w:hAnsi="GHEA Grapalat" w:cs="Arial Unicode"/>
          <w:sz w:val="20"/>
          <w:lang w:val="af-ZA"/>
        </w:rPr>
        <w:t xml:space="preserve">3.4 </w:t>
      </w:r>
      <w:r w:rsidRPr="00F566BF">
        <w:rPr>
          <w:rFonts w:ascii="GHEA Grapalat" w:hAnsi="GHEA Grapalat" w:cs="Sylfaen"/>
          <w:sz w:val="20"/>
          <w:lang w:val="ru-RU"/>
        </w:rPr>
        <w:t>Հայտերի</w:t>
      </w:r>
      <w:r w:rsidRPr="00F566BF">
        <w:rPr>
          <w:rFonts w:ascii="GHEA Grapalat" w:hAnsi="GHEA Grapalat" w:cs="Arial Unicode"/>
          <w:sz w:val="20"/>
          <w:lang w:val="af-ZA"/>
        </w:rPr>
        <w:t xml:space="preserve"> </w:t>
      </w:r>
      <w:r w:rsidRPr="00F566BF">
        <w:rPr>
          <w:rFonts w:ascii="GHEA Grapalat" w:hAnsi="GHEA Grapalat" w:cs="Sylfaen"/>
          <w:sz w:val="20"/>
          <w:lang w:val="ru-RU"/>
        </w:rPr>
        <w:t>ներկայացման</w:t>
      </w:r>
      <w:r w:rsidRPr="00F566BF">
        <w:rPr>
          <w:rFonts w:ascii="GHEA Grapalat" w:hAnsi="GHEA Grapalat" w:cs="Arial Unicode"/>
          <w:sz w:val="20"/>
          <w:lang w:val="af-ZA"/>
        </w:rPr>
        <w:t xml:space="preserve"> </w:t>
      </w:r>
      <w:r w:rsidRPr="00F566BF">
        <w:rPr>
          <w:rFonts w:ascii="GHEA Grapalat" w:hAnsi="GHEA Grapalat" w:cs="Sylfaen"/>
          <w:sz w:val="20"/>
          <w:lang w:val="ru-RU"/>
        </w:rPr>
        <w:t>վերջնաժամկետը</w:t>
      </w:r>
      <w:r w:rsidRPr="00F566BF">
        <w:rPr>
          <w:rFonts w:ascii="GHEA Grapalat" w:hAnsi="GHEA Grapalat" w:cs="Arial Unicode"/>
          <w:sz w:val="20"/>
          <w:lang w:val="af-ZA"/>
        </w:rPr>
        <w:t xml:space="preserve"> </w:t>
      </w:r>
      <w:r w:rsidRPr="00F566BF">
        <w:rPr>
          <w:rFonts w:ascii="GHEA Grapalat" w:hAnsi="GHEA Grapalat" w:cs="Sylfaen"/>
          <w:sz w:val="20"/>
          <w:lang w:val="ru-RU"/>
        </w:rPr>
        <w:t>լրանալուց</w:t>
      </w:r>
      <w:r w:rsidRPr="00F566BF">
        <w:rPr>
          <w:rFonts w:ascii="GHEA Grapalat" w:hAnsi="GHEA Grapalat" w:cs="Arial Unicode"/>
          <w:sz w:val="20"/>
          <w:lang w:val="af-ZA"/>
        </w:rPr>
        <w:t xml:space="preserve"> </w:t>
      </w:r>
      <w:r w:rsidRPr="00F566BF">
        <w:rPr>
          <w:rFonts w:ascii="GHEA Grapalat" w:hAnsi="GHEA Grapalat" w:cs="Sylfaen"/>
          <w:sz w:val="20"/>
          <w:lang w:val="ru-RU"/>
        </w:rPr>
        <w:t>առնվազն</w:t>
      </w:r>
      <w:r w:rsidRPr="00F566BF">
        <w:rPr>
          <w:rFonts w:ascii="GHEA Grapalat" w:hAnsi="GHEA Grapalat" w:cs="Arial Unicode"/>
          <w:sz w:val="20"/>
          <w:lang w:val="af-ZA"/>
        </w:rPr>
        <w:t xml:space="preserve"> </w:t>
      </w:r>
      <w:r w:rsidRPr="00F566BF">
        <w:rPr>
          <w:rFonts w:ascii="GHEA Grapalat" w:hAnsi="GHEA Grapalat" w:cs="Sylfaen"/>
          <w:sz w:val="20"/>
          <w:lang w:val="ru-RU"/>
        </w:rPr>
        <w:t>հինգ</w:t>
      </w:r>
      <w:r w:rsidRPr="00F566BF">
        <w:rPr>
          <w:rFonts w:ascii="GHEA Grapalat" w:hAnsi="GHEA Grapalat" w:cs="Arial Unicode"/>
          <w:sz w:val="20"/>
          <w:lang w:val="af-ZA"/>
        </w:rPr>
        <w:t xml:space="preserve"> </w:t>
      </w:r>
      <w:r w:rsidRPr="00F566BF">
        <w:rPr>
          <w:rFonts w:ascii="GHEA Grapalat" w:hAnsi="GHEA Grapalat" w:cs="Sylfaen"/>
          <w:sz w:val="20"/>
          <w:lang w:val="ru-RU"/>
        </w:rPr>
        <w:t>օրացուցային</w:t>
      </w:r>
      <w:r w:rsidRPr="00F566BF">
        <w:rPr>
          <w:rFonts w:ascii="GHEA Grapalat" w:hAnsi="GHEA Grapalat" w:cs="Arial Unicode"/>
          <w:sz w:val="20"/>
          <w:lang w:val="af-ZA"/>
        </w:rPr>
        <w:t xml:space="preserve"> </w:t>
      </w:r>
      <w:r w:rsidRPr="00F566BF">
        <w:rPr>
          <w:rFonts w:ascii="GHEA Grapalat" w:hAnsi="GHEA Grapalat" w:cs="Sylfaen"/>
          <w:sz w:val="20"/>
          <w:lang w:val="ru-RU"/>
        </w:rPr>
        <w:t>օր</w:t>
      </w:r>
      <w:r w:rsidRPr="00F566BF">
        <w:rPr>
          <w:rFonts w:ascii="GHEA Grapalat" w:hAnsi="GHEA Grapalat" w:cs="Arial Unicode"/>
          <w:sz w:val="20"/>
          <w:lang w:val="af-ZA"/>
        </w:rPr>
        <w:t xml:space="preserve"> </w:t>
      </w:r>
      <w:r w:rsidRPr="00F566BF">
        <w:rPr>
          <w:rFonts w:ascii="GHEA Grapalat" w:hAnsi="GHEA Grapalat" w:cs="Sylfaen"/>
          <w:sz w:val="20"/>
          <w:lang w:val="ru-RU"/>
        </w:rPr>
        <w:t>առաջ</w:t>
      </w:r>
      <w:r w:rsidRPr="00F566BF">
        <w:rPr>
          <w:rFonts w:ascii="GHEA Grapalat" w:hAnsi="GHEA Grapalat" w:cs="Arial Unicode"/>
          <w:sz w:val="20"/>
          <w:lang w:val="af-ZA"/>
        </w:rPr>
        <w:t xml:space="preserve"> </w:t>
      </w:r>
      <w:r w:rsidRPr="00F566BF">
        <w:rPr>
          <w:rFonts w:ascii="GHEA Grapalat" w:hAnsi="GHEA Grapalat" w:cs="Sylfaen"/>
          <w:sz w:val="20"/>
          <w:lang w:val="ru-RU"/>
        </w:rPr>
        <w:t>հրավերում</w:t>
      </w:r>
      <w:r w:rsidRPr="00F566BF">
        <w:rPr>
          <w:rFonts w:ascii="GHEA Grapalat" w:hAnsi="GHEA Grapalat" w:cs="Arial Unicode"/>
          <w:sz w:val="20"/>
          <w:lang w:val="af-ZA"/>
        </w:rPr>
        <w:t xml:space="preserve"> </w:t>
      </w:r>
      <w:r w:rsidRPr="00F566BF">
        <w:rPr>
          <w:rFonts w:ascii="GHEA Grapalat" w:hAnsi="GHEA Grapalat" w:cs="Sylfaen"/>
          <w:sz w:val="20"/>
          <w:lang w:val="ru-RU"/>
        </w:rPr>
        <w:t>կարող</w:t>
      </w:r>
      <w:r w:rsidRPr="00F566BF">
        <w:rPr>
          <w:rFonts w:ascii="GHEA Grapalat" w:hAnsi="GHEA Grapalat" w:cs="Arial Unicode"/>
          <w:sz w:val="20"/>
          <w:lang w:val="af-ZA"/>
        </w:rPr>
        <w:t xml:space="preserve"> </w:t>
      </w:r>
      <w:r w:rsidRPr="00F566BF">
        <w:rPr>
          <w:rFonts w:ascii="GHEA Grapalat" w:hAnsi="GHEA Grapalat" w:cs="Sylfaen"/>
          <w:sz w:val="20"/>
          <w:lang w:val="ru-RU"/>
        </w:rPr>
        <w:t>են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կատարվել</w:t>
      </w:r>
      <w:r w:rsidRPr="00F566BF">
        <w:rPr>
          <w:rFonts w:ascii="GHEA Grapalat" w:hAnsi="GHEA Grapalat" w:cs="Arial Unicode"/>
          <w:sz w:val="20"/>
          <w:lang w:val="af-ZA"/>
        </w:rPr>
        <w:t xml:space="preserve"> </w:t>
      </w:r>
      <w:r w:rsidRPr="00F566BF">
        <w:rPr>
          <w:rFonts w:ascii="GHEA Grapalat" w:hAnsi="GHEA Grapalat" w:cs="Sylfaen"/>
          <w:sz w:val="20"/>
          <w:lang w:val="ru-RU"/>
        </w:rPr>
        <w:t>փոփոխություններ</w:t>
      </w:r>
      <w:r w:rsidR="004D5671" w:rsidRPr="00F566BF">
        <w:rPr>
          <w:rFonts w:ascii="GHEA Grapalat" w:hAnsi="GHEA Grapalat" w:cs="Tahoma"/>
          <w:sz w:val="20"/>
        </w:rPr>
        <w:t>։</w:t>
      </w:r>
      <w:r w:rsidRPr="00F566BF">
        <w:rPr>
          <w:rFonts w:ascii="GHEA Grapalat" w:hAnsi="GHEA Grapalat" w:cs="Arial Unicode"/>
          <w:sz w:val="20"/>
          <w:lang w:val="af-ZA"/>
        </w:rPr>
        <w:t xml:space="preserve"> </w:t>
      </w:r>
      <w:r w:rsidRPr="00F566BF">
        <w:rPr>
          <w:rFonts w:ascii="GHEA Grapalat" w:hAnsi="GHEA Grapalat" w:cs="Sylfaen"/>
          <w:sz w:val="20"/>
        </w:rPr>
        <w:t>Փ</w:t>
      </w:r>
      <w:r w:rsidRPr="00F566BF">
        <w:rPr>
          <w:rFonts w:ascii="GHEA Grapalat" w:hAnsi="GHEA Grapalat" w:cs="Sylfaen"/>
          <w:sz w:val="20"/>
          <w:lang w:val="ru-RU"/>
        </w:rPr>
        <w:t>ոփոխություն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օրվան</w:t>
      </w:r>
      <w:r w:rsidRPr="00F566BF">
        <w:rPr>
          <w:rFonts w:ascii="GHEA Grapalat" w:hAnsi="GHEA Grapalat" w:cs="Arial Unicode"/>
          <w:sz w:val="20"/>
          <w:lang w:val="af-ZA"/>
        </w:rPr>
        <w:t xml:space="preserve"> </w:t>
      </w:r>
      <w:r w:rsidRPr="00F566BF">
        <w:rPr>
          <w:rFonts w:ascii="GHEA Grapalat" w:hAnsi="GHEA Grapalat" w:cs="Sylfaen"/>
          <w:sz w:val="20"/>
          <w:lang w:val="ru-RU"/>
        </w:rPr>
        <w:t>հաջորդող</w:t>
      </w:r>
      <w:r w:rsidRPr="00F566BF">
        <w:rPr>
          <w:rFonts w:ascii="GHEA Grapalat" w:hAnsi="GHEA Grapalat" w:cs="Arial Unicode"/>
          <w:sz w:val="20"/>
          <w:lang w:val="af-ZA"/>
        </w:rPr>
        <w:t xml:space="preserve"> </w:t>
      </w:r>
      <w:r w:rsidRPr="00F566BF">
        <w:rPr>
          <w:rFonts w:ascii="GHEA Grapalat" w:hAnsi="GHEA Grapalat" w:cs="Sylfaen"/>
          <w:sz w:val="20"/>
          <w:lang w:val="ru-RU"/>
        </w:rPr>
        <w:t>երեք</w:t>
      </w:r>
      <w:r w:rsidRPr="00F566BF">
        <w:rPr>
          <w:rFonts w:ascii="GHEA Grapalat" w:hAnsi="GHEA Grapalat" w:cs="Arial Unicode"/>
          <w:sz w:val="20"/>
          <w:lang w:val="af-ZA"/>
        </w:rPr>
        <w:t xml:space="preserve"> </w:t>
      </w:r>
      <w:r w:rsidRPr="00F566BF">
        <w:rPr>
          <w:rFonts w:ascii="GHEA Grapalat" w:hAnsi="GHEA Grapalat" w:cs="Sylfaen"/>
          <w:sz w:val="20"/>
          <w:lang w:val="ru-RU"/>
        </w:rPr>
        <w:t>օրացուցային</w:t>
      </w:r>
      <w:r w:rsidRPr="00F566BF">
        <w:rPr>
          <w:rFonts w:ascii="GHEA Grapalat" w:hAnsi="GHEA Grapalat" w:cs="Arial Unicode"/>
          <w:sz w:val="20"/>
          <w:lang w:val="af-ZA"/>
        </w:rPr>
        <w:t xml:space="preserve"> </w:t>
      </w:r>
      <w:r w:rsidRPr="00F566BF">
        <w:rPr>
          <w:rFonts w:ascii="GHEA Grapalat" w:hAnsi="GHEA Grapalat" w:cs="Sylfaen"/>
          <w:sz w:val="20"/>
          <w:lang w:val="ru-RU"/>
        </w:rPr>
        <w:t>օրվա</w:t>
      </w:r>
      <w:r w:rsidRPr="00F566BF">
        <w:rPr>
          <w:rFonts w:ascii="GHEA Grapalat" w:hAnsi="GHEA Grapalat" w:cs="Arial Unicode"/>
          <w:sz w:val="20"/>
          <w:lang w:val="af-ZA"/>
        </w:rPr>
        <w:t xml:space="preserve"> </w:t>
      </w:r>
      <w:r w:rsidRPr="00F566BF">
        <w:rPr>
          <w:rFonts w:ascii="GHEA Grapalat" w:hAnsi="GHEA Grapalat" w:cs="Sylfaen"/>
          <w:sz w:val="20"/>
          <w:lang w:val="ru-RU"/>
        </w:rPr>
        <w:t>ընթացքում</w:t>
      </w:r>
      <w:r w:rsidRPr="00F566BF">
        <w:rPr>
          <w:rFonts w:ascii="GHEA Grapalat" w:hAnsi="GHEA Grapalat" w:cs="Arial Unicode"/>
          <w:sz w:val="20"/>
          <w:lang w:val="af-ZA"/>
        </w:rPr>
        <w:t xml:space="preserve"> </w:t>
      </w:r>
      <w:r w:rsidRPr="00F566BF">
        <w:rPr>
          <w:rFonts w:ascii="GHEA Grapalat" w:hAnsi="GHEA Grapalat" w:cs="Sylfaen"/>
          <w:sz w:val="20"/>
          <w:lang w:val="ru-RU"/>
        </w:rPr>
        <w:t>փոփոխություն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և</w:t>
      </w:r>
      <w:r w:rsidRPr="00F566BF">
        <w:rPr>
          <w:rFonts w:ascii="GHEA Grapalat" w:hAnsi="GHEA Grapalat" w:cs="Arial Unicode"/>
          <w:sz w:val="20"/>
          <w:lang w:val="af-ZA"/>
        </w:rPr>
        <w:t xml:space="preserve"> </w:t>
      </w:r>
      <w:r w:rsidRPr="00F566BF">
        <w:rPr>
          <w:rFonts w:ascii="GHEA Grapalat" w:hAnsi="GHEA Grapalat" w:cs="Sylfaen"/>
          <w:sz w:val="20"/>
          <w:lang w:val="ru-RU"/>
        </w:rPr>
        <w:t>դրանք</w:t>
      </w:r>
      <w:r w:rsidRPr="00F566BF">
        <w:rPr>
          <w:rFonts w:ascii="GHEA Grapalat" w:hAnsi="GHEA Grapalat" w:cs="Arial Unicode"/>
          <w:sz w:val="20"/>
          <w:lang w:val="af-ZA"/>
        </w:rPr>
        <w:t xml:space="preserve"> </w:t>
      </w:r>
      <w:r w:rsidRPr="00F566BF">
        <w:rPr>
          <w:rFonts w:ascii="GHEA Grapalat" w:hAnsi="GHEA Grapalat" w:cs="Sylfaen"/>
          <w:sz w:val="20"/>
          <w:lang w:val="ru-RU"/>
        </w:rPr>
        <w:t>տրամադրելու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պայմանների</w:t>
      </w:r>
      <w:r w:rsidRPr="00F566BF">
        <w:rPr>
          <w:rFonts w:ascii="GHEA Grapalat" w:hAnsi="GHEA Grapalat" w:cs="Arial Unicode"/>
          <w:sz w:val="20"/>
          <w:lang w:val="af-ZA"/>
        </w:rPr>
        <w:t xml:space="preserve"> </w:t>
      </w:r>
      <w:r w:rsidRPr="00F566BF">
        <w:rPr>
          <w:rFonts w:ascii="GHEA Grapalat" w:hAnsi="GHEA Grapalat" w:cs="Sylfaen"/>
          <w:sz w:val="20"/>
          <w:lang w:val="ru-RU"/>
        </w:rPr>
        <w:t>մասին</w:t>
      </w:r>
      <w:r w:rsidRPr="00F566BF">
        <w:rPr>
          <w:rFonts w:ascii="GHEA Grapalat" w:hAnsi="GHEA Grapalat" w:cs="Arial Unicode"/>
          <w:sz w:val="20"/>
          <w:lang w:val="af-ZA"/>
        </w:rPr>
        <w:t xml:space="preserve"> </w:t>
      </w:r>
      <w:r w:rsidRPr="00F566BF">
        <w:rPr>
          <w:rFonts w:ascii="GHEA Grapalat" w:hAnsi="GHEA Grapalat" w:cs="Sylfaen"/>
          <w:sz w:val="20"/>
          <w:lang w:val="ru-RU"/>
        </w:rPr>
        <w:t>հայտարարություն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r w:rsidRPr="00F566BF">
        <w:rPr>
          <w:rFonts w:ascii="GHEA Grapalat" w:hAnsi="GHEA Grapalat" w:cs="Sylfaen"/>
          <w:sz w:val="20"/>
          <w:lang w:val="ru-RU"/>
        </w:rPr>
        <w:t>հրապարակվում</w:t>
      </w:r>
      <w:r w:rsidRPr="00F566BF">
        <w:rPr>
          <w:rFonts w:ascii="GHEA Grapalat" w:hAnsi="GHEA Grapalat" w:cs="Arial Unicode"/>
          <w:sz w:val="20"/>
          <w:lang w:val="af-ZA"/>
        </w:rPr>
        <w:t xml:space="preserve"> </w:t>
      </w:r>
      <w:r w:rsidR="00781688" w:rsidRPr="00F566BF">
        <w:rPr>
          <w:rFonts w:ascii="GHEA Grapalat" w:hAnsi="GHEA Grapalat" w:cs="Arial Unicode"/>
          <w:sz w:val="20"/>
        </w:rPr>
        <w:t>համակարգում</w:t>
      </w:r>
      <w:r w:rsidR="00781688" w:rsidRPr="00F566BF">
        <w:rPr>
          <w:rFonts w:ascii="GHEA Grapalat" w:hAnsi="GHEA Grapalat" w:cs="Arial Unicode"/>
          <w:sz w:val="20"/>
          <w:lang w:val="af-ZA"/>
        </w:rPr>
        <w:t xml:space="preserve"> </w:t>
      </w:r>
      <w:r w:rsidR="00781688" w:rsidRPr="00F566BF">
        <w:rPr>
          <w:rFonts w:ascii="GHEA Grapalat" w:hAnsi="GHEA Grapalat" w:cs="Arial Unicode"/>
          <w:sz w:val="20"/>
        </w:rPr>
        <w:t>և</w:t>
      </w:r>
      <w:r w:rsidR="00781688" w:rsidRPr="00F566BF">
        <w:rPr>
          <w:rFonts w:ascii="GHEA Grapalat" w:hAnsi="GHEA Grapalat" w:cs="Arial Unicode"/>
          <w:sz w:val="20"/>
          <w:lang w:val="af-ZA"/>
        </w:rPr>
        <w:t xml:space="preserve"> </w:t>
      </w:r>
      <w:r w:rsidRPr="00F566BF">
        <w:rPr>
          <w:rFonts w:ascii="GHEA Grapalat" w:hAnsi="GHEA Grapalat" w:cs="Sylfaen"/>
          <w:sz w:val="20"/>
          <w:lang w:val="ru-RU"/>
        </w:rPr>
        <w:t>տեղեկագրում</w:t>
      </w:r>
      <w:r w:rsidR="004D5671" w:rsidRPr="00F566BF">
        <w:rPr>
          <w:rFonts w:ascii="GHEA Grapalat" w:hAnsi="GHEA Grapalat" w:cs="Tahoma"/>
          <w:sz w:val="20"/>
        </w:rPr>
        <w:t>։</w:t>
      </w:r>
      <w:r w:rsidRPr="00F566BF">
        <w:rPr>
          <w:rFonts w:ascii="GHEA Grapalat" w:hAnsi="GHEA Grapalat" w:cs="Arial Unicode"/>
          <w:sz w:val="20"/>
          <w:lang w:val="af-ZA"/>
        </w:rPr>
        <w:t xml:space="preserve"> </w:t>
      </w:r>
    </w:p>
    <w:p w:rsidR="00581DC3" w:rsidRPr="00F566BF" w:rsidRDefault="005754F7" w:rsidP="00EF3662">
      <w:pPr>
        <w:autoSpaceDE w:val="0"/>
        <w:autoSpaceDN w:val="0"/>
        <w:adjustRightInd w:val="0"/>
        <w:ind w:firstLine="567"/>
        <w:jc w:val="both"/>
        <w:rPr>
          <w:rFonts w:ascii="GHEA Grapalat" w:hAnsi="GHEA Grapalat" w:cs="Arial Unicode"/>
          <w:sz w:val="20"/>
          <w:lang w:val="hy-AM"/>
        </w:rPr>
      </w:pPr>
      <w:r w:rsidRPr="00F566BF">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D4DC4">
        <w:rPr>
          <w:rFonts w:ascii="GHEA Grapalat" w:hAnsi="GHEA Grapalat" w:cs="Sylfaen"/>
          <w:sz w:val="20"/>
          <w:lang w:val="hy-AM"/>
        </w:rPr>
        <w:t>ս</w:t>
      </w:r>
      <w:r w:rsidRPr="00F566BF">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D4DC4">
        <w:rPr>
          <w:rFonts w:ascii="GHEA Grapalat" w:hAnsi="GHEA Grapalat" w:cs="Sylfaen"/>
          <w:sz w:val="20"/>
          <w:lang w:val="hy-AM"/>
        </w:rPr>
        <w:t xml:space="preserve"> </w:t>
      </w:r>
    </w:p>
    <w:p w:rsidR="0092445C" w:rsidRDefault="0092445C" w:rsidP="0092445C">
      <w:pPr>
        <w:ind w:firstLine="567"/>
        <w:jc w:val="both"/>
        <w:rPr>
          <w:rFonts w:ascii="GHEA Grapalat" w:hAnsi="GHEA Grapalat"/>
          <w:b/>
          <w:sz w:val="20"/>
          <w:lang w:val="hy-AM"/>
        </w:rPr>
      </w:pPr>
    </w:p>
    <w:p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rsidR="00486B5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F566BF">
        <w:rPr>
          <w:rFonts w:ascii="GHEA Grapalat" w:hAnsi="GHEA Grapalat" w:cs="Sylfaen"/>
        </w:rPr>
        <w:t>կարող</w:t>
      </w:r>
      <w:r w:rsidRPr="00F566BF">
        <w:rPr>
          <w:rFonts w:ascii="GHEA Grapalat" w:hAnsi="GHEA Grapalat"/>
          <w:lang w:val="hy-AM"/>
        </w:rPr>
        <w:t xml:space="preserve"> </w:t>
      </w:r>
      <w:r w:rsidR="000946A3" w:rsidRPr="00F566BF">
        <w:rPr>
          <w:rFonts w:ascii="GHEA Grapalat" w:hAnsi="GHEA Grapalat" w:cs="Sylfaen"/>
        </w:rPr>
        <w:t>է</w:t>
      </w:r>
      <w:r w:rsidR="000946A3" w:rsidRPr="00F566BF">
        <w:rPr>
          <w:rFonts w:ascii="GHEA Grapalat" w:hAnsi="GHEA Grapalat"/>
          <w:lang w:val="hy-AM"/>
        </w:rPr>
        <w:t xml:space="preserve"> </w:t>
      </w:r>
      <w:r w:rsidRPr="00F566BF">
        <w:rPr>
          <w:rFonts w:ascii="GHEA Grapalat" w:hAnsi="GHEA Grapalat" w:cs="Sylfaen"/>
        </w:rPr>
        <w:t>հայտ</w:t>
      </w:r>
      <w:r w:rsidRPr="00F566BF">
        <w:rPr>
          <w:rFonts w:ascii="GHEA Grapalat" w:hAnsi="GHEA Grapalat"/>
          <w:lang w:val="hy-AM"/>
        </w:rPr>
        <w:t xml:space="preserve"> </w:t>
      </w:r>
      <w:r w:rsidRPr="00F566BF">
        <w:rPr>
          <w:rFonts w:ascii="GHEA Grapalat" w:hAnsi="GHEA Grapalat" w:cs="Sylfaen"/>
        </w:rPr>
        <w:t>ներկայացնել</w:t>
      </w:r>
      <w:r w:rsidRPr="00F566BF">
        <w:rPr>
          <w:rFonts w:ascii="GHEA Grapalat" w:hAnsi="GHEA Grapalat"/>
          <w:lang w:val="hy-AM"/>
        </w:rPr>
        <w:t xml:space="preserve"> </w:t>
      </w:r>
      <w:r w:rsidRPr="00F566BF">
        <w:rPr>
          <w:rFonts w:ascii="GHEA Grapalat" w:hAnsi="GHEA Grapalat" w:cs="Sylfaen"/>
        </w:rPr>
        <w:t>ինչպես</w:t>
      </w:r>
      <w:r w:rsidRPr="00F566BF">
        <w:rPr>
          <w:rFonts w:ascii="GHEA Grapalat" w:hAnsi="GHEA Grapalat"/>
          <w:lang w:val="hy-AM"/>
        </w:rPr>
        <w:t xml:space="preserve"> </w:t>
      </w:r>
      <w:r w:rsidRPr="00F566BF">
        <w:rPr>
          <w:rFonts w:ascii="GHEA Grapalat" w:hAnsi="GHEA Grapalat" w:cs="Sylfaen"/>
        </w:rPr>
        <w:t>յուրաքանչյուր</w:t>
      </w:r>
      <w:r w:rsidRPr="00F566BF">
        <w:rPr>
          <w:rFonts w:ascii="GHEA Grapalat" w:hAnsi="GHEA Grapalat"/>
          <w:lang w:val="hy-AM"/>
        </w:rPr>
        <w:t xml:space="preserve"> </w:t>
      </w:r>
      <w:r w:rsidRPr="00F566BF">
        <w:rPr>
          <w:rFonts w:ascii="GHEA Grapalat" w:hAnsi="GHEA Grapalat" w:cs="Sylfaen"/>
        </w:rPr>
        <w:t>չափաբաժնի</w:t>
      </w:r>
      <w:r w:rsidRPr="00F566BF">
        <w:rPr>
          <w:rFonts w:ascii="GHEA Grapalat" w:hAnsi="GHEA Grapalat"/>
          <w:lang w:val="hy-AM"/>
        </w:rPr>
        <w:t xml:space="preserve">, </w:t>
      </w:r>
      <w:r w:rsidRPr="00F566BF">
        <w:rPr>
          <w:rFonts w:ascii="GHEA Grapalat" w:hAnsi="GHEA Grapalat" w:cs="Sylfaen"/>
        </w:rPr>
        <w:t>այնպես</w:t>
      </w:r>
      <w:r w:rsidRPr="00F566BF">
        <w:rPr>
          <w:rFonts w:ascii="GHEA Grapalat" w:hAnsi="GHEA Grapalat"/>
          <w:lang w:val="hy-AM"/>
        </w:rPr>
        <w:t xml:space="preserve"> </w:t>
      </w:r>
      <w:r w:rsidRPr="00F566BF">
        <w:rPr>
          <w:rFonts w:ascii="GHEA Grapalat" w:hAnsi="GHEA Grapalat" w:cs="Sylfaen"/>
        </w:rPr>
        <w:t>էլ</w:t>
      </w:r>
      <w:r w:rsidRPr="00F566BF">
        <w:rPr>
          <w:rFonts w:ascii="GHEA Grapalat" w:hAnsi="GHEA Grapalat"/>
          <w:lang w:val="hy-AM"/>
        </w:rPr>
        <w:t xml:space="preserve"> </w:t>
      </w:r>
      <w:r w:rsidRPr="00F566BF">
        <w:rPr>
          <w:rFonts w:ascii="GHEA Grapalat" w:hAnsi="GHEA Grapalat" w:cs="Sylfaen"/>
        </w:rPr>
        <w:t>մի</w:t>
      </w:r>
      <w:r w:rsidRPr="00F566BF">
        <w:rPr>
          <w:rFonts w:ascii="GHEA Grapalat" w:hAnsi="GHEA Grapalat"/>
          <w:lang w:val="hy-AM"/>
        </w:rPr>
        <w:t xml:space="preserve"> </w:t>
      </w:r>
      <w:r w:rsidRPr="00F566BF">
        <w:rPr>
          <w:rFonts w:ascii="GHEA Grapalat" w:hAnsi="GHEA Grapalat" w:cs="Sylfaen"/>
        </w:rPr>
        <w:t>քանի</w:t>
      </w:r>
      <w:r w:rsidRPr="00F566BF">
        <w:rPr>
          <w:rFonts w:ascii="GHEA Grapalat" w:hAnsi="GHEA Grapalat"/>
          <w:lang w:val="hy-AM"/>
        </w:rPr>
        <w:t xml:space="preserve"> </w:t>
      </w:r>
      <w:r w:rsidRPr="00F566BF">
        <w:rPr>
          <w:rFonts w:ascii="GHEA Grapalat" w:hAnsi="GHEA Grapalat" w:cs="Sylfaen"/>
        </w:rPr>
        <w:t>կամ</w:t>
      </w:r>
      <w:r w:rsidRPr="00F566BF">
        <w:rPr>
          <w:rFonts w:ascii="GHEA Grapalat" w:hAnsi="GHEA Grapalat"/>
          <w:lang w:val="hy-AM"/>
        </w:rPr>
        <w:t xml:space="preserve"> </w:t>
      </w:r>
      <w:r w:rsidRPr="00F566BF">
        <w:rPr>
          <w:rFonts w:ascii="GHEA Grapalat" w:hAnsi="GHEA Grapalat" w:cs="Sylfaen"/>
        </w:rPr>
        <w:t>բոլոր</w:t>
      </w:r>
      <w:r w:rsidRPr="002D4DC4">
        <w:rPr>
          <w:rFonts w:ascii="GHEA Grapalat" w:hAnsi="GHEA Grapalat"/>
          <w:lang w:val="hy-AM"/>
        </w:rPr>
        <w:t xml:space="preserve"> </w:t>
      </w:r>
      <w:r w:rsidRPr="00F566BF">
        <w:rPr>
          <w:rFonts w:ascii="GHEA Grapalat" w:hAnsi="GHEA Grapalat" w:cs="Sylfaen"/>
        </w:rPr>
        <w:t>չափաբաժինների</w:t>
      </w:r>
      <w:r w:rsidRPr="00F566BF">
        <w:rPr>
          <w:rFonts w:ascii="GHEA Grapalat" w:hAnsi="GHEA Grapalat"/>
          <w:lang w:val="hy-AM"/>
        </w:rPr>
        <w:t xml:space="preserve"> </w:t>
      </w:r>
      <w:r w:rsidR="00F9052C" w:rsidRPr="00F566BF">
        <w:rPr>
          <w:rFonts w:ascii="GHEA Grapalat" w:hAnsi="GHEA Grapalat" w:cs="Sylfaen"/>
        </w:rPr>
        <w:t>համար</w:t>
      </w:r>
      <w:r w:rsidR="00F9052C">
        <w:rPr>
          <w:rFonts w:ascii="GHEA Grapalat" w:hAnsi="GHEA Grapalat" w:cs="Sylfaen"/>
          <w:vertAlign w:val="superscript"/>
        </w:rPr>
        <w:t>7</w:t>
      </w:r>
      <w:r w:rsidR="00AE224E" w:rsidRPr="00F566BF">
        <w:rPr>
          <w:rStyle w:val="FootnoteReference"/>
          <w:rFonts w:ascii="GHEA Grapalat" w:hAnsi="GHEA Grapalat" w:cs="Sylfaen"/>
          <w:color w:val="FFFFFF"/>
        </w:rPr>
        <w:footnoteReference w:id="4"/>
      </w:r>
      <w:r w:rsidR="004D5671" w:rsidRPr="00F566BF">
        <w:rPr>
          <w:rFonts w:ascii="GHEA Grapalat" w:hAnsi="GHEA Grapalat" w:cs="Sylfaen"/>
          <w:szCs w:val="24"/>
          <w:lang w:val="hy-AM"/>
        </w:rPr>
        <w:t>։</w:t>
      </w:r>
      <w:r w:rsidRPr="00F566BF">
        <w:rPr>
          <w:rFonts w:ascii="GHEA Grapalat" w:hAnsi="GHEA Grapalat" w:cs="Sylfaen"/>
          <w:szCs w:val="24"/>
          <w:lang w:val="hy-AM"/>
        </w:rPr>
        <w:t xml:space="preserve">  </w:t>
      </w:r>
    </w:p>
    <w:p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այտը ներկայացվում </w:t>
      </w:r>
      <w:r w:rsidRPr="00F566BF">
        <w:rPr>
          <w:rFonts w:ascii="GHEA Grapalat" w:hAnsi="GHEA Grapalat" w:cs="Sylfaen"/>
          <w:szCs w:val="24"/>
          <w:lang w:val="hy-AM"/>
        </w:rPr>
        <w:t xml:space="preserve">է </w:t>
      </w:r>
      <w:r w:rsidR="00096865" w:rsidRPr="00F566BF">
        <w:rPr>
          <w:rFonts w:ascii="GHEA Grapalat" w:hAnsi="GHEA Grapalat" w:cs="Sylfaen"/>
          <w:szCs w:val="24"/>
          <w:lang w:val="hy-AM"/>
        </w:rPr>
        <w:t>մինչև դրա համար սույն հրավերով սահմանված ժամկետի ավարտը</w:t>
      </w:r>
      <w:r w:rsidR="004D5671" w:rsidRPr="00F566BF">
        <w:rPr>
          <w:rFonts w:ascii="GHEA Grapalat" w:hAnsi="GHEA Grapalat" w:cs="Sylfaen"/>
          <w:szCs w:val="24"/>
          <w:lang w:val="hy-AM"/>
        </w:rPr>
        <w:t>։</w:t>
      </w:r>
    </w:p>
    <w:p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Pr="00F566BF">
        <w:rPr>
          <w:rFonts w:ascii="GHEA Grapalat" w:hAnsi="GHEA Grapalat" w:cs="Sylfaen"/>
          <w:szCs w:val="24"/>
          <w:lang w:val="hy-AM"/>
        </w:rPr>
        <w:t>բ</w:t>
      </w:r>
      <w:r w:rsidR="00096865" w:rsidRPr="00F566BF">
        <w:rPr>
          <w:rFonts w:ascii="GHEA Grapalat" w:hAnsi="GHEA Grapalat" w:cs="Sylfaen"/>
          <w:szCs w:val="24"/>
          <w:lang w:val="hy-AM"/>
        </w:rPr>
        <w:t xml:space="preserve">աց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E46DBA" w:rsidRPr="00F566BF">
        <w:rPr>
          <w:rFonts w:ascii="GHEA Grapalat" w:hAnsi="GHEA Grapalat" w:cs="Sylfaen"/>
          <w:szCs w:val="24"/>
          <w:lang w:val="hy-AM"/>
        </w:rPr>
        <w:t xml:space="preserve">օրվանից </w:t>
      </w:r>
      <w:r w:rsidRPr="00F566BF">
        <w:rPr>
          <w:rFonts w:ascii="GHEA Grapalat" w:hAnsi="GHEA Grapalat" w:cs="Sylfaen"/>
          <w:szCs w:val="24"/>
          <w:lang w:val="hy-AM"/>
        </w:rPr>
        <w:t xml:space="preserve">հաշված </w:t>
      </w:r>
      <w:r w:rsidR="00A76C15" w:rsidRPr="00F566BF">
        <w:rPr>
          <w:rFonts w:ascii="GHEA Grapalat" w:hAnsi="GHEA Grapalat" w:cs="Sylfaen"/>
          <w:szCs w:val="24"/>
          <w:lang w:val="hy-AM"/>
        </w:rPr>
        <w:t>«</w:t>
      </w:r>
      <w:r w:rsidR="008D24A5">
        <w:rPr>
          <w:rFonts w:ascii="GHEA Grapalat" w:hAnsi="GHEA Grapalat" w:cs="Sylfaen"/>
          <w:szCs w:val="24"/>
          <w:lang w:val="en-US"/>
        </w:rPr>
        <w:t>7</w:t>
      </w:r>
      <w:r w:rsidR="00A76C15" w:rsidRPr="00F566BF">
        <w:rPr>
          <w:rFonts w:ascii="GHEA Grapalat" w:hAnsi="GHEA Grapalat" w:cs="Sylfaen"/>
          <w:szCs w:val="24"/>
          <w:lang w:val="hy-AM"/>
        </w:rPr>
        <w:t>»</w:t>
      </w:r>
      <w:r w:rsidRPr="00F566BF">
        <w:rPr>
          <w:rFonts w:ascii="GHEA Grapalat" w:hAnsi="GHEA Grapalat" w:cs="Sylfaen"/>
          <w:szCs w:val="24"/>
          <w:lang w:val="hy-AM"/>
        </w:rPr>
        <w:t xml:space="preserve">րդ օրվա ժամը </w:t>
      </w:r>
      <w:r w:rsidR="00A76C15" w:rsidRPr="00F566BF">
        <w:rPr>
          <w:rFonts w:ascii="GHEA Grapalat" w:hAnsi="GHEA Grapalat" w:cs="Sylfaen"/>
          <w:szCs w:val="24"/>
          <w:lang w:val="hy-AM"/>
        </w:rPr>
        <w:t>«</w:t>
      </w:r>
      <w:r w:rsidR="008D24A5">
        <w:rPr>
          <w:rFonts w:ascii="GHEA Grapalat" w:hAnsi="GHEA Grapalat" w:cs="Sylfaen"/>
          <w:sz w:val="24"/>
          <w:szCs w:val="24"/>
          <w:lang w:val="en-US"/>
        </w:rPr>
        <w:t>11:00</w:t>
      </w:r>
      <w:r w:rsidR="00A76C15" w:rsidRPr="00F566BF">
        <w:rPr>
          <w:rFonts w:ascii="GHEA Grapalat" w:hAnsi="GHEA Grapalat" w:cs="Sylfaen"/>
          <w:szCs w:val="24"/>
          <w:lang w:val="hy-AM"/>
        </w:rPr>
        <w:t>»</w:t>
      </w:r>
      <w:r w:rsidRPr="00F566BF">
        <w:rPr>
          <w:rFonts w:ascii="GHEA Grapalat" w:hAnsi="GHEA Grapalat" w:cs="Sylfaen"/>
          <w:szCs w:val="24"/>
          <w:lang w:val="hy-AM"/>
        </w:rPr>
        <w:t>-ն</w:t>
      </w:r>
      <w:r w:rsidR="004D5671" w:rsidRPr="00F566BF">
        <w:rPr>
          <w:rFonts w:ascii="GHEA Grapalat" w:hAnsi="GHEA Grapalat" w:cs="Sylfaen"/>
          <w:szCs w:val="24"/>
          <w:lang w:val="hy-AM"/>
        </w:rPr>
        <w:t>։</w:t>
      </w:r>
      <w:r w:rsidRPr="00F566BF">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rsidR="003850A0" w:rsidRPr="00F566BF" w:rsidRDefault="003850A0" w:rsidP="003850A0">
      <w:pPr>
        <w:pStyle w:val="BodyTextIndent2"/>
        <w:spacing w:line="240" w:lineRule="auto"/>
        <w:ind w:firstLine="567"/>
        <w:rPr>
          <w:rFonts w:ascii="GHEA Grapalat" w:hAnsi="GHEA Grapalat" w:cs="Sylfaen"/>
          <w:szCs w:val="24"/>
          <w:lang w:val="hy-AM"/>
        </w:rPr>
      </w:pPr>
      <w:bookmarkStart w:id="5"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ա) </w:t>
      </w:r>
      <w:r w:rsidR="000356CC" w:rsidRPr="00F566BF">
        <w:rPr>
          <w:rFonts w:ascii="GHEA Grapalat" w:hAnsi="GHEA Grapalat" w:cs="Sylfaen"/>
          <w:szCs w:val="24"/>
          <w:lang w:val="hy-AM"/>
        </w:rPr>
        <w:t xml:space="preserve">հավաստում </w:t>
      </w:r>
      <w:r w:rsidRPr="00F566BF">
        <w:rPr>
          <w:rFonts w:ascii="GHEA Grapalat" w:hAnsi="GHEA Grapalat" w:cs="Sylfaen"/>
          <w:szCs w:val="24"/>
          <w:lang w:val="hy-AM"/>
        </w:rPr>
        <w:t>սույն հրավերով սահմանված մասնակ</w:t>
      </w:r>
      <w:r w:rsidRPr="00F566BF">
        <w:rPr>
          <w:rFonts w:ascii="GHEA Grapalat" w:hAnsi="GHEA Grapalat" w:cs="Sylfaen"/>
          <w:szCs w:val="24"/>
          <w:lang w:val="hy-AM"/>
        </w:rPr>
        <w:softHyphen/>
        <w:t>ցության իրավունքի պահանջներին իր տվյալների համապատասխանության մասին.</w:t>
      </w:r>
    </w:p>
    <w:p w:rsidR="00C63E1C" w:rsidRPr="00F566BF" w:rsidRDefault="003850A0" w:rsidP="00972668">
      <w:pPr>
        <w:shd w:val="clear" w:color="auto" w:fill="FFFFFF"/>
        <w:ind w:firstLine="567"/>
        <w:jc w:val="both"/>
        <w:rPr>
          <w:rFonts w:ascii="GHEA Grapalat" w:hAnsi="GHEA Grapalat" w:cs="Sylfaen"/>
          <w:sz w:val="20"/>
          <w:lang w:val="hy-AM"/>
        </w:rPr>
      </w:pPr>
      <w:r w:rsidRPr="00F566BF">
        <w:rPr>
          <w:rFonts w:ascii="GHEA Grapalat" w:hAnsi="GHEA Grapalat" w:cs="Sylfaen"/>
          <w:sz w:val="20"/>
          <w:lang w:val="hy-AM"/>
        </w:rPr>
        <w:t>բ)</w:t>
      </w:r>
      <w:r w:rsidRPr="00F566BF">
        <w:rPr>
          <w:rFonts w:ascii="GHEA Grapalat" w:hAnsi="GHEA Grapalat" w:cs="Sylfaen"/>
          <w:lang w:val="hy-AM"/>
        </w:rPr>
        <w:t xml:space="preserve"> </w:t>
      </w:r>
      <w:r w:rsidR="00C63E1C" w:rsidRPr="00F566BF">
        <w:rPr>
          <w:rFonts w:ascii="GHEA Grapalat" w:hAnsi="GHEA Grapalat" w:cs="Sylfaen"/>
          <w:sz w:val="20"/>
          <w:lang w:val="hy-AM"/>
        </w:rPr>
        <w:t>հավաստում՝ ընտրված մասնակից ճանաչվելու դեպքում, սույն հրավեր</w:t>
      </w:r>
      <w:r w:rsidR="00EA68B2" w:rsidRPr="00F566BF">
        <w:rPr>
          <w:rFonts w:ascii="GHEA Grapalat" w:hAnsi="GHEA Grapalat" w:cs="Sylfaen"/>
          <w:sz w:val="20"/>
          <w:lang w:val="hy-AM"/>
        </w:rPr>
        <w:t xml:space="preserve">ի 1-ին մասի 2.4 կետով </w:t>
      </w:r>
      <w:r w:rsidR="00C63E1C" w:rsidRPr="00F566BF">
        <w:rPr>
          <w:rFonts w:ascii="GHEA Grapalat" w:hAnsi="GHEA Grapalat" w:cs="Sylfaen"/>
          <w:sz w:val="20"/>
          <w:lang w:val="hy-AM"/>
        </w:rPr>
        <w:t xml:space="preserve">սահմանված կարգով և ժամկետում որակավորման ապահովում ներկայացնելու պարտավորության </w:t>
      </w:r>
      <w:r w:rsidR="00FE6521">
        <w:rPr>
          <w:rFonts w:ascii="GHEA Grapalat" w:hAnsi="GHEA Grapalat" w:cs="Sylfaen"/>
          <w:sz w:val="20"/>
          <w:lang w:val="hy-AM"/>
        </w:rPr>
        <w:t>կամ</w:t>
      </w:r>
      <w:r w:rsidR="004D4C3B">
        <w:rPr>
          <w:rFonts w:ascii="GHEA Grapalat" w:hAnsi="GHEA Grapalat" w:cs="Sylfaen"/>
          <w:sz w:val="20"/>
          <w:lang w:val="hy-AM"/>
        </w:rPr>
        <w:t xml:space="preserve"> սույն հրավերով նախատեսված</w:t>
      </w:r>
      <w:r w:rsidR="00FE6521">
        <w:rPr>
          <w:rFonts w:ascii="GHEA Grapalat" w:hAnsi="GHEA Grapalat" w:cs="Sylfaen"/>
          <w:sz w:val="20"/>
          <w:lang w:val="hy-AM"/>
        </w:rPr>
        <w:t xml:space="preserve"> վարկունակության վարկանիշ ունենալու</w:t>
      </w:r>
      <w:r w:rsidR="00FE6521" w:rsidRPr="00EF4BBA">
        <w:rPr>
          <w:rFonts w:ascii="GHEA Grapalat" w:hAnsi="GHEA Grapalat" w:cs="Sylfaen"/>
          <w:sz w:val="20"/>
          <w:lang w:val="hy-AM"/>
        </w:rPr>
        <w:t xml:space="preserve"> </w:t>
      </w:r>
      <w:r w:rsidR="00C63E1C" w:rsidRPr="00F566BF">
        <w:rPr>
          <w:rFonts w:ascii="GHEA Grapalat" w:hAnsi="GHEA Grapalat" w:cs="Sylfaen"/>
          <w:sz w:val="20"/>
          <w:lang w:val="hy-AM"/>
        </w:rPr>
        <w:t>մասին</w:t>
      </w:r>
      <w:r w:rsidR="00E038DA" w:rsidRPr="00F566BF">
        <w:rPr>
          <w:rFonts w:ascii="GHEA Grapalat" w:hAnsi="GHEA Grapalat" w:cs="Sylfaen"/>
          <w:sz w:val="20"/>
          <w:lang w:val="hy-AM"/>
        </w:rPr>
        <w:t>.</w:t>
      </w:r>
      <w:r w:rsidR="00C63E1C" w:rsidRPr="00F566BF">
        <w:rPr>
          <w:rFonts w:ascii="GHEA Grapalat" w:hAnsi="GHEA Grapalat" w:cs="Sylfaen"/>
          <w:sz w:val="20"/>
          <w:lang w:val="hy-AM"/>
        </w:rPr>
        <w:t xml:space="preserve"> </w:t>
      </w:r>
    </w:p>
    <w:p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82185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p>
    <w:p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6"/>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rsidR="006C3115" w:rsidRPr="008D24A5" w:rsidRDefault="00E326DD" w:rsidP="00EF3662">
      <w:pPr>
        <w:ind w:firstLine="567"/>
        <w:jc w:val="both"/>
        <w:rPr>
          <w:rFonts w:ascii="GHEA Grapalat" w:hAnsi="GHEA Grapalat" w:cs="Sylfaen"/>
          <w:color w:val="FF0000"/>
          <w:sz w:val="20"/>
          <w:lang w:val="hy-AM"/>
        </w:rPr>
      </w:pPr>
      <w:r w:rsidRPr="00F566BF">
        <w:rPr>
          <w:rFonts w:ascii="GHEA Grapalat" w:hAnsi="GHEA Grapalat" w:cs="Sylfaen"/>
          <w:sz w:val="20"/>
          <w:lang w:val="hy-AM"/>
        </w:rPr>
        <w:t xml:space="preserve">  </w:t>
      </w:r>
      <w:r w:rsidR="00C96127" w:rsidRPr="008D24A5">
        <w:rPr>
          <w:rFonts w:ascii="GHEA Grapalat" w:hAnsi="GHEA Grapalat" w:cs="Sylfaen"/>
          <w:color w:val="FF0000"/>
          <w:sz w:val="20"/>
          <w:lang w:val="hy-AM"/>
        </w:rPr>
        <w:t>3</w:t>
      </w:r>
      <w:r w:rsidR="00F53525" w:rsidRPr="008D24A5">
        <w:rPr>
          <w:rFonts w:ascii="GHEA Grapalat" w:hAnsi="GHEA Grapalat" w:cs="Sylfaen"/>
          <w:color w:val="FF0000"/>
          <w:sz w:val="20"/>
          <w:lang w:val="hy-AM"/>
        </w:rPr>
        <w:t xml:space="preserve">) հայտի ապահովում կանխիկ փողի կամ բանկային երաշխիքի </w:t>
      </w:r>
      <w:r w:rsidR="00C03728" w:rsidRPr="008D24A5">
        <w:rPr>
          <w:rFonts w:ascii="GHEA Grapalat" w:hAnsi="GHEA Grapalat" w:cs="Sylfaen"/>
          <w:color w:val="FF0000"/>
          <w:sz w:val="20"/>
          <w:lang w:val="hy-AM"/>
        </w:rPr>
        <w:t>ձևով</w:t>
      </w:r>
      <w:r w:rsidR="00F53525" w:rsidRPr="008D24A5">
        <w:rPr>
          <w:rFonts w:ascii="GHEA Grapalat" w:hAnsi="GHEA Grapalat" w:cs="Sylfaen"/>
          <w:color w:val="FF0000"/>
          <w:sz w:val="20"/>
          <w:lang w:val="hy-AM"/>
        </w:rPr>
        <w:t xml:space="preserve">: Եթե հայտի ապահովումը ներկայացվում է բանկային երաշխիքի ձևով, ապա գնման ընթացակարգն էլեկտրոնային եղանակով կազմակերպված լինելու դեպքում ներկայացվում է երաշխիքի բնօրինակից արտատպված (սկանավորված) տարբերակը՝ պայմանով, որ </w:t>
      </w:r>
      <w:r w:rsidR="00C03728" w:rsidRPr="008D24A5">
        <w:rPr>
          <w:rFonts w:ascii="GHEA Grapalat" w:hAnsi="GHEA Grapalat" w:cs="Sylfaen"/>
          <w:color w:val="FF0000"/>
          <w:sz w:val="20"/>
          <w:lang w:val="hy-AM"/>
        </w:rPr>
        <w:t xml:space="preserve">մասնակիցը </w:t>
      </w:r>
      <w:r w:rsidR="00F53525" w:rsidRPr="008D24A5">
        <w:rPr>
          <w:rFonts w:ascii="GHEA Grapalat" w:hAnsi="GHEA Grapalat" w:cs="Sylfaen"/>
          <w:color w:val="FF0000"/>
          <w:sz w:val="20"/>
          <w:lang w:val="hy-AM"/>
        </w:rPr>
        <w:t>դրա բնօրինակը գնահատող հանձնաժողովին ներկայացնում է մինչև հայտերի ներկայացման վերջնաժամկետը լրանալուն հաջորդող աշխատանքային օրվա Երևանի ժամանակով 17:00-ն՝ ուղեկցող գրությամբ</w:t>
      </w:r>
      <w:r w:rsidR="006C3115" w:rsidRPr="008D24A5">
        <w:rPr>
          <w:rFonts w:ascii="GHEA Grapalat" w:hAnsi="GHEA Grapalat"/>
          <w:color w:val="FF0000"/>
          <w:sz w:val="20"/>
          <w:lang w:val="hy-AM"/>
        </w:rPr>
        <w:t>.</w:t>
      </w:r>
      <w:r w:rsidR="00446E15" w:rsidRPr="008D24A5">
        <w:rPr>
          <w:rFonts w:ascii="GHEA Grapalat" w:hAnsi="GHEA Grapalat"/>
          <w:color w:val="FF0000"/>
          <w:sz w:val="20"/>
          <w:vertAlign w:val="superscript"/>
          <w:lang w:val="hy-AM"/>
        </w:rPr>
        <w:t>8</w:t>
      </w:r>
      <w:r w:rsidR="00340083" w:rsidRPr="008D24A5">
        <w:rPr>
          <w:rStyle w:val="FootnoteReference"/>
          <w:rFonts w:ascii="GHEA Grapalat" w:hAnsi="GHEA Grapalat"/>
          <w:color w:val="FF0000"/>
          <w:sz w:val="20"/>
          <w:lang w:val="hy-AM"/>
        </w:rPr>
        <w:footnoteReference w:id="5"/>
      </w:r>
    </w:p>
    <w:p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rsidR="00E410D5" w:rsidRPr="00F566BF" w:rsidRDefault="00E410D5" w:rsidP="00E410D5">
      <w:pPr>
        <w:pStyle w:val="norm"/>
        <w:spacing w:line="240" w:lineRule="auto"/>
        <w:rPr>
          <w:rFonts w:ascii="GHEA Grapalat" w:hAnsi="GHEA Grapalat" w:cs="Sylfaen"/>
          <w:sz w:val="20"/>
          <w:szCs w:val="24"/>
          <w:lang w:val="hy-AM" w:eastAsia="en-US"/>
        </w:rPr>
      </w:pPr>
      <w:bookmarkStart w:id="7"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w:t>
      </w:r>
      <w:r w:rsidRPr="00F566BF">
        <w:rPr>
          <w:rFonts w:ascii="GHEA Grapalat" w:hAnsi="GHEA Grapalat" w:cs="Sylfaen"/>
          <w:sz w:val="20"/>
          <w:szCs w:val="24"/>
          <w:lang w:val="hy-AM" w:eastAsia="en-US"/>
        </w:rPr>
        <w:lastRenderedPageBreak/>
        <w:t>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F93C26" w:rsidRDefault="00F93C26" w:rsidP="00EF3662">
      <w:pPr>
        <w:jc w:val="center"/>
        <w:rPr>
          <w:rFonts w:ascii="GHEA Grapalat" w:hAnsi="GHEA Grapalat"/>
          <w:b/>
          <w:sz w:val="20"/>
          <w:lang w:val="hy-AM"/>
        </w:rPr>
      </w:pPr>
    </w:p>
    <w:p w:rsidR="00F93C26" w:rsidRDefault="00F93C26" w:rsidP="00EF3662">
      <w:pPr>
        <w:jc w:val="center"/>
        <w:rPr>
          <w:rFonts w:ascii="GHEA Grapalat" w:hAnsi="GHEA Grapalat"/>
          <w:b/>
          <w:sz w:val="20"/>
          <w:lang w:val="hy-AM"/>
        </w:rPr>
      </w:pPr>
    </w:p>
    <w:p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rsidR="00A45946" w:rsidRPr="00F566BF" w:rsidRDefault="00A45946" w:rsidP="00EF3662">
      <w:pPr>
        <w:jc w:val="center"/>
        <w:rPr>
          <w:rFonts w:ascii="GHEA Grapalat" w:hAnsi="GHEA Grapalat" w:cs="Arial"/>
          <w:b/>
          <w:sz w:val="20"/>
          <w:lang w:val="es-ES"/>
        </w:rPr>
      </w:pPr>
    </w:p>
    <w:p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r w:rsidR="007367E3" w:rsidRPr="00F566BF">
        <w:rPr>
          <w:rFonts w:ascii="GHEA Grapalat" w:hAnsi="GHEA Grapalat" w:cs="Sylfaen"/>
          <w:sz w:val="20"/>
          <w:lang w:val="es-ES"/>
        </w:rPr>
        <w:t xml:space="preserve">ծառայության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r w:rsidR="00220C7C" w:rsidRPr="00F566BF">
        <w:rPr>
          <w:rFonts w:ascii="GHEA Grapalat" w:hAnsi="GHEA Grapalat"/>
          <w:sz w:val="20"/>
          <w:lang w:val="es-ES"/>
        </w:rPr>
        <w:t>հ</w:t>
      </w:r>
      <w:r w:rsidR="00A45946" w:rsidRPr="00F566BF">
        <w:rPr>
          <w:rFonts w:ascii="GHEA Grapalat" w:hAnsi="GHEA Grapalat"/>
          <w:sz w:val="20"/>
          <w:lang w:val="es-ES"/>
        </w:rPr>
        <w:t>ամակարգի միջոցով:</w:t>
      </w:r>
    </w:p>
    <w:p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r w:rsidR="00337F3C" w:rsidRPr="00F566BF">
        <w:rPr>
          <w:rFonts w:ascii="GHEA Grapalat" w:hAnsi="GHEA Grapalat" w:cs="Sylfaen"/>
          <w:sz w:val="20"/>
          <w:szCs w:val="24"/>
          <w:lang w:val="es-ES" w:eastAsia="en-US"/>
        </w:rPr>
        <w:t>Ընդ որում՝</w:t>
      </w:r>
    </w:p>
    <w:p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eastAsia="en-US"/>
        </w:rPr>
        <w:t>ու</w:t>
      </w:r>
      <w:r w:rsidRPr="00F566BF">
        <w:rPr>
          <w:rFonts w:ascii="GHEA Grapalat" w:hAnsi="GHEA Grapalat" w:cs="Sylfaen"/>
          <w:sz w:val="20"/>
          <w:szCs w:val="24"/>
          <w:lang w:val="hy-AM" w:eastAsia="en-US"/>
        </w:rPr>
        <w:t xml:space="preserve"> համեմատումն իրականացվում </w:t>
      </w:r>
      <w:r w:rsidRPr="00F566BF">
        <w:rPr>
          <w:rFonts w:ascii="GHEA Grapalat" w:hAnsi="GHEA Grapalat" w:cs="Sylfaen"/>
          <w:sz w:val="20"/>
          <w:szCs w:val="24"/>
          <w:lang w:eastAsia="en-US"/>
        </w:rPr>
        <w:t>են</w:t>
      </w:r>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es-ES" w:eastAsia="en-US"/>
        </w:rPr>
        <w:t>բ</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F566BF">
        <w:rPr>
          <w:rFonts w:ascii="GHEA Grapalat" w:hAnsi="GHEA Grapalat" w:cs="Sylfaen"/>
          <w:sz w:val="20"/>
          <w:szCs w:val="24"/>
          <w:lang w:eastAsia="en-US"/>
        </w:rPr>
        <w:t>սույն</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հրավերով սահմանվ</w:t>
      </w:r>
      <w:r w:rsidRPr="00F566BF">
        <w:rPr>
          <w:rFonts w:ascii="GHEA Grapalat" w:hAnsi="GHEA Grapalat" w:cs="Sylfaen"/>
          <w:sz w:val="20"/>
          <w:szCs w:val="24"/>
          <w:lang w:eastAsia="en-US"/>
        </w:rPr>
        <w:t>ած</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F566BF">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ՄԳ-ն ընտրված մասնակցի առաջարկած հանրագումարային գինն է.</w:t>
      </w:r>
    </w:p>
    <w:p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Ծ-ն մատուցված ծառայության առավելագույն միավորի գինն է</w:t>
      </w:r>
    </w:p>
    <w:p w:rsidR="00337F3C" w:rsidRPr="002D4DC4" w:rsidRDefault="00337F3C" w:rsidP="00337F3C">
      <w:pPr>
        <w:pStyle w:val="norm"/>
        <w:spacing w:line="240" w:lineRule="auto"/>
        <w:rPr>
          <w:rFonts w:ascii="GHEA Grapalat" w:hAnsi="GHEA Grapalat" w:cs="Sylfaen"/>
          <w:sz w:val="20"/>
          <w:szCs w:val="24"/>
          <w:vertAlign w:val="superscript"/>
          <w:lang w:val="hy-AM" w:eastAsia="en-US"/>
        </w:rPr>
      </w:pPr>
      <w:r w:rsidRPr="00F566BF">
        <w:rPr>
          <w:rFonts w:ascii="GHEA Grapalat" w:hAnsi="GHEA Grapalat" w:cs="Sylfaen"/>
          <w:sz w:val="20"/>
          <w:szCs w:val="24"/>
          <w:lang w:val="hy-AM" w:eastAsia="en-US"/>
        </w:rPr>
        <w:t>Ք-ն մատուցված ծառայության քանակն է:</w:t>
      </w:r>
    </w:p>
    <w:p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F566BF">
        <w:rPr>
          <w:rFonts w:ascii="GHEA Grapalat" w:hAnsi="GHEA Grapalat"/>
          <w:sz w:val="20"/>
          <w:lang w:val="es-ES"/>
        </w:rPr>
        <w:t>մ</w:t>
      </w:r>
      <w:r w:rsidR="00A45946" w:rsidRPr="00F566BF">
        <w:rPr>
          <w:rFonts w:ascii="GHEA Grapalat" w:hAnsi="GHEA Grapalat"/>
          <w:sz w:val="20"/>
          <w:lang w:val="es-ES"/>
        </w:rPr>
        <w:t>ասնակցի շահույթի չափը չի կարող հրավերով սահմանափակվել:</w:t>
      </w:r>
    </w:p>
    <w:p w:rsidR="00096865" w:rsidRPr="00F566BF" w:rsidRDefault="00096865" w:rsidP="00EF3662">
      <w:pPr>
        <w:pStyle w:val="BodyTextIndent2"/>
        <w:spacing w:line="240" w:lineRule="auto"/>
        <w:ind w:firstLine="567"/>
        <w:rPr>
          <w:rFonts w:ascii="GHEA Grapalat" w:hAnsi="GHEA Grapalat"/>
          <w:lang w:val="es-ES"/>
        </w:rPr>
      </w:pPr>
    </w:p>
    <w:p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rsidR="00096865" w:rsidRPr="00F566BF" w:rsidRDefault="00096865" w:rsidP="00EF3662">
      <w:pPr>
        <w:pStyle w:val="BodyTextIndent"/>
        <w:spacing w:line="240" w:lineRule="auto"/>
        <w:ind w:firstLine="567"/>
        <w:rPr>
          <w:rFonts w:ascii="GHEA Grapalat" w:hAnsi="GHEA Grapalat"/>
          <w:b/>
          <w:lang w:val="af-ZA"/>
        </w:rPr>
      </w:pPr>
    </w:p>
    <w:p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lastRenderedPageBreak/>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rsidR="00FA0E41" w:rsidRPr="00F566BF" w:rsidRDefault="00FA0E41" w:rsidP="00EF3662">
      <w:pPr>
        <w:ind w:firstLine="567"/>
        <w:jc w:val="center"/>
        <w:rPr>
          <w:rFonts w:ascii="GHEA Grapalat" w:hAnsi="GHEA Grapalat"/>
          <w:b/>
          <w:sz w:val="20"/>
          <w:lang w:val="af-ZA"/>
        </w:rPr>
      </w:pPr>
    </w:p>
    <w:p w:rsidR="00096865" w:rsidRPr="00314050" w:rsidRDefault="000D701E" w:rsidP="00EF3662">
      <w:pPr>
        <w:ind w:firstLine="567"/>
        <w:jc w:val="center"/>
        <w:rPr>
          <w:rFonts w:ascii="GHEA Grapalat" w:hAnsi="GHEA Grapalat"/>
          <w:b/>
          <w:color w:val="FF0000"/>
          <w:sz w:val="20"/>
          <w:lang w:val="af-ZA"/>
        </w:rPr>
      </w:pPr>
      <w:r w:rsidRPr="00314050">
        <w:rPr>
          <w:rFonts w:ascii="GHEA Grapalat" w:hAnsi="GHEA Grapalat"/>
          <w:b/>
          <w:color w:val="FF0000"/>
          <w:sz w:val="20"/>
          <w:lang w:val="af-ZA"/>
        </w:rPr>
        <w:t>7</w:t>
      </w:r>
      <w:r w:rsidR="00955A1E" w:rsidRPr="00314050">
        <w:rPr>
          <w:rFonts w:ascii="GHEA Grapalat" w:hAnsi="GHEA Grapalat"/>
          <w:b/>
          <w:color w:val="FF0000"/>
          <w:sz w:val="20"/>
          <w:lang w:val="af-ZA"/>
        </w:rPr>
        <w:t xml:space="preserve">. </w:t>
      </w:r>
      <w:r w:rsidR="00955A1E" w:rsidRPr="00314050">
        <w:rPr>
          <w:rFonts w:ascii="GHEA Grapalat" w:hAnsi="GHEA Grapalat" w:cs="Sylfaen"/>
          <w:b/>
          <w:color w:val="FF0000"/>
          <w:sz w:val="20"/>
          <w:lang w:val="es-ES"/>
        </w:rPr>
        <w:t>ՀԱՅՏԻ</w:t>
      </w:r>
      <w:r w:rsidR="00955A1E" w:rsidRPr="00314050">
        <w:rPr>
          <w:rFonts w:ascii="GHEA Grapalat" w:hAnsi="GHEA Grapalat" w:cs="Times Armenian"/>
          <w:b/>
          <w:color w:val="FF0000"/>
          <w:sz w:val="20"/>
          <w:lang w:val="af-ZA"/>
        </w:rPr>
        <w:t xml:space="preserve"> </w:t>
      </w:r>
      <w:r w:rsidR="00955A1E" w:rsidRPr="00314050">
        <w:rPr>
          <w:rFonts w:ascii="GHEA Grapalat" w:hAnsi="GHEA Grapalat" w:cs="Sylfaen"/>
          <w:b/>
          <w:color w:val="FF0000"/>
          <w:sz w:val="20"/>
          <w:lang w:val="es-ES"/>
        </w:rPr>
        <w:t>ԱՊԱՀՈՎՈՒՄԸ</w:t>
      </w:r>
      <w:r w:rsidR="00955A1E" w:rsidRPr="00314050">
        <w:rPr>
          <w:rFonts w:ascii="GHEA Grapalat" w:hAnsi="GHEA Grapalat" w:cs="Times Armenian"/>
          <w:b/>
          <w:color w:val="FF0000"/>
          <w:sz w:val="20"/>
          <w:lang w:val="af-ZA"/>
        </w:rPr>
        <w:t xml:space="preserve"> </w:t>
      </w:r>
    </w:p>
    <w:p w:rsidR="00096865" w:rsidRPr="00314050" w:rsidRDefault="00096865" w:rsidP="00EF3662">
      <w:pPr>
        <w:ind w:firstLine="567"/>
        <w:jc w:val="both"/>
        <w:rPr>
          <w:rFonts w:ascii="GHEA Grapalat" w:hAnsi="GHEA Grapalat"/>
          <w:b/>
          <w:color w:val="FF0000"/>
          <w:sz w:val="20"/>
          <w:lang w:val="af-ZA"/>
        </w:rPr>
      </w:pPr>
    </w:p>
    <w:p w:rsidR="007A3EE6" w:rsidRPr="00314050" w:rsidRDefault="00283198" w:rsidP="00EF3662">
      <w:pPr>
        <w:ind w:firstLine="567"/>
        <w:jc w:val="both"/>
        <w:rPr>
          <w:rFonts w:ascii="GHEA Grapalat" w:hAnsi="GHEA Grapalat"/>
          <w:color w:val="FF0000"/>
          <w:sz w:val="20"/>
          <w:szCs w:val="20"/>
          <w:lang w:val="af-ZA"/>
        </w:rPr>
      </w:pPr>
      <w:r w:rsidRPr="00314050">
        <w:rPr>
          <w:rFonts w:ascii="GHEA Grapalat" w:hAnsi="GHEA Grapalat"/>
          <w:color w:val="FF0000"/>
          <w:sz w:val="20"/>
          <w:lang w:val="af-ZA"/>
        </w:rPr>
        <w:t>7</w:t>
      </w:r>
      <w:r w:rsidR="00096865" w:rsidRPr="00314050">
        <w:rPr>
          <w:rFonts w:ascii="GHEA Grapalat" w:hAnsi="GHEA Grapalat"/>
          <w:color w:val="FF0000"/>
          <w:sz w:val="20"/>
          <w:lang w:val="af-ZA"/>
        </w:rPr>
        <w:t xml:space="preserve">.1 </w:t>
      </w:r>
      <w:r w:rsidR="00096865" w:rsidRPr="00314050">
        <w:rPr>
          <w:rFonts w:ascii="GHEA Grapalat" w:hAnsi="GHEA Grapalat" w:cs="Sylfaen"/>
          <w:color w:val="FF0000"/>
          <w:sz w:val="20"/>
          <w:lang w:val="ru-RU"/>
        </w:rPr>
        <w:t>Մասնակիցը</w:t>
      </w:r>
      <w:r w:rsidR="00096865" w:rsidRPr="00314050">
        <w:rPr>
          <w:rFonts w:ascii="GHEA Grapalat" w:hAnsi="GHEA Grapalat" w:cs="Sylfaen"/>
          <w:color w:val="FF0000"/>
          <w:sz w:val="20"/>
          <w:lang w:val="af-ZA"/>
        </w:rPr>
        <w:t xml:space="preserve"> </w:t>
      </w:r>
      <w:r w:rsidR="00096865" w:rsidRPr="00314050">
        <w:rPr>
          <w:rFonts w:ascii="GHEA Grapalat" w:hAnsi="GHEA Grapalat" w:cs="Sylfaen"/>
          <w:color w:val="FF0000"/>
          <w:sz w:val="20"/>
          <w:lang w:val="ru-RU"/>
        </w:rPr>
        <w:t>հայտով</w:t>
      </w:r>
      <w:r w:rsidR="00096865" w:rsidRPr="00314050">
        <w:rPr>
          <w:rFonts w:ascii="GHEA Grapalat" w:hAnsi="GHEA Grapalat" w:cs="Sylfaen"/>
          <w:color w:val="FF0000"/>
          <w:sz w:val="20"/>
          <w:lang w:val="af-ZA"/>
        </w:rPr>
        <w:t xml:space="preserve">` </w:t>
      </w:r>
      <w:r w:rsidR="00096865" w:rsidRPr="00314050">
        <w:rPr>
          <w:rFonts w:ascii="GHEA Grapalat" w:hAnsi="GHEA Grapalat" w:cs="Sylfaen"/>
          <w:color w:val="FF0000"/>
          <w:sz w:val="20"/>
          <w:lang w:val="ru-RU"/>
        </w:rPr>
        <w:t>սույն</w:t>
      </w:r>
      <w:r w:rsidR="00096865" w:rsidRPr="00314050">
        <w:rPr>
          <w:rFonts w:ascii="GHEA Grapalat" w:hAnsi="GHEA Grapalat" w:cs="Sylfaen"/>
          <w:color w:val="FF0000"/>
          <w:sz w:val="20"/>
          <w:lang w:val="af-ZA"/>
        </w:rPr>
        <w:t xml:space="preserve"> </w:t>
      </w:r>
      <w:r w:rsidR="00096865" w:rsidRPr="00314050">
        <w:rPr>
          <w:rFonts w:ascii="GHEA Grapalat" w:hAnsi="GHEA Grapalat" w:cs="Sylfaen"/>
          <w:color w:val="FF0000"/>
          <w:sz w:val="20"/>
          <w:lang w:val="ru-RU"/>
        </w:rPr>
        <w:t>հրավերով</w:t>
      </w:r>
      <w:r w:rsidR="00096865" w:rsidRPr="00314050">
        <w:rPr>
          <w:rFonts w:ascii="GHEA Grapalat" w:hAnsi="GHEA Grapalat" w:cs="Sylfaen"/>
          <w:color w:val="FF0000"/>
          <w:sz w:val="20"/>
          <w:lang w:val="af-ZA"/>
        </w:rPr>
        <w:t xml:space="preserve"> </w:t>
      </w:r>
      <w:r w:rsidR="00096865" w:rsidRPr="00314050">
        <w:rPr>
          <w:rFonts w:ascii="GHEA Grapalat" w:hAnsi="GHEA Grapalat" w:cs="Sylfaen"/>
          <w:color w:val="FF0000"/>
          <w:sz w:val="20"/>
          <w:lang w:val="ru-RU"/>
        </w:rPr>
        <w:t>սահմանված</w:t>
      </w:r>
      <w:r w:rsidR="00096865" w:rsidRPr="00314050">
        <w:rPr>
          <w:rFonts w:ascii="GHEA Grapalat" w:hAnsi="GHEA Grapalat" w:cs="Sylfaen"/>
          <w:color w:val="FF0000"/>
          <w:sz w:val="20"/>
          <w:lang w:val="af-ZA"/>
        </w:rPr>
        <w:t xml:space="preserve"> </w:t>
      </w:r>
      <w:r w:rsidR="00712311" w:rsidRPr="00314050">
        <w:rPr>
          <w:rFonts w:ascii="GHEA Grapalat" w:hAnsi="GHEA Grapalat" w:cs="Sylfaen"/>
          <w:color w:val="FF0000"/>
          <w:sz w:val="20"/>
          <w:lang w:val="af-ZA"/>
        </w:rPr>
        <w:t xml:space="preserve">կարգով </w:t>
      </w:r>
      <w:r w:rsidR="00903898" w:rsidRPr="00314050">
        <w:rPr>
          <w:rFonts w:ascii="GHEA Grapalat" w:hAnsi="GHEA Grapalat" w:cs="Sylfaen"/>
          <w:bCs/>
          <w:color w:val="FF0000"/>
          <w:sz w:val="20"/>
          <w:szCs w:val="20"/>
        </w:rPr>
        <w:t>ներկայացնում</w:t>
      </w:r>
      <w:r w:rsidR="00903898" w:rsidRPr="00314050">
        <w:rPr>
          <w:rFonts w:ascii="GHEA Grapalat" w:hAnsi="GHEA Grapalat" w:cs="Sylfaen"/>
          <w:bCs/>
          <w:color w:val="FF0000"/>
          <w:sz w:val="20"/>
          <w:szCs w:val="20"/>
          <w:lang w:val="af-ZA"/>
        </w:rPr>
        <w:t xml:space="preserve"> </w:t>
      </w:r>
      <w:r w:rsidR="00903898" w:rsidRPr="00314050">
        <w:rPr>
          <w:rFonts w:ascii="GHEA Grapalat" w:hAnsi="GHEA Grapalat" w:cs="Sylfaen"/>
          <w:bCs/>
          <w:color w:val="FF0000"/>
          <w:sz w:val="20"/>
          <w:szCs w:val="20"/>
        </w:rPr>
        <w:t>է</w:t>
      </w:r>
      <w:r w:rsidR="00903898" w:rsidRPr="00314050">
        <w:rPr>
          <w:rFonts w:ascii="GHEA Grapalat" w:hAnsi="GHEA Grapalat" w:cs="Sylfaen"/>
          <w:bCs/>
          <w:color w:val="FF0000"/>
          <w:sz w:val="20"/>
          <w:szCs w:val="20"/>
          <w:lang w:val="af-ZA"/>
        </w:rPr>
        <w:t xml:space="preserve"> </w:t>
      </w:r>
      <w:r w:rsidR="00903898" w:rsidRPr="00314050">
        <w:rPr>
          <w:rFonts w:ascii="GHEA Grapalat" w:hAnsi="GHEA Grapalat" w:cs="Sylfaen"/>
          <w:bCs/>
          <w:color w:val="FF0000"/>
          <w:sz w:val="20"/>
          <w:szCs w:val="20"/>
        </w:rPr>
        <w:t>հայտի</w:t>
      </w:r>
      <w:r w:rsidR="00903898" w:rsidRPr="00314050">
        <w:rPr>
          <w:rFonts w:ascii="GHEA Grapalat" w:hAnsi="GHEA Grapalat" w:cs="Sylfaen"/>
          <w:bCs/>
          <w:color w:val="FF0000"/>
          <w:sz w:val="20"/>
          <w:szCs w:val="20"/>
          <w:lang w:val="af-ZA"/>
        </w:rPr>
        <w:t xml:space="preserve"> </w:t>
      </w:r>
      <w:r w:rsidR="00903898" w:rsidRPr="00314050">
        <w:rPr>
          <w:rFonts w:ascii="GHEA Grapalat" w:hAnsi="GHEA Grapalat" w:cs="Sylfaen"/>
          <w:bCs/>
          <w:color w:val="FF0000"/>
          <w:sz w:val="20"/>
          <w:szCs w:val="20"/>
        </w:rPr>
        <w:t>ապահովում</w:t>
      </w:r>
      <w:r w:rsidR="00AE3822" w:rsidRPr="00314050">
        <w:rPr>
          <w:rFonts w:ascii="GHEA Grapalat" w:hAnsi="GHEA Grapalat" w:cs="Sylfaen"/>
          <w:bCs/>
          <w:color w:val="FF0000"/>
          <w:sz w:val="20"/>
          <w:szCs w:val="20"/>
          <w:lang w:val="af-ZA"/>
        </w:rPr>
        <w:t>:</w:t>
      </w:r>
      <w:r w:rsidR="00903898" w:rsidRPr="00314050">
        <w:rPr>
          <w:rFonts w:ascii="GHEA Grapalat" w:hAnsi="GHEA Grapalat"/>
          <w:color w:val="FF0000"/>
          <w:sz w:val="20"/>
          <w:szCs w:val="20"/>
          <w:lang w:val="af-ZA"/>
        </w:rPr>
        <w:t xml:space="preserve"> </w:t>
      </w:r>
    </w:p>
    <w:p w:rsidR="00903898" w:rsidRPr="00314050" w:rsidRDefault="00771C0F" w:rsidP="00EF3662">
      <w:pPr>
        <w:ind w:firstLine="567"/>
        <w:jc w:val="both"/>
        <w:rPr>
          <w:rFonts w:ascii="GHEA Grapalat" w:hAnsi="GHEA Grapalat" w:cs="Sylfaen"/>
          <w:color w:val="FF0000"/>
          <w:sz w:val="20"/>
          <w:szCs w:val="20"/>
          <w:lang w:val="af-ZA"/>
        </w:rPr>
      </w:pPr>
      <w:r w:rsidRPr="00314050">
        <w:rPr>
          <w:rFonts w:ascii="GHEA Grapalat" w:hAnsi="GHEA Grapalat" w:cs="Sylfaen"/>
          <w:color w:val="FF0000"/>
          <w:sz w:val="20"/>
          <w:szCs w:val="20"/>
        </w:rPr>
        <w:t>Հ</w:t>
      </w:r>
      <w:r w:rsidR="00903898" w:rsidRPr="00314050">
        <w:rPr>
          <w:rFonts w:ascii="GHEA Grapalat" w:hAnsi="GHEA Grapalat" w:cs="Sylfaen"/>
          <w:color w:val="FF0000"/>
          <w:sz w:val="20"/>
          <w:szCs w:val="20"/>
        </w:rPr>
        <w:t>այտի</w:t>
      </w:r>
      <w:r w:rsidR="00903898" w:rsidRPr="00314050">
        <w:rPr>
          <w:rFonts w:ascii="GHEA Grapalat" w:hAnsi="GHEA Grapalat" w:cs="Sylfaen"/>
          <w:color w:val="FF0000"/>
          <w:sz w:val="20"/>
          <w:szCs w:val="20"/>
          <w:lang w:val="af-ZA"/>
        </w:rPr>
        <w:t xml:space="preserve"> </w:t>
      </w:r>
      <w:r w:rsidR="00903898" w:rsidRPr="00314050">
        <w:rPr>
          <w:rFonts w:ascii="GHEA Grapalat" w:hAnsi="GHEA Grapalat" w:cs="Sylfaen"/>
          <w:color w:val="FF0000"/>
          <w:sz w:val="20"/>
          <w:szCs w:val="20"/>
        </w:rPr>
        <w:t>ապահովումը</w:t>
      </w:r>
      <w:r w:rsidR="00903898" w:rsidRPr="00314050">
        <w:rPr>
          <w:rFonts w:ascii="GHEA Grapalat" w:hAnsi="GHEA Grapalat" w:cs="Sylfaen"/>
          <w:color w:val="FF0000"/>
          <w:sz w:val="20"/>
          <w:szCs w:val="20"/>
          <w:lang w:val="af-ZA"/>
        </w:rPr>
        <w:t xml:space="preserve"> </w:t>
      </w:r>
      <w:r w:rsidR="00903898" w:rsidRPr="00314050">
        <w:rPr>
          <w:rFonts w:ascii="GHEA Grapalat" w:hAnsi="GHEA Grapalat" w:cs="Sylfaen"/>
          <w:color w:val="FF0000"/>
          <w:sz w:val="20"/>
          <w:szCs w:val="20"/>
        </w:rPr>
        <w:t>ներկայացվում</w:t>
      </w:r>
      <w:r w:rsidR="00903898" w:rsidRPr="00314050">
        <w:rPr>
          <w:rFonts w:ascii="GHEA Grapalat" w:hAnsi="GHEA Grapalat" w:cs="Sylfaen"/>
          <w:color w:val="FF0000"/>
          <w:sz w:val="20"/>
          <w:szCs w:val="20"/>
          <w:lang w:val="af-ZA"/>
        </w:rPr>
        <w:t xml:space="preserve"> </w:t>
      </w:r>
      <w:r w:rsidR="00903898" w:rsidRPr="00314050">
        <w:rPr>
          <w:rFonts w:ascii="GHEA Grapalat" w:hAnsi="GHEA Grapalat" w:cs="Sylfaen"/>
          <w:color w:val="FF0000"/>
          <w:sz w:val="20"/>
          <w:szCs w:val="20"/>
        </w:rPr>
        <w:t>է</w:t>
      </w:r>
      <w:r w:rsidR="00903898" w:rsidRPr="00314050">
        <w:rPr>
          <w:rFonts w:ascii="GHEA Grapalat" w:hAnsi="GHEA Grapalat" w:cs="Sylfaen"/>
          <w:color w:val="FF0000"/>
          <w:sz w:val="20"/>
          <w:szCs w:val="20"/>
          <w:lang w:val="af-ZA"/>
        </w:rPr>
        <w:t xml:space="preserve"> </w:t>
      </w:r>
      <w:r w:rsidR="00903898" w:rsidRPr="00314050">
        <w:rPr>
          <w:rFonts w:ascii="GHEA Grapalat" w:hAnsi="GHEA Grapalat" w:cs="Sylfaen"/>
          <w:color w:val="FF0000"/>
          <w:sz w:val="20"/>
          <w:szCs w:val="20"/>
        </w:rPr>
        <w:t>բանկային</w:t>
      </w:r>
      <w:r w:rsidR="00903898" w:rsidRPr="00314050">
        <w:rPr>
          <w:rFonts w:ascii="GHEA Grapalat" w:hAnsi="GHEA Grapalat" w:cs="Sylfaen"/>
          <w:color w:val="FF0000"/>
          <w:sz w:val="20"/>
          <w:szCs w:val="20"/>
          <w:lang w:val="af-ZA"/>
        </w:rPr>
        <w:t xml:space="preserve"> </w:t>
      </w:r>
      <w:r w:rsidR="00903898" w:rsidRPr="00314050">
        <w:rPr>
          <w:rFonts w:ascii="GHEA Grapalat" w:hAnsi="GHEA Grapalat" w:cs="Sylfaen"/>
          <w:color w:val="FF0000"/>
          <w:sz w:val="20"/>
          <w:szCs w:val="20"/>
        </w:rPr>
        <w:t>երաշխիքի</w:t>
      </w:r>
      <w:r w:rsidR="00903898" w:rsidRPr="00314050">
        <w:rPr>
          <w:rFonts w:ascii="GHEA Grapalat" w:hAnsi="GHEA Grapalat" w:cs="Sylfaen"/>
          <w:color w:val="FF0000"/>
          <w:sz w:val="20"/>
          <w:szCs w:val="20"/>
          <w:lang w:val="af-ZA"/>
        </w:rPr>
        <w:t xml:space="preserve"> </w:t>
      </w:r>
      <w:r w:rsidR="00406C77" w:rsidRPr="00314050">
        <w:rPr>
          <w:rFonts w:ascii="GHEA Grapalat" w:hAnsi="GHEA Grapalat" w:cs="Sylfaen"/>
          <w:color w:val="FF0000"/>
          <w:sz w:val="20"/>
          <w:szCs w:val="20"/>
          <w:lang w:val="af-ZA"/>
        </w:rPr>
        <w:t xml:space="preserve">(հավելված 3) </w:t>
      </w:r>
      <w:r w:rsidR="00903898" w:rsidRPr="00314050">
        <w:rPr>
          <w:rFonts w:ascii="GHEA Grapalat" w:hAnsi="GHEA Grapalat" w:cs="Sylfaen"/>
          <w:color w:val="FF0000"/>
          <w:sz w:val="20"/>
          <w:szCs w:val="20"/>
        </w:rPr>
        <w:t>կամ</w:t>
      </w:r>
      <w:r w:rsidR="00903898" w:rsidRPr="00314050">
        <w:rPr>
          <w:rFonts w:ascii="GHEA Grapalat" w:hAnsi="GHEA Grapalat" w:cs="Sylfaen"/>
          <w:color w:val="FF0000"/>
          <w:sz w:val="20"/>
          <w:szCs w:val="20"/>
          <w:lang w:val="af-ZA"/>
        </w:rPr>
        <w:t xml:space="preserve"> </w:t>
      </w:r>
      <w:r w:rsidR="00903898" w:rsidRPr="00314050">
        <w:rPr>
          <w:rFonts w:ascii="GHEA Grapalat" w:hAnsi="GHEA Grapalat" w:cs="Sylfaen"/>
          <w:color w:val="FF0000"/>
          <w:sz w:val="20"/>
          <w:szCs w:val="20"/>
        </w:rPr>
        <w:t>կանխիկ</w:t>
      </w:r>
      <w:r w:rsidR="00903898" w:rsidRPr="00314050">
        <w:rPr>
          <w:rFonts w:ascii="GHEA Grapalat" w:hAnsi="GHEA Grapalat" w:cs="Sylfaen"/>
          <w:color w:val="FF0000"/>
          <w:sz w:val="20"/>
          <w:szCs w:val="20"/>
          <w:lang w:val="af-ZA"/>
        </w:rPr>
        <w:t xml:space="preserve"> </w:t>
      </w:r>
      <w:r w:rsidR="00903898" w:rsidRPr="00314050">
        <w:rPr>
          <w:rFonts w:ascii="GHEA Grapalat" w:hAnsi="GHEA Grapalat" w:cs="Sylfaen"/>
          <w:color w:val="FF0000"/>
          <w:sz w:val="20"/>
          <w:szCs w:val="20"/>
        </w:rPr>
        <w:t>փողի</w:t>
      </w:r>
      <w:r w:rsidR="00903898" w:rsidRPr="00314050">
        <w:rPr>
          <w:rFonts w:ascii="GHEA Grapalat" w:hAnsi="GHEA Grapalat" w:cs="Sylfaen"/>
          <w:color w:val="FF0000"/>
          <w:sz w:val="20"/>
          <w:szCs w:val="20"/>
          <w:lang w:val="af-ZA"/>
        </w:rPr>
        <w:t xml:space="preserve"> </w:t>
      </w:r>
      <w:r w:rsidR="00903898" w:rsidRPr="00314050">
        <w:rPr>
          <w:rFonts w:ascii="GHEA Grapalat" w:hAnsi="GHEA Grapalat" w:cs="Sylfaen"/>
          <w:color w:val="FF0000"/>
          <w:sz w:val="20"/>
          <w:szCs w:val="20"/>
        </w:rPr>
        <w:t>ձևով</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որի</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չափը</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հավասար</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է</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մասնակցի</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գնային</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առաջարկի</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հինգ</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տոկոսին</w:t>
      </w:r>
      <w:r w:rsidR="00903898" w:rsidRPr="00314050">
        <w:rPr>
          <w:rFonts w:ascii="GHEA Grapalat" w:hAnsi="GHEA Grapalat" w:cs="Sylfaen"/>
          <w:color w:val="FF0000"/>
          <w:sz w:val="20"/>
          <w:szCs w:val="20"/>
          <w:lang w:val="af-ZA"/>
        </w:rPr>
        <w:t>:</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Ընդ</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որում</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եթե</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մասնակիցը</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հայտի</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ապահովումը</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ներկայացրել</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է</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սույն</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կետով</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սահմանված</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չափից</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ավել</w:t>
      </w:r>
      <w:r w:rsidR="00A22EB5" w:rsidRPr="00314050">
        <w:rPr>
          <w:rFonts w:ascii="GHEA Grapalat" w:hAnsi="GHEA Grapalat" w:cs="Sylfaen"/>
          <w:color w:val="FF0000"/>
          <w:sz w:val="20"/>
          <w:szCs w:val="20"/>
        </w:rPr>
        <w:t>ի</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ապա</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հայտը</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համարվում</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է</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հրավերի</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պահանջներին</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բավարարող</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և</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ենթակա</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չէ</w:t>
      </w:r>
      <w:r w:rsidR="00AE3822" w:rsidRPr="00314050">
        <w:rPr>
          <w:rFonts w:ascii="GHEA Grapalat" w:hAnsi="GHEA Grapalat" w:cs="Sylfaen"/>
          <w:color w:val="FF0000"/>
          <w:sz w:val="20"/>
          <w:szCs w:val="20"/>
          <w:lang w:val="af-ZA"/>
        </w:rPr>
        <w:t xml:space="preserve"> </w:t>
      </w:r>
      <w:r w:rsidR="00AE3822" w:rsidRPr="00314050">
        <w:rPr>
          <w:rFonts w:ascii="GHEA Grapalat" w:hAnsi="GHEA Grapalat" w:cs="Sylfaen"/>
          <w:color w:val="FF0000"/>
          <w:sz w:val="20"/>
          <w:szCs w:val="20"/>
        </w:rPr>
        <w:t>մերժման</w:t>
      </w:r>
      <w:r w:rsidR="00AE3822" w:rsidRPr="00314050">
        <w:rPr>
          <w:rFonts w:ascii="GHEA Grapalat" w:hAnsi="GHEA Grapalat" w:cs="Sylfaen"/>
          <w:color w:val="FF0000"/>
          <w:sz w:val="20"/>
          <w:szCs w:val="20"/>
          <w:lang w:val="af-ZA"/>
        </w:rPr>
        <w:t>:</w:t>
      </w:r>
    </w:p>
    <w:p w:rsidR="001578D4" w:rsidRPr="00314050" w:rsidRDefault="001578D4" w:rsidP="00EF3662">
      <w:pPr>
        <w:ind w:firstLine="567"/>
        <w:jc w:val="both"/>
        <w:rPr>
          <w:rFonts w:ascii="GHEA Grapalat" w:hAnsi="GHEA Grapalat" w:cs="Sylfaen"/>
          <w:color w:val="FF0000"/>
          <w:sz w:val="20"/>
          <w:szCs w:val="20"/>
          <w:lang w:val="af-ZA"/>
        </w:rPr>
      </w:pPr>
      <w:r w:rsidRPr="00314050">
        <w:rPr>
          <w:rFonts w:ascii="GHEA Grapalat" w:hAnsi="GHEA Grapalat"/>
          <w:color w:val="FF0000"/>
          <w:sz w:val="20"/>
          <w:szCs w:val="20"/>
        </w:rPr>
        <w:t>Կանխիկ</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փողի</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ձևով</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ներկայացված</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հայտի</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ապահովումը</w:t>
      </w:r>
      <w:r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պետք</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է</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փոխանցվի</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Կենտրոնական</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գանձապետարանում</w:t>
      </w:r>
      <w:r w:rsidR="00712311"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լիազորված</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մարմնի</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անվամբ</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բացված</w:t>
      </w:r>
      <w:r w:rsidRPr="00314050">
        <w:rPr>
          <w:rFonts w:ascii="GHEA Grapalat" w:hAnsi="GHEA Grapalat"/>
          <w:color w:val="FF0000"/>
          <w:sz w:val="20"/>
          <w:szCs w:val="20"/>
          <w:lang w:val="af-ZA"/>
        </w:rPr>
        <w:t xml:space="preserve"> </w:t>
      </w:r>
      <w:r w:rsidR="003F1EEA" w:rsidRPr="00314050">
        <w:rPr>
          <w:rFonts w:ascii="GHEA Grapalat" w:hAnsi="GHEA Grapalat"/>
          <w:color w:val="FF0000"/>
          <w:lang w:val="af-ZA"/>
        </w:rPr>
        <w:t>«</w:t>
      </w:r>
      <w:r w:rsidR="003B0D6E" w:rsidRPr="00314050">
        <w:rPr>
          <w:rFonts w:ascii="GHEA Grapalat" w:hAnsi="GHEA Grapalat"/>
          <w:color w:val="FF0000"/>
          <w:sz w:val="20"/>
          <w:szCs w:val="20"/>
          <w:lang w:val="af-ZA"/>
        </w:rPr>
        <w:t>900008000466</w:t>
      </w:r>
      <w:r w:rsidR="003F1EEA" w:rsidRPr="00314050">
        <w:rPr>
          <w:rFonts w:ascii="GHEA Grapalat" w:hAnsi="GHEA Grapalat"/>
          <w:color w:val="FF0000"/>
          <w:lang w:val="af-ZA"/>
        </w:rPr>
        <w:t>»</w:t>
      </w:r>
      <w:r w:rsidR="00F20DA5"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գանձապետական</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հաշվ</w:t>
      </w:r>
      <w:r w:rsidR="00712311" w:rsidRPr="00314050">
        <w:rPr>
          <w:rFonts w:ascii="GHEA Grapalat" w:hAnsi="GHEA Grapalat"/>
          <w:color w:val="FF0000"/>
          <w:sz w:val="20"/>
          <w:szCs w:val="20"/>
        </w:rPr>
        <w:t>ին</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որը</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ենթակա</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է</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վերադարձման</w:t>
      </w:r>
      <w:r w:rsidR="00712311" w:rsidRPr="00314050">
        <w:rPr>
          <w:rFonts w:ascii="GHEA Grapalat" w:hAnsi="GHEA Grapalat"/>
          <w:color w:val="FF0000"/>
          <w:sz w:val="20"/>
          <w:szCs w:val="20"/>
          <w:lang w:val="af-ZA"/>
        </w:rPr>
        <w:t xml:space="preserve"> </w:t>
      </w:r>
      <w:r w:rsidR="002032CE" w:rsidRPr="00314050">
        <w:rPr>
          <w:rFonts w:ascii="GHEA Grapalat" w:hAnsi="GHEA Grapalat"/>
          <w:color w:val="FF0000"/>
          <w:sz w:val="20"/>
          <w:szCs w:val="20"/>
        </w:rPr>
        <w:t>այն</w:t>
      </w:r>
      <w:r w:rsidR="002032CE" w:rsidRPr="00314050">
        <w:rPr>
          <w:rFonts w:ascii="GHEA Grapalat" w:hAnsi="GHEA Grapalat"/>
          <w:color w:val="FF0000"/>
          <w:sz w:val="20"/>
          <w:szCs w:val="20"/>
          <w:lang w:val="af-ZA"/>
        </w:rPr>
        <w:t xml:space="preserve"> </w:t>
      </w:r>
      <w:r w:rsidR="002032CE" w:rsidRPr="00314050">
        <w:rPr>
          <w:rFonts w:ascii="GHEA Grapalat" w:hAnsi="GHEA Grapalat"/>
          <w:color w:val="FF0000"/>
          <w:sz w:val="20"/>
          <w:szCs w:val="20"/>
        </w:rPr>
        <w:t>ներկայացրած</w:t>
      </w:r>
      <w:r w:rsidR="002032CE" w:rsidRPr="00314050">
        <w:rPr>
          <w:rFonts w:ascii="GHEA Grapalat" w:hAnsi="GHEA Grapalat"/>
          <w:color w:val="FF0000"/>
          <w:sz w:val="20"/>
          <w:szCs w:val="20"/>
          <w:lang w:val="af-ZA"/>
        </w:rPr>
        <w:t xml:space="preserve"> </w:t>
      </w:r>
      <w:r w:rsidR="002032CE" w:rsidRPr="00314050">
        <w:rPr>
          <w:rFonts w:ascii="GHEA Grapalat" w:hAnsi="GHEA Grapalat"/>
          <w:color w:val="FF0000"/>
          <w:sz w:val="20"/>
          <w:szCs w:val="20"/>
        </w:rPr>
        <w:t>մասնակցին</w:t>
      </w:r>
      <w:r w:rsidR="002032CE"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սույն</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ընթացակարգի</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շրջանակում</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պայմանագիրը</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կնքվելուց</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կամ</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սույն</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ընթացակարգը</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չկայացած</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հայտարարվելուց</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հետո</w:t>
      </w:r>
      <w:r w:rsidR="00712311" w:rsidRPr="00314050">
        <w:rPr>
          <w:rFonts w:ascii="GHEA Grapalat" w:hAnsi="GHEA Grapalat"/>
          <w:color w:val="FF0000"/>
          <w:sz w:val="20"/>
          <w:szCs w:val="20"/>
          <w:lang w:val="af-ZA"/>
        </w:rPr>
        <w:t xml:space="preserve"> </w:t>
      </w:r>
      <w:r w:rsidR="00C54CEE" w:rsidRPr="00314050">
        <w:rPr>
          <w:rFonts w:ascii="GHEA Grapalat" w:hAnsi="GHEA Grapalat"/>
          <w:color w:val="FF0000"/>
          <w:sz w:val="20"/>
          <w:szCs w:val="20"/>
        </w:rPr>
        <w:t>քսան</w:t>
      </w:r>
      <w:r w:rsidR="0040294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աշխատանքային</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օրվա</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ընթացքում</w:t>
      </w:r>
      <w:r w:rsidR="00402941" w:rsidRPr="00314050">
        <w:rPr>
          <w:rFonts w:ascii="GHEA Grapalat" w:hAnsi="GHEA Grapalat"/>
          <w:color w:val="FF0000"/>
          <w:sz w:val="20"/>
          <w:szCs w:val="20"/>
          <w:lang w:val="af-ZA"/>
        </w:rPr>
        <w:t xml:space="preserve">, </w:t>
      </w:r>
      <w:r w:rsidR="00402941" w:rsidRPr="00314050">
        <w:rPr>
          <w:rFonts w:ascii="GHEA Grapalat" w:hAnsi="GHEA Grapalat"/>
          <w:color w:val="FF0000"/>
          <w:sz w:val="20"/>
          <w:szCs w:val="20"/>
        </w:rPr>
        <w:t>բացառությամբ</w:t>
      </w:r>
      <w:r w:rsidR="00402941" w:rsidRPr="00314050">
        <w:rPr>
          <w:rFonts w:ascii="GHEA Grapalat" w:hAnsi="GHEA Grapalat"/>
          <w:color w:val="FF0000"/>
          <w:sz w:val="20"/>
          <w:szCs w:val="20"/>
          <w:lang w:val="af-ZA"/>
        </w:rPr>
        <w:t xml:space="preserve"> </w:t>
      </w:r>
      <w:r w:rsidR="00402941" w:rsidRPr="00314050">
        <w:rPr>
          <w:rFonts w:ascii="GHEA Grapalat" w:hAnsi="GHEA Grapalat"/>
          <w:color w:val="FF0000"/>
          <w:sz w:val="20"/>
          <w:szCs w:val="20"/>
        </w:rPr>
        <w:t>սույն</w:t>
      </w:r>
      <w:r w:rsidR="00402941" w:rsidRPr="00314050">
        <w:rPr>
          <w:rFonts w:ascii="GHEA Grapalat" w:hAnsi="GHEA Grapalat"/>
          <w:color w:val="FF0000"/>
          <w:sz w:val="20"/>
          <w:szCs w:val="20"/>
          <w:lang w:val="af-ZA"/>
        </w:rPr>
        <w:t xml:space="preserve"> </w:t>
      </w:r>
      <w:r w:rsidR="00402941" w:rsidRPr="00314050">
        <w:rPr>
          <w:rFonts w:ascii="GHEA Grapalat" w:hAnsi="GHEA Grapalat"/>
          <w:color w:val="FF0000"/>
          <w:sz w:val="20"/>
          <w:szCs w:val="20"/>
        </w:rPr>
        <w:t>հրավերի</w:t>
      </w:r>
      <w:r w:rsidR="00402941" w:rsidRPr="00314050">
        <w:rPr>
          <w:rFonts w:ascii="GHEA Grapalat" w:hAnsi="GHEA Grapalat"/>
          <w:color w:val="FF0000"/>
          <w:sz w:val="20"/>
          <w:szCs w:val="20"/>
          <w:lang w:val="af-ZA"/>
        </w:rPr>
        <w:t xml:space="preserve"> 1-</w:t>
      </w:r>
      <w:r w:rsidR="00402941" w:rsidRPr="00314050">
        <w:rPr>
          <w:rFonts w:ascii="GHEA Grapalat" w:hAnsi="GHEA Grapalat"/>
          <w:color w:val="FF0000"/>
          <w:sz w:val="20"/>
          <w:szCs w:val="20"/>
        </w:rPr>
        <w:t>ին</w:t>
      </w:r>
      <w:r w:rsidR="00402941" w:rsidRPr="00314050">
        <w:rPr>
          <w:rFonts w:ascii="GHEA Grapalat" w:hAnsi="GHEA Grapalat"/>
          <w:color w:val="FF0000"/>
          <w:sz w:val="20"/>
          <w:szCs w:val="20"/>
          <w:lang w:val="af-ZA"/>
        </w:rPr>
        <w:t xml:space="preserve"> </w:t>
      </w:r>
      <w:r w:rsidR="00402941" w:rsidRPr="00314050">
        <w:rPr>
          <w:rFonts w:ascii="GHEA Grapalat" w:hAnsi="GHEA Grapalat"/>
          <w:color w:val="FF0000"/>
          <w:sz w:val="20"/>
          <w:szCs w:val="20"/>
        </w:rPr>
        <w:t>մասի</w:t>
      </w:r>
      <w:r w:rsidR="00402941" w:rsidRPr="00314050">
        <w:rPr>
          <w:rFonts w:ascii="GHEA Grapalat" w:hAnsi="GHEA Grapalat"/>
          <w:color w:val="FF0000"/>
          <w:sz w:val="20"/>
          <w:szCs w:val="20"/>
          <w:lang w:val="af-ZA"/>
        </w:rPr>
        <w:t xml:space="preserve"> </w:t>
      </w:r>
      <w:r w:rsidR="000D701E" w:rsidRPr="00314050">
        <w:rPr>
          <w:rFonts w:ascii="GHEA Grapalat" w:hAnsi="GHEA Grapalat"/>
          <w:color w:val="FF0000"/>
          <w:sz w:val="20"/>
          <w:szCs w:val="20"/>
          <w:lang w:val="af-ZA"/>
        </w:rPr>
        <w:t>7</w:t>
      </w:r>
      <w:r w:rsidR="00402941" w:rsidRPr="00314050">
        <w:rPr>
          <w:rFonts w:ascii="GHEA Grapalat" w:hAnsi="GHEA Grapalat"/>
          <w:color w:val="FF0000"/>
          <w:sz w:val="20"/>
          <w:szCs w:val="20"/>
          <w:lang w:val="af-ZA"/>
        </w:rPr>
        <w:t xml:space="preserve">.3 </w:t>
      </w:r>
      <w:r w:rsidR="00402941" w:rsidRPr="00314050">
        <w:rPr>
          <w:rFonts w:ascii="GHEA Grapalat" w:hAnsi="GHEA Grapalat"/>
          <w:color w:val="FF0000"/>
          <w:sz w:val="20"/>
          <w:szCs w:val="20"/>
        </w:rPr>
        <w:t>կետով</w:t>
      </w:r>
      <w:r w:rsidR="00402941" w:rsidRPr="00314050">
        <w:rPr>
          <w:rFonts w:ascii="GHEA Grapalat" w:hAnsi="GHEA Grapalat"/>
          <w:color w:val="FF0000"/>
          <w:sz w:val="20"/>
          <w:szCs w:val="20"/>
          <w:lang w:val="af-ZA"/>
        </w:rPr>
        <w:t xml:space="preserve"> </w:t>
      </w:r>
      <w:r w:rsidR="00402941" w:rsidRPr="00314050">
        <w:rPr>
          <w:rFonts w:ascii="GHEA Grapalat" w:hAnsi="GHEA Grapalat"/>
          <w:color w:val="FF0000"/>
          <w:sz w:val="20"/>
          <w:szCs w:val="20"/>
        </w:rPr>
        <w:t>նախատեսված</w:t>
      </w:r>
      <w:r w:rsidR="00402941" w:rsidRPr="00314050">
        <w:rPr>
          <w:rFonts w:ascii="GHEA Grapalat" w:hAnsi="GHEA Grapalat"/>
          <w:color w:val="FF0000"/>
          <w:sz w:val="20"/>
          <w:szCs w:val="20"/>
          <w:lang w:val="af-ZA"/>
        </w:rPr>
        <w:t xml:space="preserve"> </w:t>
      </w:r>
      <w:r w:rsidR="00402941" w:rsidRPr="00314050">
        <w:rPr>
          <w:rFonts w:ascii="GHEA Grapalat" w:hAnsi="GHEA Grapalat"/>
          <w:color w:val="FF0000"/>
          <w:sz w:val="20"/>
          <w:szCs w:val="20"/>
        </w:rPr>
        <w:t>դեպքերի</w:t>
      </w:r>
      <w:r w:rsidR="00712311" w:rsidRPr="00314050">
        <w:rPr>
          <w:rFonts w:ascii="GHEA Grapalat" w:hAnsi="GHEA Grapalat"/>
          <w:color w:val="FF0000"/>
          <w:sz w:val="20"/>
          <w:szCs w:val="20"/>
          <w:lang w:val="af-ZA"/>
        </w:rPr>
        <w:t xml:space="preserve">: </w:t>
      </w:r>
    </w:p>
    <w:p w:rsidR="000A7528" w:rsidRPr="00314050" w:rsidRDefault="00283198" w:rsidP="00EF3662">
      <w:pPr>
        <w:ind w:firstLine="567"/>
        <w:jc w:val="both"/>
        <w:rPr>
          <w:rFonts w:ascii="GHEA Grapalat" w:hAnsi="GHEA Grapalat"/>
          <w:color w:val="FF0000"/>
          <w:sz w:val="20"/>
          <w:szCs w:val="20"/>
          <w:lang w:val="af-ZA"/>
        </w:rPr>
      </w:pPr>
      <w:r w:rsidRPr="00314050">
        <w:rPr>
          <w:rFonts w:ascii="GHEA Grapalat" w:hAnsi="GHEA Grapalat" w:cs="Sylfaen"/>
          <w:color w:val="FF0000"/>
          <w:sz w:val="20"/>
          <w:szCs w:val="20"/>
          <w:lang w:val="af-ZA"/>
        </w:rPr>
        <w:t>7</w:t>
      </w:r>
      <w:r w:rsidR="000A7528" w:rsidRPr="00314050">
        <w:rPr>
          <w:rFonts w:ascii="GHEA Grapalat" w:hAnsi="GHEA Grapalat" w:cs="Sylfaen"/>
          <w:color w:val="FF0000"/>
          <w:sz w:val="20"/>
          <w:szCs w:val="20"/>
          <w:lang w:val="af-ZA"/>
        </w:rPr>
        <w:t xml:space="preserve">.2 </w:t>
      </w:r>
      <w:r w:rsidR="00712311" w:rsidRPr="00314050">
        <w:rPr>
          <w:rFonts w:ascii="GHEA Grapalat" w:hAnsi="GHEA Grapalat"/>
          <w:color w:val="FF0000"/>
          <w:sz w:val="20"/>
          <w:szCs w:val="20"/>
        </w:rPr>
        <w:t>Գնման</w:t>
      </w:r>
      <w:r w:rsidR="00712311" w:rsidRPr="00314050">
        <w:rPr>
          <w:rFonts w:ascii="GHEA Grapalat" w:hAnsi="GHEA Grapalat"/>
          <w:color w:val="FF0000"/>
          <w:sz w:val="20"/>
          <w:szCs w:val="20"/>
          <w:lang w:val="af-ZA"/>
        </w:rPr>
        <w:t xml:space="preserve"> </w:t>
      </w:r>
      <w:r w:rsidR="000A7528" w:rsidRPr="00314050">
        <w:rPr>
          <w:rFonts w:ascii="GHEA Grapalat" w:hAnsi="GHEA Grapalat"/>
          <w:color w:val="FF0000"/>
          <w:sz w:val="20"/>
          <w:szCs w:val="20"/>
        </w:rPr>
        <w:t>ընթացակարգ</w:t>
      </w:r>
      <w:r w:rsidR="00712311" w:rsidRPr="00314050">
        <w:rPr>
          <w:rFonts w:ascii="GHEA Grapalat" w:hAnsi="GHEA Grapalat"/>
          <w:color w:val="FF0000"/>
          <w:sz w:val="20"/>
          <w:szCs w:val="20"/>
        </w:rPr>
        <w:t>ը</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չափաբաժիններով</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կազմակերպվելու</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դեպքում</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եթե</w:t>
      </w:r>
      <w:r w:rsidR="00712311" w:rsidRPr="00314050">
        <w:rPr>
          <w:rFonts w:ascii="GHEA Grapalat" w:hAnsi="GHEA Grapalat"/>
          <w:color w:val="FF0000"/>
          <w:sz w:val="20"/>
          <w:szCs w:val="20"/>
          <w:lang w:val="af-ZA"/>
        </w:rPr>
        <w:t>`</w:t>
      </w:r>
      <w:r w:rsidR="00712311" w:rsidRPr="00314050" w:rsidDel="00712311">
        <w:rPr>
          <w:rFonts w:ascii="GHEA Grapalat" w:hAnsi="GHEA Grapalat"/>
          <w:color w:val="FF0000"/>
          <w:sz w:val="20"/>
          <w:szCs w:val="20"/>
          <w:lang w:val="af-ZA"/>
        </w:rPr>
        <w:t xml:space="preserve"> </w:t>
      </w:r>
      <w:r w:rsidR="000A7528" w:rsidRPr="00314050">
        <w:rPr>
          <w:rFonts w:ascii="GHEA Grapalat" w:hAnsi="GHEA Grapalat"/>
          <w:color w:val="FF0000"/>
          <w:sz w:val="20"/>
          <w:szCs w:val="20"/>
          <w:lang w:val="af-ZA"/>
        </w:rPr>
        <w:t xml:space="preserve"> </w:t>
      </w:r>
    </w:p>
    <w:p w:rsidR="000A7528" w:rsidRPr="00314050" w:rsidRDefault="000A7528" w:rsidP="000F008F">
      <w:pPr>
        <w:ind w:firstLine="567"/>
        <w:jc w:val="both"/>
        <w:rPr>
          <w:rFonts w:ascii="GHEA Grapalat" w:hAnsi="GHEA Grapalat"/>
          <w:color w:val="FF0000"/>
          <w:sz w:val="20"/>
          <w:szCs w:val="20"/>
          <w:lang w:val="af-ZA"/>
        </w:rPr>
      </w:pPr>
      <w:r w:rsidRPr="00314050">
        <w:rPr>
          <w:rFonts w:ascii="GHEA Grapalat" w:hAnsi="GHEA Grapalat"/>
          <w:color w:val="FF0000"/>
          <w:sz w:val="20"/>
          <w:szCs w:val="20"/>
          <w:lang w:val="hy-AM"/>
        </w:rPr>
        <w:t>ա.</w:t>
      </w:r>
      <w:r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մասնակիցը</w:t>
      </w:r>
      <w:r w:rsidR="00712311"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հայտ</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ներկայացնում</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է</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մեկից</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ավել</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չափաբաժինների</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համար</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ապա</w:t>
      </w:r>
      <w:r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հայտի</w:t>
      </w:r>
      <w:r w:rsidR="00712311" w:rsidRPr="00314050">
        <w:rPr>
          <w:rFonts w:ascii="GHEA Grapalat" w:hAnsi="GHEA Grapalat"/>
          <w:color w:val="FF0000"/>
          <w:sz w:val="20"/>
          <w:szCs w:val="20"/>
          <w:lang w:val="af-ZA"/>
        </w:rPr>
        <w:t xml:space="preserve"> </w:t>
      </w:r>
      <w:r w:rsidR="00712311" w:rsidRPr="00314050">
        <w:rPr>
          <w:rFonts w:ascii="GHEA Grapalat" w:hAnsi="GHEA Grapalat"/>
          <w:color w:val="FF0000"/>
          <w:sz w:val="20"/>
          <w:szCs w:val="20"/>
        </w:rPr>
        <w:t>ապահովումը</w:t>
      </w:r>
      <w:r w:rsidR="00712311"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կարող</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է</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ներկայացնել</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ինչպես</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յուրաքանչյուր</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չափաբաժնի</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համար</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առանձին</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այնպես</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էլ</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մեկ</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հայտի</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ապահովում</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բոլոր</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չափաբաժինների</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համար</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Մեկ</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հայտի</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ապահովում</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ներկայացվելու</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դեպքում</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դրա</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գումարը</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հաշվարկվում</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է</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ներկայացված</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չափաբաժինների</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գնային</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առաջարկների</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հանրագումարի</w:t>
      </w:r>
      <w:r w:rsidRPr="00314050">
        <w:rPr>
          <w:rFonts w:ascii="GHEA Grapalat" w:hAnsi="GHEA Grapalat"/>
          <w:color w:val="FF0000"/>
          <w:sz w:val="20"/>
          <w:szCs w:val="20"/>
          <w:lang w:val="af-ZA"/>
        </w:rPr>
        <w:t xml:space="preserve"> </w:t>
      </w:r>
      <w:r w:rsidRPr="00314050">
        <w:rPr>
          <w:rFonts w:ascii="GHEA Grapalat" w:hAnsi="GHEA Grapalat"/>
          <w:color w:val="FF0000"/>
          <w:sz w:val="20"/>
          <w:szCs w:val="20"/>
        </w:rPr>
        <w:t>նկատմամբ</w:t>
      </w:r>
      <w:r w:rsidRPr="00314050">
        <w:rPr>
          <w:rFonts w:ascii="GHEA Grapalat" w:hAnsi="GHEA Grapalat"/>
          <w:color w:val="FF0000"/>
          <w:sz w:val="20"/>
          <w:szCs w:val="20"/>
          <w:lang w:val="af-ZA"/>
        </w:rPr>
        <w:t xml:space="preserve">: </w:t>
      </w:r>
    </w:p>
    <w:p w:rsidR="00F20DA5" w:rsidRPr="00314050" w:rsidRDefault="00283198" w:rsidP="00EF3662">
      <w:pPr>
        <w:ind w:firstLine="567"/>
        <w:jc w:val="both"/>
        <w:rPr>
          <w:rFonts w:ascii="GHEA Grapalat" w:hAnsi="GHEA Grapalat" w:cs="Sylfaen"/>
          <w:color w:val="FF0000"/>
          <w:sz w:val="20"/>
          <w:lang w:val="af-ZA"/>
        </w:rPr>
      </w:pPr>
      <w:r w:rsidRPr="00314050">
        <w:rPr>
          <w:rFonts w:ascii="GHEA Grapalat" w:hAnsi="GHEA Grapalat" w:cs="Sylfaen"/>
          <w:color w:val="FF0000"/>
          <w:sz w:val="20"/>
          <w:lang w:val="af-ZA"/>
        </w:rPr>
        <w:t>7</w:t>
      </w:r>
      <w:r w:rsidR="00096865" w:rsidRPr="00314050">
        <w:rPr>
          <w:rFonts w:ascii="GHEA Grapalat" w:hAnsi="GHEA Grapalat" w:cs="Sylfaen"/>
          <w:color w:val="FF0000"/>
          <w:sz w:val="20"/>
          <w:lang w:val="af-ZA"/>
        </w:rPr>
        <w:t>.</w:t>
      </w:r>
      <w:r w:rsidR="009771B9" w:rsidRPr="00314050">
        <w:rPr>
          <w:rFonts w:ascii="GHEA Grapalat" w:hAnsi="GHEA Grapalat" w:cs="Sylfaen"/>
          <w:color w:val="FF0000"/>
          <w:sz w:val="20"/>
          <w:lang w:val="af-ZA"/>
        </w:rPr>
        <w:t>3</w:t>
      </w:r>
      <w:r w:rsidR="00096865" w:rsidRPr="00314050">
        <w:rPr>
          <w:rFonts w:ascii="GHEA Grapalat" w:hAnsi="GHEA Grapalat" w:cs="Sylfaen"/>
          <w:color w:val="FF0000"/>
          <w:sz w:val="20"/>
          <w:lang w:val="af-ZA"/>
        </w:rPr>
        <w:t xml:space="preserve"> </w:t>
      </w:r>
      <w:r w:rsidR="009771B9" w:rsidRPr="00314050">
        <w:rPr>
          <w:rFonts w:ascii="GHEA Grapalat" w:hAnsi="GHEA Grapalat" w:cs="Sylfaen"/>
          <w:color w:val="FF0000"/>
          <w:sz w:val="20"/>
          <w:lang w:val="ru-RU"/>
        </w:rPr>
        <w:t>Մասնակիցը</w:t>
      </w:r>
      <w:r w:rsidR="009771B9" w:rsidRPr="00314050">
        <w:rPr>
          <w:rFonts w:ascii="GHEA Grapalat" w:hAnsi="GHEA Grapalat" w:cs="Sylfaen"/>
          <w:color w:val="FF0000"/>
          <w:sz w:val="20"/>
          <w:lang w:val="af-ZA"/>
        </w:rPr>
        <w:t xml:space="preserve"> </w:t>
      </w:r>
      <w:r w:rsidR="009771B9" w:rsidRPr="00314050">
        <w:rPr>
          <w:rFonts w:ascii="GHEA Grapalat" w:hAnsi="GHEA Grapalat" w:cs="Sylfaen"/>
          <w:color w:val="FF0000"/>
          <w:sz w:val="20"/>
          <w:lang w:val="ru-RU"/>
        </w:rPr>
        <w:t>վճարում</w:t>
      </w:r>
      <w:r w:rsidR="009771B9" w:rsidRPr="00314050">
        <w:rPr>
          <w:rFonts w:ascii="GHEA Grapalat" w:hAnsi="GHEA Grapalat" w:cs="Sylfaen"/>
          <w:color w:val="FF0000"/>
          <w:sz w:val="20"/>
          <w:lang w:val="af-ZA"/>
        </w:rPr>
        <w:t xml:space="preserve"> </w:t>
      </w:r>
      <w:r w:rsidR="009771B9" w:rsidRPr="00314050">
        <w:rPr>
          <w:rFonts w:ascii="GHEA Grapalat" w:hAnsi="GHEA Grapalat" w:cs="Sylfaen"/>
          <w:color w:val="FF0000"/>
          <w:sz w:val="20"/>
          <w:lang w:val="ru-RU"/>
        </w:rPr>
        <w:t>է</w:t>
      </w:r>
      <w:r w:rsidR="009771B9" w:rsidRPr="00314050">
        <w:rPr>
          <w:rFonts w:ascii="GHEA Grapalat" w:hAnsi="GHEA Grapalat" w:cs="Sylfaen"/>
          <w:color w:val="FF0000"/>
          <w:sz w:val="20"/>
          <w:lang w:val="af-ZA"/>
        </w:rPr>
        <w:t xml:space="preserve"> </w:t>
      </w:r>
      <w:r w:rsidR="009771B9" w:rsidRPr="00314050">
        <w:rPr>
          <w:rFonts w:ascii="GHEA Grapalat" w:hAnsi="GHEA Grapalat" w:cs="Sylfaen"/>
          <w:color w:val="FF0000"/>
          <w:sz w:val="20"/>
          <w:lang w:val="ru-RU"/>
        </w:rPr>
        <w:t>հայտի</w:t>
      </w:r>
      <w:r w:rsidR="009771B9" w:rsidRPr="00314050">
        <w:rPr>
          <w:rFonts w:ascii="GHEA Grapalat" w:hAnsi="GHEA Grapalat" w:cs="Sylfaen"/>
          <w:color w:val="FF0000"/>
          <w:sz w:val="20"/>
          <w:lang w:val="af-ZA"/>
        </w:rPr>
        <w:t xml:space="preserve"> </w:t>
      </w:r>
      <w:r w:rsidR="009771B9" w:rsidRPr="00314050">
        <w:rPr>
          <w:rFonts w:ascii="GHEA Grapalat" w:hAnsi="GHEA Grapalat" w:cs="Sylfaen"/>
          <w:color w:val="FF0000"/>
          <w:sz w:val="20"/>
          <w:lang w:val="ru-RU"/>
        </w:rPr>
        <w:t>ապահովումը</w:t>
      </w:r>
      <w:r w:rsidR="009771B9" w:rsidRPr="00314050">
        <w:rPr>
          <w:rFonts w:ascii="GHEA Grapalat" w:hAnsi="GHEA Grapalat" w:cs="Sylfaen"/>
          <w:color w:val="FF0000"/>
          <w:sz w:val="20"/>
          <w:lang w:val="af-ZA"/>
        </w:rPr>
        <w:t xml:space="preserve">, </w:t>
      </w:r>
      <w:r w:rsidR="009771B9" w:rsidRPr="00314050">
        <w:rPr>
          <w:rFonts w:ascii="GHEA Grapalat" w:hAnsi="GHEA Grapalat" w:cs="Sylfaen"/>
          <w:color w:val="FF0000"/>
          <w:sz w:val="20"/>
          <w:lang w:val="ru-RU"/>
        </w:rPr>
        <w:t>եթե</w:t>
      </w:r>
      <w:r w:rsidR="009771B9" w:rsidRPr="00314050">
        <w:rPr>
          <w:rFonts w:ascii="GHEA Grapalat" w:hAnsi="GHEA Grapalat" w:cs="Sylfaen"/>
          <w:color w:val="FF0000"/>
          <w:sz w:val="20"/>
          <w:lang w:val="af-ZA"/>
        </w:rPr>
        <w:t xml:space="preserve"> </w:t>
      </w:r>
      <w:r w:rsidR="009771B9" w:rsidRPr="00314050">
        <w:rPr>
          <w:rFonts w:ascii="GHEA Grapalat" w:hAnsi="GHEA Grapalat" w:cs="Sylfaen"/>
          <w:color w:val="FF0000"/>
          <w:sz w:val="20"/>
          <w:lang w:val="ru-RU"/>
        </w:rPr>
        <w:t>նա</w:t>
      </w:r>
      <w:r w:rsidR="009771B9" w:rsidRPr="00314050">
        <w:rPr>
          <w:rFonts w:ascii="GHEA Grapalat" w:hAnsi="GHEA Grapalat" w:cs="Sylfaen"/>
          <w:color w:val="FF0000"/>
          <w:sz w:val="20"/>
          <w:lang w:val="af-ZA"/>
        </w:rPr>
        <w:t>`</w:t>
      </w:r>
    </w:p>
    <w:p w:rsidR="00096865" w:rsidRPr="00314050" w:rsidRDefault="00096865" w:rsidP="00EF3662">
      <w:pPr>
        <w:ind w:firstLine="567"/>
        <w:jc w:val="both"/>
        <w:rPr>
          <w:rFonts w:ascii="GHEA Grapalat" w:hAnsi="GHEA Grapalat" w:cs="Sylfaen"/>
          <w:color w:val="FF0000"/>
          <w:sz w:val="20"/>
          <w:lang w:val="af-ZA"/>
        </w:rPr>
      </w:pPr>
      <w:r w:rsidRPr="00314050">
        <w:rPr>
          <w:rFonts w:ascii="GHEA Grapalat" w:hAnsi="GHEA Grapalat" w:cs="Sylfaen"/>
          <w:color w:val="FF0000"/>
          <w:sz w:val="20"/>
          <w:lang w:val="af-ZA"/>
        </w:rPr>
        <w:t xml:space="preserve">1) </w:t>
      </w:r>
      <w:r w:rsidRPr="00314050">
        <w:rPr>
          <w:rFonts w:ascii="GHEA Grapalat" w:hAnsi="GHEA Grapalat" w:cs="Sylfaen"/>
          <w:color w:val="FF0000"/>
          <w:sz w:val="20"/>
          <w:lang w:val="ru-RU"/>
        </w:rPr>
        <w:t>հայտարարվել</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է</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ընտրված</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մասնակից</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սակայն</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հրաժարվում</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կամ</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զրկվում</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է</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պայմանագիր</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կնքելու</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իրավունքից</w:t>
      </w:r>
      <w:r w:rsidRPr="00314050">
        <w:rPr>
          <w:rFonts w:ascii="GHEA Grapalat" w:hAnsi="GHEA Grapalat" w:cs="Sylfaen"/>
          <w:color w:val="FF0000"/>
          <w:sz w:val="20"/>
          <w:lang w:val="af-ZA"/>
        </w:rPr>
        <w:t>.</w:t>
      </w:r>
    </w:p>
    <w:p w:rsidR="00096865" w:rsidRPr="00314050" w:rsidRDefault="00096865" w:rsidP="00EF3662">
      <w:pPr>
        <w:ind w:firstLine="567"/>
        <w:jc w:val="both"/>
        <w:rPr>
          <w:rFonts w:ascii="GHEA Grapalat" w:hAnsi="GHEA Grapalat" w:cs="Sylfaen"/>
          <w:color w:val="FF0000"/>
          <w:sz w:val="20"/>
          <w:lang w:val="af-ZA"/>
        </w:rPr>
      </w:pPr>
      <w:r w:rsidRPr="00314050">
        <w:rPr>
          <w:rFonts w:ascii="GHEA Grapalat" w:hAnsi="GHEA Grapalat" w:cs="Sylfaen"/>
          <w:color w:val="FF0000"/>
          <w:sz w:val="20"/>
          <w:lang w:val="af-ZA"/>
        </w:rPr>
        <w:t xml:space="preserve">2) </w:t>
      </w:r>
      <w:r w:rsidRPr="00314050">
        <w:rPr>
          <w:rFonts w:ascii="GHEA Grapalat" w:hAnsi="GHEA Grapalat" w:cs="Sylfaen"/>
          <w:color w:val="FF0000"/>
          <w:sz w:val="20"/>
          <w:lang w:val="ru-RU"/>
        </w:rPr>
        <w:t>խախտել</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է</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գնման</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գործընթացի</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շրջանակում</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ստանձնած</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պարտավորություն</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որը</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հանգեցրել</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է</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գործընթացին</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տվյալ</w:t>
      </w:r>
      <w:r w:rsidRPr="00314050">
        <w:rPr>
          <w:rFonts w:ascii="GHEA Grapalat" w:hAnsi="GHEA Grapalat" w:cs="Sylfaen"/>
          <w:color w:val="FF0000"/>
          <w:sz w:val="20"/>
          <w:lang w:val="af-ZA"/>
        </w:rPr>
        <w:t xml:space="preserve"> </w:t>
      </w:r>
      <w:r w:rsidR="00EB602D" w:rsidRPr="00314050">
        <w:rPr>
          <w:rFonts w:ascii="GHEA Grapalat" w:hAnsi="GHEA Grapalat" w:cs="Sylfaen"/>
          <w:color w:val="FF0000"/>
          <w:sz w:val="20"/>
        </w:rPr>
        <w:t>Մ</w:t>
      </w:r>
      <w:r w:rsidRPr="00314050">
        <w:rPr>
          <w:rFonts w:ascii="GHEA Grapalat" w:hAnsi="GHEA Grapalat" w:cs="Sylfaen"/>
          <w:color w:val="FF0000"/>
          <w:sz w:val="20"/>
          <w:lang w:val="ru-RU"/>
        </w:rPr>
        <w:t>ասնակցի</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հետագա</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մասնակցության</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դադարեցմանը</w:t>
      </w:r>
      <w:r w:rsidRPr="00314050">
        <w:rPr>
          <w:rFonts w:ascii="GHEA Grapalat" w:hAnsi="GHEA Grapalat" w:cs="Sylfaen"/>
          <w:color w:val="FF0000"/>
          <w:sz w:val="20"/>
          <w:lang w:val="af-ZA"/>
        </w:rPr>
        <w:t>.</w:t>
      </w:r>
    </w:p>
    <w:p w:rsidR="00096865" w:rsidRPr="00314050" w:rsidRDefault="00096865" w:rsidP="00EF3662">
      <w:pPr>
        <w:ind w:firstLine="567"/>
        <w:jc w:val="both"/>
        <w:rPr>
          <w:rFonts w:ascii="GHEA Grapalat" w:hAnsi="GHEA Grapalat" w:cs="Sylfaen"/>
          <w:color w:val="FF0000"/>
          <w:sz w:val="20"/>
          <w:lang w:val="af-ZA"/>
        </w:rPr>
      </w:pPr>
      <w:r w:rsidRPr="00314050">
        <w:rPr>
          <w:rFonts w:ascii="GHEA Grapalat" w:hAnsi="GHEA Grapalat" w:cs="Sylfaen"/>
          <w:color w:val="FF0000"/>
          <w:sz w:val="20"/>
          <w:lang w:val="af-ZA"/>
        </w:rPr>
        <w:t xml:space="preserve">3) </w:t>
      </w:r>
      <w:r w:rsidRPr="00314050">
        <w:rPr>
          <w:rFonts w:ascii="GHEA Grapalat" w:hAnsi="GHEA Grapalat" w:cs="Sylfaen"/>
          <w:color w:val="FF0000"/>
          <w:sz w:val="20"/>
          <w:lang w:val="ru-RU"/>
        </w:rPr>
        <w:t>հայտերի</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բացումից</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հետո</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հրաժարվել</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է</w:t>
      </w:r>
      <w:r w:rsidRPr="00314050">
        <w:rPr>
          <w:rFonts w:ascii="GHEA Grapalat" w:hAnsi="GHEA Grapalat" w:cs="Sylfaen"/>
          <w:color w:val="FF0000"/>
          <w:sz w:val="20"/>
          <w:lang w:val="af-ZA"/>
        </w:rPr>
        <w:t xml:space="preserve"> </w:t>
      </w:r>
      <w:r w:rsidR="00402941" w:rsidRPr="00314050">
        <w:rPr>
          <w:rFonts w:ascii="GHEA Grapalat" w:hAnsi="GHEA Grapalat" w:cs="Sylfaen"/>
          <w:color w:val="FF0000"/>
          <w:sz w:val="20"/>
          <w:lang w:val="af-ZA"/>
        </w:rPr>
        <w:t xml:space="preserve">սույն ընթացակարգի </w:t>
      </w:r>
      <w:r w:rsidRPr="00314050">
        <w:rPr>
          <w:rFonts w:ascii="GHEA Grapalat" w:hAnsi="GHEA Grapalat" w:cs="Sylfaen"/>
          <w:color w:val="FF0000"/>
          <w:sz w:val="20"/>
          <w:lang w:val="ru-RU"/>
        </w:rPr>
        <w:t>հետագա</w:t>
      </w:r>
      <w:r w:rsidRPr="00314050">
        <w:rPr>
          <w:rFonts w:ascii="GHEA Grapalat" w:hAnsi="GHEA Grapalat" w:cs="Sylfaen"/>
          <w:color w:val="FF0000"/>
          <w:sz w:val="20"/>
          <w:lang w:val="af-ZA"/>
        </w:rPr>
        <w:t xml:space="preserve"> </w:t>
      </w:r>
      <w:r w:rsidRPr="00314050">
        <w:rPr>
          <w:rFonts w:ascii="GHEA Grapalat" w:hAnsi="GHEA Grapalat" w:cs="Sylfaen"/>
          <w:color w:val="FF0000"/>
          <w:sz w:val="20"/>
          <w:lang w:val="ru-RU"/>
        </w:rPr>
        <w:t>մասնակցությունից</w:t>
      </w:r>
      <w:r w:rsidR="004D5671" w:rsidRPr="00314050">
        <w:rPr>
          <w:rFonts w:ascii="GHEA Grapalat" w:hAnsi="GHEA Grapalat" w:cs="Sylfaen"/>
          <w:color w:val="FF0000"/>
          <w:sz w:val="20"/>
          <w:lang w:val="ru-RU"/>
        </w:rPr>
        <w:t>։</w:t>
      </w:r>
      <w:r w:rsidRPr="00314050">
        <w:rPr>
          <w:rFonts w:ascii="GHEA Grapalat" w:hAnsi="GHEA Grapalat" w:cs="Sylfaen"/>
          <w:color w:val="FF0000"/>
          <w:sz w:val="20"/>
          <w:lang w:val="af-ZA"/>
        </w:rPr>
        <w:t xml:space="preserve"> </w:t>
      </w:r>
    </w:p>
    <w:p w:rsidR="00A42E71" w:rsidRPr="00314050" w:rsidRDefault="00283198" w:rsidP="00EF3662">
      <w:pPr>
        <w:ind w:firstLine="567"/>
        <w:jc w:val="both"/>
        <w:rPr>
          <w:rFonts w:ascii="GHEA Grapalat" w:hAnsi="GHEA Grapalat" w:cs="Sylfaen"/>
          <w:color w:val="FF0000"/>
          <w:sz w:val="20"/>
          <w:szCs w:val="20"/>
          <w:lang w:val="af-ZA"/>
        </w:rPr>
      </w:pPr>
      <w:r w:rsidRPr="00314050">
        <w:rPr>
          <w:rFonts w:ascii="GHEA Grapalat" w:hAnsi="GHEA Grapalat"/>
          <w:color w:val="FF0000"/>
          <w:sz w:val="20"/>
          <w:lang w:val="af-ZA"/>
        </w:rPr>
        <w:t>7</w:t>
      </w:r>
      <w:r w:rsidR="00096865" w:rsidRPr="00314050">
        <w:rPr>
          <w:rFonts w:ascii="GHEA Grapalat" w:hAnsi="GHEA Grapalat"/>
          <w:color w:val="FF0000"/>
          <w:sz w:val="20"/>
          <w:lang w:val="af-ZA"/>
        </w:rPr>
        <w:t>.</w:t>
      </w:r>
      <w:r w:rsidR="009771B9" w:rsidRPr="00314050">
        <w:rPr>
          <w:rFonts w:ascii="GHEA Grapalat" w:hAnsi="GHEA Grapalat"/>
          <w:color w:val="FF0000"/>
          <w:sz w:val="20"/>
          <w:lang w:val="af-ZA"/>
        </w:rPr>
        <w:t>4</w:t>
      </w:r>
      <w:r w:rsidR="005E0B28" w:rsidRPr="00314050">
        <w:rPr>
          <w:rFonts w:ascii="GHEA Grapalat" w:hAnsi="GHEA Grapalat"/>
          <w:color w:val="FF0000"/>
          <w:sz w:val="20"/>
          <w:lang w:val="af-ZA"/>
        </w:rPr>
        <w:t xml:space="preserve"> </w:t>
      </w:r>
      <w:r w:rsidR="00096865" w:rsidRPr="00314050">
        <w:rPr>
          <w:rFonts w:ascii="GHEA Grapalat" w:hAnsi="GHEA Grapalat" w:cs="Sylfaen"/>
          <w:color w:val="FF0000"/>
          <w:sz w:val="20"/>
          <w:lang w:val="ru-RU"/>
        </w:rPr>
        <w:t>Հայտի</w:t>
      </w:r>
      <w:r w:rsidR="00096865" w:rsidRPr="00314050">
        <w:rPr>
          <w:rFonts w:ascii="GHEA Grapalat" w:hAnsi="GHEA Grapalat" w:cs="Sylfaen"/>
          <w:color w:val="FF0000"/>
          <w:sz w:val="20"/>
          <w:lang w:val="af-ZA"/>
        </w:rPr>
        <w:t xml:space="preserve"> </w:t>
      </w:r>
      <w:r w:rsidR="00096865" w:rsidRPr="00314050">
        <w:rPr>
          <w:rFonts w:ascii="GHEA Grapalat" w:hAnsi="GHEA Grapalat" w:cs="Sylfaen"/>
          <w:color w:val="FF0000"/>
          <w:sz w:val="20"/>
          <w:lang w:val="ru-RU"/>
        </w:rPr>
        <w:t>ապահով</w:t>
      </w:r>
      <w:r w:rsidR="0093460D" w:rsidRPr="00314050">
        <w:rPr>
          <w:rFonts w:ascii="GHEA Grapalat" w:hAnsi="GHEA Grapalat" w:cs="Sylfaen"/>
          <w:color w:val="FF0000"/>
          <w:sz w:val="20"/>
        </w:rPr>
        <w:t>ումը</w:t>
      </w:r>
      <w:r w:rsidR="0093460D" w:rsidRPr="00314050">
        <w:rPr>
          <w:rFonts w:ascii="GHEA Grapalat" w:hAnsi="GHEA Grapalat" w:cs="Sylfaen"/>
          <w:color w:val="FF0000"/>
          <w:sz w:val="20"/>
          <w:lang w:val="af-ZA"/>
        </w:rPr>
        <w:t xml:space="preserve"> </w:t>
      </w:r>
      <w:r w:rsidR="00E43CEB" w:rsidRPr="00314050">
        <w:rPr>
          <w:rFonts w:ascii="GHEA Grapalat" w:hAnsi="GHEA Grapalat" w:cs="Sylfaen"/>
          <w:color w:val="FF0000"/>
          <w:sz w:val="20"/>
        </w:rPr>
        <w:t>պետք</w:t>
      </w:r>
      <w:r w:rsidR="00E43CEB" w:rsidRPr="00314050">
        <w:rPr>
          <w:rFonts w:ascii="GHEA Grapalat" w:hAnsi="GHEA Grapalat" w:cs="Sylfaen"/>
          <w:color w:val="FF0000"/>
          <w:sz w:val="20"/>
          <w:lang w:val="af-ZA"/>
        </w:rPr>
        <w:t xml:space="preserve"> </w:t>
      </w:r>
      <w:r w:rsidR="00E43CEB" w:rsidRPr="00314050">
        <w:rPr>
          <w:rFonts w:ascii="GHEA Grapalat" w:hAnsi="GHEA Grapalat" w:cs="Sylfaen"/>
          <w:color w:val="FF0000"/>
          <w:sz w:val="20"/>
        </w:rPr>
        <w:t>է</w:t>
      </w:r>
      <w:r w:rsidR="00E43CEB" w:rsidRPr="00314050">
        <w:rPr>
          <w:rFonts w:ascii="GHEA Grapalat" w:hAnsi="GHEA Grapalat" w:cs="Sylfaen"/>
          <w:color w:val="FF0000"/>
          <w:sz w:val="20"/>
          <w:lang w:val="af-ZA"/>
        </w:rPr>
        <w:t xml:space="preserve"> </w:t>
      </w:r>
      <w:r w:rsidR="00C23B1B" w:rsidRPr="00314050">
        <w:rPr>
          <w:rFonts w:ascii="GHEA Grapalat" w:hAnsi="GHEA Grapalat" w:cs="Sylfaen"/>
          <w:color w:val="FF0000"/>
          <w:sz w:val="20"/>
        </w:rPr>
        <w:t>վավեր</w:t>
      </w:r>
      <w:r w:rsidR="00C23B1B" w:rsidRPr="00314050">
        <w:rPr>
          <w:rFonts w:ascii="GHEA Grapalat" w:hAnsi="GHEA Grapalat" w:cs="Sylfaen"/>
          <w:color w:val="FF0000"/>
          <w:sz w:val="20"/>
          <w:lang w:val="af-ZA"/>
        </w:rPr>
        <w:t xml:space="preserve"> </w:t>
      </w:r>
      <w:r w:rsidR="00E43CEB" w:rsidRPr="00314050">
        <w:rPr>
          <w:rFonts w:ascii="GHEA Grapalat" w:hAnsi="GHEA Grapalat" w:cs="Sylfaen"/>
          <w:color w:val="FF0000"/>
          <w:sz w:val="20"/>
        </w:rPr>
        <w:t>լինի</w:t>
      </w:r>
      <w:r w:rsidR="00E43CEB" w:rsidRPr="00314050">
        <w:rPr>
          <w:rFonts w:ascii="GHEA Grapalat" w:hAnsi="GHEA Grapalat" w:cs="Sylfaen"/>
          <w:color w:val="FF0000"/>
          <w:sz w:val="20"/>
          <w:lang w:val="af-ZA"/>
        </w:rPr>
        <w:t xml:space="preserve"> </w:t>
      </w:r>
      <w:r w:rsidR="00C813A9" w:rsidRPr="00314050">
        <w:rPr>
          <w:rFonts w:ascii="GHEA Grapalat" w:hAnsi="GHEA Grapalat" w:cs="Sylfaen"/>
          <w:color w:val="FF0000"/>
          <w:sz w:val="20"/>
        </w:rPr>
        <w:t>հայտը</w:t>
      </w:r>
      <w:r w:rsidR="00C813A9" w:rsidRPr="00314050">
        <w:rPr>
          <w:rFonts w:ascii="GHEA Grapalat" w:hAnsi="GHEA Grapalat" w:cs="Sylfaen"/>
          <w:color w:val="FF0000"/>
          <w:sz w:val="20"/>
          <w:lang w:val="af-ZA"/>
        </w:rPr>
        <w:t xml:space="preserve"> </w:t>
      </w:r>
      <w:r w:rsidR="00C813A9" w:rsidRPr="00314050">
        <w:rPr>
          <w:rFonts w:ascii="GHEA Grapalat" w:hAnsi="GHEA Grapalat" w:cs="Sylfaen"/>
          <w:color w:val="FF0000"/>
          <w:sz w:val="20"/>
        </w:rPr>
        <w:t>ներկայացվելու</w:t>
      </w:r>
      <w:r w:rsidR="00C813A9" w:rsidRPr="00314050">
        <w:rPr>
          <w:rFonts w:ascii="GHEA Grapalat" w:hAnsi="GHEA Grapalat" w:cs="Sylfaen"/>
          <w:color w:val="FF0000"/>
          <w:sz w:val="20"/>
          <w:lang w:val="af-ZA"/>
        </w:rPr>
        <w:t xml:space="preserve"> </w:t>
      </w:r>
      <w:r w:rsidR="00C813A9" w:rsidRPr="00314050">
        <w:rPr>
          <w:rFonts w:ascii="GHEA Grapalat" w:hAnsi="GHEA Grapalat" w:cs="Sylfaen"/>
          <w:color w:val="FF0000"/>
          <w:sz w:val="20"/>
        </w:rPr>
        <w:t>օրվանից</w:t>
      </w:r>
      <w:r w:rsidR="00C813A9" w:rsidRPr="00314050">
        <w:rPr>
          <w:rFonts w:ascii="GHEA Grapalat" w:hAnsi="GHEA Grapalat" w:cs="Sylfaen"/>
          <w:color w:val="FF0000"/>
          <w:sz w:val="20"/>
          <w:lang w:val="af-ZA"/>
        </w:rPr>
        <w:t xml:space="preserve"> </w:t>
      </w:r>
      <w:r w:rsidR="00C813A9" w:rsidRPr="00314050">
        <w:rPr>
          <w:rFonts w:ascii="GHEA Grapalat" w:hAnsi="GHEA Grapalat" w:cs="Sylfaen"/>
          <w:color w:val="FF0000"/>
          <w:sz w:val="20"/>
        </w:rPr>
        <w:t>հաշված</w:t>
      </w:r>
      <w:r w:rsidR="00C813A9" w:rsidRPr="00314050">
        <w:rPr>
          <w:rFonts w:ascii="GHEA Grapalat" w:hAnsi="GHEA Grapalat" w:cs="Sylfaen"/>
          <w:color w:val="FF0000"/>
          <w:sz w:val="20"/>
          <w:lang w:val="af-ZA"/>
        </w:rPr>
        <w:t xml:space="preserve"> </w:t>
      </w:r>
      <w:r w:rsidR="00A27FAF" w:rsidRPr="00314050">
        <w:rPr>
          <w:rFonts w:ascii="GHEA Grapalat" w:hAnsi="GHEA Grapalat" w:cs="Sylfaen"/>
          <w:color w:val="FF0000"/>
          <w:sz w:val="20"/>
          <w:lang w:val="af-ZA"/>
        </w:rPr>
        <w:t>90</w:t>
      </w:r>
      <w:r w:rsidR="00822942" w:rsidRPr="00314050">
        <w:rPr>
          <w:rFonts w:ascii="GHEA Grapalat" w:hAnsi="GHEA Grapalat" w:cs="Sylfaen"/>
          <w:color w:val="FF0000"/>
          <w:sz w:val="20"/>
          <w:lang w:val="hy-AM"/>
        </w:rPr>
        <w:t xml:space="preserve"> </w:t>
      </w:r>
      <w:r w:rsidR="00822942" w:rsidRPr="00314050">
        <w:rPr>
          <w:rFonts w:ascii="GHEA Grapalat" w:hAnsi="GHEA Grapalat" w:cs="Sylfaen"/>
          <w:color w:val="FF0000"/>
          <w:sz w:val="20"/>
          <w:lang w:val="af-ZA"/>
        </w:rPr>
        <w:t>(</w:t>
      </w:r>
      <w:r w:rsidR="00822942" w:rsidRPr="00314050">
        <w:rPr>
          <w:rFonts w:ascii="GHEA Grapalat" w:hAnsi="GHEA Grapalat" w:cs="Sylfaen"/>
          <w:color w:val="FF0000"/>
          <w:sz w:val="20"/>
          <w:lang w:val="hy-AM"/>
        </w:rPr>
        <w:t>իննսուն</w:t>
      </w:r>
      <w:r w:rsidR="00822942" w:rsidRPr="00314050">
        <w:rPr>
          <w:rFonts w:ascii="GHEA Grapalat" w:hAnsi="GHEA Grapalat" w:cs="Sylfaen"/>
          <w:color w:val="FF0000"/>
          <w:sz w:val="20"/>
          <w:lang w:val="af-ZA"/>
        </w:rPr>
        <w:t>)</w:t>
      </w:r>
      <w:r w:rsidR="00C813A9" w:rsidRPr="00314050">
        <w:rPr>
          <w:rFonts w:ascii="GHEA Grapalat" w:hAnsi="GHEA Grapalat" w:cs="Sylfaen"/>
          <w:color w:val="FF0000"/>
          <w:sz w:val="20"/>
          <w:lang w:val="af-ZA"/>
        </w:rPr>
        <w:t xml:space="preserve"> </w:t>
      </w:r>
      <w:r w:rsidR="001A4EF7" w:rsidRPr="00314050">
        <w:rPr>
          <w:rFonts w:ascii="GHEA Grapalat" w:hAnsi="GHEA Grapalat" w:cs="Sylfaen"/>
          <w:color w:val="FF0000"/>
          <w:sz w:val="20"/>
        </w:rPr>
        <w:t>աշխատանքային</w:t>
      </w:r>
      <w:r w:rsidR="001A4EF7" w:rsidRPr="00314050">
        <w:rPr>
          <w:rFonts w:ascii="GHEA Grapalat" w:hAnsi="GHEA Grapalat" w:cs="Sylfaen"/>
          <w:color w:val="FF0000"/>
          <w:sz w:val="20"/>
          <w:lang w:val="af-ZA"/>
        </w:rPr>
        <w:t xml:space="preserve"> </w:t>
      </w:r>
      <w:r w:rsidR="001A4EF7" w:rsidRPr="00314050">
        <w:rPr>
          <w:rFonts w:ascii="GHEA Grapalat" w:hAnsi="GHEA Grapalat" w:cs="Sylfaen"/>
          <w:color w:val="FF0000"/>
          <w:sz w:val="20"/>
        </w:rPr>
        <w:t>օր</w:t>
      </w:r>
      <w:r w:rsidR="0093460D" w:rsidRPr="00314050">
        <w:rPr>
          <w:rFonts w:ascii="GHEA Grapalat" w:hAnsi="GHEA Grapalat"/>
          <w:color w:val="FF0000"/>
          <w:sz w:val="20"/>
          <w:szCs w:val="20"/>
          <w:lang w:val="af-ZA"/>
        </w:rPr>
        <w:t>:</w:t>
      </w:r>
      <w:r w:rsidR="001A4EF7"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Հայտի</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ապահովումը</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ենթակա</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է</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վերադարձման</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այն</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ներկայացրած</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մասնակցին</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սույն</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ընթացակարգի</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շրջանակում</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պայմանագիրը</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կնքվելուց</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կամ</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սույն</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ընթացակարգը</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չկայացած</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հայտարարվելուց</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հետո</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քսան</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աշխատանքային</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օրվա</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ընթացքում</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բացառությամբ</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սույն</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հրավերի</w:t>
      </w:r>
      <w:r w:rsidR="00A42E71" w:rsidRPr="00314050">
        <w:rPr>
          <w:rFonts w:ascii="GHEA Grapalat" w:hAnsi="GHEA Grapalat"/>
          <w:color w:val="FF0000"/>
          <w:sz w:val="20"/>
          <w:szCs w:val="20"/>
          <w:lang w:val="af-ZA"/>
        </w:rPr>
        <w:t xml:space="preserve"> 1-</w:t>
      </w:r>
      <w:r w:rsidR="00A42E71" w:rsidRPr="00314050">
        <w:rPr>
          <w:rFonts w:ascii="GHEA Grapalat" w:hAnsi="GHEA Grapalat"/>
          <w:color w:val="FF0000"/>
          <w:sz w:val="20"/>
          <w:szCs w:val="20"/>
        </w:rPr>
        <w:t>ին</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մասի</w:t>
      </w:r>
      <w:r w:rsidR="00A42E71" w:rsidRPr="00314050">
        <w:rPr>
          <w:rFonts w:ascii="GHEA Grapalat" w:hAnsi="GHEA Grapalat"/>
          <w:color w:val="FF0000"/>
          <w:sz w:val="20"/>
          <w:szCs w:val="20"/>
          <w:lang w:val="af-ZA"/>
        </w:rPr>
        <w:t xml:space="preserve"> </w:t>
      </w:r>
      <w:r w:rsidRPr="00314050">
        <w:rPr>
          <w:rFonts w:ascii="GHEA Grapalat" w:hAnsi="GHEA Grapalat"/>
          <w:color w:val="FF0000"/>
          <w:sz w:val="20"/>
          <w:szCs w:val="20"/>
          <w:lang w:val="af-ZA"/>
        </w:rPr>
        <w:t>7</w:t>
      </w:r>
      <w:r w:rsidR="00A42E71" w:rsidRPr="00314050">
        <w:rPr>
          <w:rFonts w:ascii="GHEA Grapalat" w:hAnsi="GHEA Grapalat"/>
          <w:color w:val="FF0000"/>
          <w:sz w:val="20"/>
          <w:szCs w:val="20"/>
          <w:lang w:val="af-ZA"/>
        </w:rPr>
        <w:t xml:space="preserve">.3 </w:t>
      </w:r>
      <w:r w:rsidR="00A42E71" w:rsidRPr="00314050">
        <w:rPr>
          <w:rFonts w:ascii="GHEA Grapalat" w:hAnsi="GHEA Grapalat"/>
          <w:color w:val="FF0000"/>
          <w:sz w:val="20"/>
          <w:szCs w:val="20"/>
        </w:rPr>
        <w:t>կետով</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նախատեսված</w:t>
      </w:r>
      <w:r w:rsidR="00A42E71" w:rsidRPr="00314050">
        <w:rPr>
          <w:rFonts w:ascii="GHEA Grapalat" w:hAnsi="GHEA Grapalat"/>
          <w:color w:val="FF0000"/>
          <w:sz w:val="20"/>
          <w:szCs w:val="20"/>
          <w:lang w:val="af-ZA"/>
        </w:rPr>
        <w:t xml:space="preserve"> </w:t>
      </w:r>
      <w:r w:rsidR="00A42E71" w:rsidRPr="00314050">
        <w:rPr>
          <w:rFonts w:ascii="GHEA Grapalat" w:hAnsi="GHEA Grapalat"/>
          <w:color w:val="FF0000"/>
          <w:sz w:val="20"/>
          <w:szCs w:val="20"/>
        </w:rPr>
        <w:t>դեպքերի</w:t>
      </w:r>
      <w:r w:rsidR="00A42E71" w:rsidRPr="00314050">
        <w:rPr>
          <w:rFonts w:ascii="GHEA Grapalat" w:hAnsi="GHEA Grapalat"/>
          <w:color w:val="FF0000"/>
          <w:sz w:val="20"/>
          <w:szCs w:val="20"/>
          <w:lang w:val="af-ZA"/>
        </w:rPr>
        <w:t xml:space="preserve">: </w:t>
      </w:r>
    </w:p>
    <w:p w:rsidR="00096865" w:rsidRPr="00F566BF" w:rsidRDefault="00096865" w:rsidP="00EF3662">
      <w:pPr>
        <w:ind w:firstLine="567"/>
        <w:jc w:val="both"/>
        <w:rPr>
          <w:rFonts w:ascii="GHEA Grapalat" w:hAnsi="GHEA Grapalat" w:cs="Sylfaen"/>
          <w:sz w:val="20"/>
          <w:lang w:val="af-ZA"/>
        </w:rPr>
      </w:pPr>
    </w:p>
    <w:p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rsidR="00096865" w:rsidRPr="00F566BF" w:rsidRDefault="00096865" w:rsidP="00EF3662">
      <w:pPr>
        <w:ind w:firstLine="567"/>
        <w:jc w:val="both"/>
        <w:rPr>
          <w:rFonts w:ascii="GHEA Grapalat" w:hAnsi="GHEA Grapalat"/>
          <w:b/>
          <w:sz w:val="20"/>
          <w:lang w:val="af-ZA"/>
        </w:rPr>
      </w:pPr>
    </w:p>
    <w:p w:rsidR="00096865" w:rsidRPr="00F566BF" w:rsidRDefault="00FD2748" w:rsidP="00EF3662">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r w:rsidR="004C3803" w:rsidRPr="00F566BF">
        <w:rPr>
          <w:rFonts w:ascii="GHEA Grapalat" w:hAnsi="GHEA Grapalat" w:cs="Sylfaen"/>
          <w:szCs w:val="24"/>
          <w:lang w:val="en-US"/>
        </w:rPr>
        <w:t>համակարգի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միջոցով</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օրվանից</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հաշված</w:t>
      </w:r>
      <w:r w:rsidR="004C3803" w:rsidRPr="00F566BF">
        <w:rPr>
          <w:rFonts w:ascii="GHEA Grapalat" w:hAnsi="GHEA Grapalat" w:cs="Sylfaen"/>
          <w:szCs w:val="24"/>
        </w:rPr>
        <w:t xml:space="preserve"> «</w:t>
      </w:r>
      <w:r w:rsidR="00314050">
        <w:rPr>
          <w:rFonts w:ascii="GHEA Grapalat" w:hAnsi="GHEA Grapalat" w:cs="Sylfaen"/>
          <w:szCs w:val="24"/>
        </w:rPr>
        <w:t>7</w:t>
      </w:r>
      <w:r w:rsidR="004C3803" w:rsidRPr="00F566BF">
        <w:rPr>
          <w:rFonts w:ascii="GHEA Grapalat" w:hAnsi="GHEA Grapalat" w:cs="Sylfaen"/>
          <w:szCs w:val="24"/>
        </w:rPr>
        <w:t>»</w:t>
      </w:r>
      <w:r w:rsidR="004C3803" w:rsidRPr="00F566BF">
        <w:rPr>
          <w:rFonts w:ascii="GHEA Grapalat" w:hAnsi="GHEA Grapalat" w:cs="Sylfaen"/>
          <w:szCs w:val="24"/>
          <w:lang w:val="ru-RU"/>
        </w:rPr>
        <w:t>րդ</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օրվա</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ժամը</w:t>
      </w:r>
      <w:r w:rsidR="004C3803" w:rsidRPr="00F566BF">
        <w:rPr>
          <w:rFonts w:ascii="GHEA Grapalat" w:hAnsi="GHEA Grapalat" w:cs="Sylfaen"/>
          <w:szCs w:val="24"/>
        </w:rPr>
        <w:t xml:space="preserve"> «</w:t>
      </w:r>
      <w:r w:rsidR="00314050">
        <w:rPr>
          <w:rFonts w:ascii="GHEA Grapalat" w:hAnsi="GHEA Grapalat" w:cs="Sylfaen"/>
          <w:sz w:val="24"/>
          <w:szCs w:val="24"/>
          <w:lang w:val="en-US"/>
        </w:rPr>
        <w:t>11:00</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ի</w:t>
      </w:r>
      <w:r w:rsidR="004C3803" w:rsidRPr="00F566BF">
        <w:rPr>
          <w:rFonts w:ascii="GHEA Grapalat" w:hAnsi="GHEA Grapalat" w:cs="Sylfaen"/>
          <w:szCs w:val="24"/>
          <w:lang w:val="ru-RU"/>
        </w:rPr>
        <w:t>ն։</w:t>
      </w:r>
      <w:r w:rsidR="004C3803" w:rsidRPr="00F566BF">
        <w:rPr>
          <w:rFonts w:ascii="GHEA Grapalat" w:hAnsi="GHEA Grapalat" w:cs="Sylfaen"/>
          <w:szCs w:val="24"/>
        </w:rPr>
        <w:t xml:space="preserve"> </w:t>
      </w:r>
    </w:p>
    <w:p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r w:rsidRPr="00F566BF">
        <w:rPr>
          <w:rFonts w:ascii="GHEA Grapalat" w:hAnsi="GHEA Grapalat" w:cs="Sylfaen"/>
          <w:sz w:val="20"/>
        </w:rPr>
        <w:t>հանձնաժողովի</w:t>
      </w:r>
      <w:r w:rsidRPr="00F566BF">
        <w:rPr>
          <w:rFonts w:ascii="GHEA Grapalat" w:hAnsi="GHEA Grapalat" w:cs="Sylfaen"/>
          <w:sz w:val="20"/>
          <w:lang w:val="af-ZA"/>
        </w:rPr>
        <w:t xml:space="preserve"> </w:t>
      </w:r>
      <w:r w:rsidRPr="00F566BF">
        <w:rPr>
          <w:rFonts w:ascii="GHEA Grapalat" w:hAnsi="GHEA Grapalat" w:cs="Sylfaen"/>
          <w:sz w:val="20"/>
        </w:rPr>
        <w:t>նախագահը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r w:rsidR="00A222D7" w:rsidRPr="00F566BF">
        <w:rPr>
          <w:rFonts w:ascii="GHEA Grapalat" w:hAnsi="GHEA Grapalat" w:cs="Sylfaen"/>
          <w:sz w:val="20"/>
        </w:rPr>
        <w:t>սույն</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ընթացակարգի</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շրջանակում</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գնվելիք</w:t>
      </w:r>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r w:rsidR="00745561" w:rsidRPr="00F566BF">
        <w:rPr>
          <w:rFonts w:ascii="GHEA Grapalat" w:hAnsi="GHEA Grapalat" w:cs="Sylfaen"/>
          <w:sz w:val="20"/>
        </w:rPr>
        <w:t>ինչպես</w:t>
      </w:r>
      <w:r w:rsidR="00745561" w:rsidRPr="00F566BF">
        <w:rPr>
          <w:rFonts w:ascii="GHEA Grapalat" w:hAnsi="GHEA Grapalat" w:cs="Sylfaen"/>
          <w:sz w:val="20"/>
          <w:lang w:val="af-ZA"/>
        </w:rPr>
        <w:t xml:space="preserve"> </w:t>
      </w:r>
      <w:r w:rsidR="00745561" w:rsidRPr="00F566BF">
        <w:rPr>
          <w:rFonts w:ascii="GHEA Grapalat" w:hAnsi="GHEA Grapalat" w:cs="Sylfaen"/>
          <w:sz w:val="20"/>
        </w:rPr>
        <w:t>նաև</w:t>
      </w:r>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r w:rsidR="00F61898" w:rsidRPr="00F566BF">
        <w:rPr>
          <w:rFonts w:ascii="GHEA Grapalat" w:hAnsi="GHEA Grapalat" w:cs="Sylfaen"/>
          <w:sz w:val="20"/>
        </w:rPr>
        <w:t>Հայտերը</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գնահատվում</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են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սույն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հրավերով</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սահմանված</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կարգով</w:t>
      </w:r>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rsidR="009A796C" w:rsidRPr="00F566BF" w:rsidRDefault="00F7009A" w:rsidP="00F7009A">
      <w:pPr>
        <w:ind w:firstLine="567"/>
        <w:jc w:val="both"/>
        <w:rPr>
          <w:rFonts w:ascii="GHEA Grapalat" w:hAnsi="GHEA Grapalat" w:cs="Sylfaen"/>
          <w:sz w:val="20"/>
          <w:lang w:val="af-ZA"/>
        </w:rPr>
      </w:pPr>
      <w:r w:rsidRPr="00F566BF">
        <w:rPr>
          <w:rFonts w:ascii="GHEA Grapalat" w:hAnsi="GHEA Grapalat" w:cs="Sylfaen"/>
          <w:sz w:val="20"/>
        </w:rPr>
        <w:t>Գնման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չափաբաժինների</w:t>
      </w:r>
      <w:r w:rsidRPr="00F566BF">
        <w:rPr>
          <w:rFonts w:ascii="GHEA Grapalat" w:hAnsi="GHEA Grapalat" w:cs="Sylfaen"/>
          <w:sz w:val="20"/>
          <w:lang w:val="af-ZA"/>
        </w:rPr>
        <w:t xml:space="preserve"> </w:t>
      </w:r>
      <w:r w:rsidRPr="00F566BF">
        <w:rPr>
          <w:rFonts w:ascii="GHEA Grapalat" w:hAnsi="GHEA Grapalat" w:cs="Sylfaen"/>
          <w:sz w:val="20"/>
        </w:rPr>
        <w:t>քանակը</w:t>
      </w:r>
      <w:r w:rsidRPr="00F566BF">
        <w:rPr>
          <w:rFonts w:ascii="GHEA Grapalat" w:hAnsi="GHEA Grapalat" w:cs="Sylfaen"/>
          <w:sz w:val="20"/>
          <w:lang w:val="af-ZA"/>
        </w:rPr>
        <w:t xml:space="preserve"> </w:t>
      </w:r>
      <w:r w:rsidRPr="00F566BF">
        <w:rPr>
          <w:rFonts w:ascii="GHEA Grapalat" w:hAnsi="GHEA Grapalat" w:cs="Sylfaen"/>
          <w:sz w:val="20"/>
        </w:rPr>
        <w:t>յոթանասունհինգը</w:t>
      </w:r>
      <w:r w:rsidRPr="00F566BF">
        <w:rPr>
          <w:rFonts w:ascii="GHEA Grapalat" w:hAnsi="GHEA Grapalat" w:cs="Sylfaen"/>
          <w:sz w:val="20"/>
          <w:lang w:val="af-ZA"/>
        </w:rPr>
        <w:t xml:space="preserve"> </w:t>
      </w:r>
      <w:r w:rsidRPr="00F566BF">
        <w:rPr>
          <w:rFonts w:ascii="GHEA Grapalat" w:hAnsi="GHEA Grapalat" w:cs="Sylfaen"/>
          <w:sz w:val="20"/>
        </w:rPr>
        <w:t>չգերազանցելու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w:t>
      </w:r>
      <w:r w:rsidR="009A796C" w:rsidRPr="00F566BF">
        <w:rPr>
          <w:rFonts w:ascii="GHEA Grapalat" w:hAnsi="GHEA Grapalat" w:cs="Sylfaen"/>
          <w:sz w:val="20"/>
        </w:rPr>
        <w:t>այտերի</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գնահատումն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իրականացվում</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դրանց</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ներկայացման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վերջնաժամկետը</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լրանալու</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օրվանից</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հաշված</w:t>
      </w:r>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r w:rsidR="009A796C" w:rsidRPr="00F566BF">
        <w:rPr>
          <w:rFonts w:ascii="GHEA Grapalat" w:hAnsi="GHEA Grapalat" w:cs="Sylfaen"/>
          <w:sz w:val="20"/>
        </w:rPr>
        <w:t>տաս</w:t>
      </w:r>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009A796C" w:rsidRPr="00F566BF">
        <w:rPr>
          <w:rFonts w:ascii="GHEA Grapalat" w:hAnsi="GHEA Grapalat" w:cs="Sylfaen"/>
          <w:sz w:val="20"/>
          <w:lang w:val="af-ZA"/>
        </w:rPr>
        <w:t xml:space="preserve"> </w:t>
      </w:r>
      <w:r w:rsidRPr="00F566BF">
        <w:rPr>
          <w:rFonts w:ascii="GHEA Grapalat" w:hAnsi="GHEA Grapalat" w:cs="Sylfaen"/>
          <w:sz w:val="20"/>
          <w:lang w:val="af-ZA"/>
        </w:rPr>
        <w:t xml:space="preserve">տասնհինգ </w:t>
      </w:r>
      <w:r w:rsidR="009A796C" w:rsidRPr="00F566BF">
        <w:rPr>
          <w:rFonts w:ascii="GHEA Grapalat" w:hAnsi="GHEA Grapalat" w:cs="Sylfaen"/>
          <w:sz w:val="20"/>
        </w:rPr>
        <w:t>աշխատանքային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ընթացքում</w:t>
      </w:r>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rsidR="00ED6836" w:rsidRPr="00F566BF" w:rsidRDefault="00745561" w:rsidP="00EF3662">
      <w:pPr>
        <w:ind w:firstLine="567"/>
        <w:jc w:val="both"/>
        <w:rPr>
          <w:rFonts w:ascii="GHEA Grapalat" w:hAnsi="GHEA Grapalat" w:cs="Sylfaen"/>
          <w:sz w:val="20"/>
          <w:lang w:val="af-ZA"/>
        </w:rPr>
      </w:pPr>
      <w:r w:rsidRPr="00F566BF">
        <w:rPr>
          <w:rFonts w:ascii="GHEA Grapalat" w:hAnsi="GHEA Grapalat" w:cs="Sylfaen"/>
          <w:sz w:val="20"/>
        </w:rPr>
        <w:t>Բավարար</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նախատեսված</w:t>
      </w:r>
      <w:r w:rsidRPr="00F566BF">
        <w:rPr>
          <w:rFonts w:ascii="GHEA Grapalat" w:hAnsi="GHEA Grapalat" w:cs="Sylfaen"/>
          <w:sz w:val="20"/>
          <w:lang w:val="af-ZA"/>
        </w:rPr>
        <w:t xml:space="preserve"> </w:t>
      </w:r>
      <w:r w:rsidRPr="00F566BF">
        <w:rPr>
          <w:rFonts w:ascii="GHEA Grapalat" w:hAnsi="GHEA Grapalat" w:cs="Sylfaen"/>
          <w:sz w:val="20"/>
        </w:rPr>
        <w:t>պայմաններին</w:t>
      </w:r>
      <w:r w:rsidRPr="00F566BF">
        <w:rPr>
          <w:rFonts w:ascii="GHEA Grapalat" w:hAnsi="GHEA Grapalat" w:cs="Sylfaen"/>
          <w:sz w:val="20"/>
          <w:lang w:val="af-ZA"/>
        </w:rPr>
        <w:t xml:space="preserve"> </w:t>
      </w:r>
      <w:r w:rsidRPr="00F566BF">
        <w:rPr>
          <w:rFonts w:ascii="GHEA Grapalat" w:hAnsi="GHEA Grapalat" w:cs="Sylfaen"/>
          <w:sz w:val="20"/>
        </w:rPr>
        <w:t>համապատասխանող</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հակառակ</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անբավարար</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մերժվում</w:t>
      </w:r>
      <w:r w:rsidRPr="00F566BF">
        <w:rPr>
          <w:rFonts w:ascii="GHEA Grapalat" w:hAnsi="GHEA Grapalat" w:cs="Sylfaen"/>
          <w:sz w:val="20"/>
          <w:lang w:val="af-ZA"/>
        </w:rPr>
        <w:t xml:space="preserve"> </w:t>
      </w:r>
      <w:r w:rsidRPr="00F566BF">
        <w:rPr>
          <w:rFonts w:ascii="GHEA Grapalat" w:hAnsi="GHEA Grapalat" w:cs="Sylfaen"/>
          <w:sz w:val="20"/>
        </w:rPr>
        <w:t>են</w:t>
      </w:r>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r w:rsidR="00B46279" w:rsidRPr="00F566BF">
        <w:rPr>
          <w:rFonts w:ascii="GHEA Grapalat" w:hAnsi="GHEA Grapalat" w:cs="Sylfaen"/>
          <w:sz w:val="20"/>
        </w:rPr>
        <w:t>Ընդ</w:t>
      </w:r>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r w:rsidR="00B46279" w:rsidRPr="00F566BF">
        <w:rPr>
          <w:rFonts w:ascii="GHEA Grapalat" w:hAnsi="GHEA Grapalat" w:cs="Sylfaen"/>
          <w:sz w:val="20"/>
        </w:rPr>
        <w:t>որոնցում</w:t>
      </w:r>
      <w:r w:rsidR="00B46279" w:rsidRPr="00F566BF">
        <w:rPr>
          <w:rFonts w:ascii="GHEA Grapalat" w:hAnsi="GHEA Grapalat" w:cs="Sylfaen"/>
          <w:sz w:val="20"/>
          <w:lang w:val="af-ZA"/>
        </w:rPr>
        <w:t xml:space="preserve"> </w:t>
      </w:r>
      <w:r w:rsidR="00ED6836" w:rsidRPr="00F566BF">
        <w:rPr>
          <w:rFonts w:ascii="GHEA Grapalat" w:hAnsi="GHEA Grapalat" w:cs="Sylfaen"/>
          <w:sz w:val="20"/>
        </w:rPr>
        <w:t>բացակայում</w:t>
      </w:r>
      <w:r w:rsidR="00ED6836" w:rsidRPr="00F566BF">
        <w:rPr>
          <w:rFonts w:ascii="GHEA Grapalat" w:hAnsi="GHEA Grapalat" w:cs="Sylfaen"/>
          <w:sz w:val="20"/>
          <w:lang w:val="af-ZA"/>
        </w:rPr>
        <w:t xml:space="preserve"> </w:t>
      </w:r>
      <w:r w:rsidR="00763EF7" w:rsidRPr="00F566BF">
        <w:rPr>
          <w:rFonts w:ascii="GHEA Grapalat" w:hAnsi="GHEA Grapalat" w:cs="Sylfaen"/>
          <w:sz w:val="20"/>
          <w:lang w:val="hy-AM"/>
        </w:rPr>
        <w:t>է</w:t>
      </w:r>
      <w:r w:rsidR="00763EF7" w:rsidRPr="00F566BF">
        <w:rPr>
          <w:rFonts w:ascii="GHEA Grapalat" w:hAnsi="GHEA Grapalat" w:cs="Sylfaen"/>
          <w:sz w:val="20"/>
          <w:lang w:val="af-ZA"/>
        </w:rPr>
        <w:t xml:space="preserve"> </w:t>
      </w:r>
      <w:r w:rsidR="00ED6836" w:rsidRPr="00F566BF">
        <w:rPr>
          <w:rFonts w:ascii="GHEA Grapalat" w:hAnsi="GHEA Grapalat" w:cs="Sylfaen"/>
          <w:sz w:val="20"/>
        </w:rPr>
        <w:t>գնային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lastRenderedPageBreak/>
        <w:t>առաջարկ</w:t>
      </w:r>
      <w:r w:rsidR="00771A92" w:rsidRPr="00F566BF">
        <w:rPr>
          <w:rFonts w:ascii="GHEA Grapalat" w:hAnsi="GHEA Grapalat" w:cs="Sylfaen"/>
          <w:sz w:val="20"/>
        </w:rPr>
        <w:t>ներ</w:t>
      </w:r>
      <w:r w:rsidR="00ED6836" w:rsidRPr="00F566BF">
        <w:rPr>
          <w:rFonts w:ascii="GHEA Grapalat" w:hAnsi="GHEA Grapalat" w:cs="Sylfaen"/>
          <w:sz w:val="20"/>
        </w:rPr>
        <w:t>ը</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կամ</w:t>
      </w:r>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r w:rsidR="00ED6836" w:rsidRPr="00F566BF">
        <w:rPr>
          <w:rFonts w:ascii="GHEA Grapalat" w:hAnsi="GHEA Grapalat" w:cs="Sylfaen"/>
          <w:sz w:val="20"/>
        </w:rPr>
        <w:t>ներկայացված</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են</w:t>
      </w:r>
      <w:r w:rsidR="00B1695D" w:rsidRPr="00F566BF">
        <w:rPr>
          <w:rFonts w:ascii="GHEA Grapalat" w:hAnsi="GHEA Grapalat" w:cs="Sylfaen"/>
          <w:sz w:val="20"/>
          <w:lang w:val="af-ZA"/>
        </w:rPr>
        <w:t xml:space="preserve"> </w:t>
      </w:r>
      <w:r w:rsidR="00ED6836" w:rsidRPr="00F566BF">
        <w:rPr>
          <w:rFonts w:ascii="GHEA Grapalat" w:hAnsi="GHEA Grapalat" w:cs="Sylfaen"/>
          <w:sz w:val="20"/>
        </w:rPr>
        <w:t>հրավերի</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պահանջներին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անհամապատասխան</w:t>
      </w:r>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հաջորդաբար</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տեղեր</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զբաղեցրած</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մասնակիցների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որոշման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նպատակով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նախագահն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ավտոմատ</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եղանակով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ստեղծում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հայտերի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գնահատման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մասին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արձանագրություն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որը</w:t>
      </w:r>
      <w:r w:rsidR="003755FD" w:rsidRPr="00F566BF">
        <w:rPr>
          <w:rFonts w:ascii="GHEA Grapalat" w:hAnsi="GHEA Grapalat" w:cs="Sylfaen"/>
          <w:sz w:val="20"/>
          <w:szCs w:val="24"/>
          <w:lang w:val="af-ZA" w:eastAsia="en-US"/>
        </w:rPr>
        <w:t xml:space="preserve"> </w:t>
      </w:r>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հաստատվում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անդամների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կողմից</w:t>
      </w:r>
      <w:r w:rsidR="003755FD" w:rsidRPr="00F566BF">
        <w:rPr>
          <w:rFonts w:ascii="GHEA Grapalat" w:hAnsi="GHEA Grapalat" w:cs="Sylfaen"/>
          <w:sz w:val="20"/>
          <w:szCs w:val="24"/>
          <w:lang w:val="af-ZA" w:eastAsia="en-US"/>
        </w:rPr>
        <w:t xml:space="preserve">` </w:t>
      </w:r>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նշում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կատարելու</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միջոցով</w:t>
      </w:r>
      <w:r w:rsidR="003755FD" w:rsidRPr="00F566BF">
        <w:rPr>
          <w:rFonts w:ascii="GHEA Grapalat" w:hAnsi="GHEA Grapalat" w:cs="Sylfaen"/>
          <w:sz w:val="20"/>
          <w:szCs w:val="24"/>
          <w:lang w:val="af-ZA" w:eastAsia="en-US"/>
        </w:rPr>
        <w:t>:</w:t>
      </w:r>
    </w:p>
    <w:p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B514E8" w:rsidRPr="00F566BF">
        <w:rPr>
          <w:rFonts w:ascii="GHEA Grapalat" w:hAnsi="GHEA Grapalat" w:cs="Sylfaen"/>
          <w:szCs w:val="24"/>
          <w:lang w:val="en-US"/>
        </w:rPr>
        <w:t>հաջորդաբար</w:t>
      </w:r>
      <w:r w:rsidR="00B514E8" w:rsidRPr="00F566BF">
        <w:rPr>
          <w:rFonts w:ascii="GHEA Grapalat" w:hAnsi="GHEA Grapalat" w:cs="Sylfaen"/>
          <w:szCs w:val="24"/>
        </w:rPr>
        <w:t xml:space="preserve"> </w:t>
      </w:r>
      <w:r w:rsidR="00B514E8" w:rsidRPr="00F566BF">
        <w:rPr>
          <w:rFonts w:ascii="GHEA Grapalat" w:hAnsi="GHEA Grapalat" w:cs="Sylfaen"/>
          <w:szCs w:val="24"/>
          <w:lang w:val="en-US"/>
        </w:rPr>
        <w:t>տեղեր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զբաղեցրած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r w:rsidR="00F61898" w:rsidRPr="00F566BF">
        <w:rPr>
          <w:rFonts w:ascii="GHEA Grapalat" w:hAnsi="GHEA Grapalat" w:cs="Sylfaen"/>
          <w:lang w:val="en-US"/>
        </w:rPr>
        <w:t>հիմք</w:t>
      </w:r>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r w:rsidR="00F61898" w:rsidRPr="00F566BF">
        <w:rPr>
          <w:rFonts w:ascii="GHEA Grapalat" w:hAnsi="GHEA Grapalat" w:cs="Sylfaen"/>
          <w:lang w:val="en-US"/>
        </w:rPr>
        <w:t>ընդունում</w:t>
      </w:r>
      <w:r w:rsidR="00F61898" w:rsidRPr="00F566BF">
        <w:rPr>
          <w:rFonts w:ascii="GHEA Grapalat" w:hAnsi="GHEA Grapalat" w:cs="Sylfaen"/>
        </w:rPr>
        <w:t xml:space="preserve"> </w:t>
      </w:r>
      <w:r w:rsidR="00153C87" w:rsidRPr="00F566BF">
        <w:rPr>
          <w:rFonts w:ascii="GHEA Grapalat" w:hAnsi="GHEA Grapalat" w:cs="Sylfaen"/>
        </w:rPr>
        <w:t>հ</w:t>
      </w:r>
      <w:r w:rsidR="00153C87" w:rsidRPr="00F566BF">
        <w:rPr>
          <w:rFonts w:ascii="GHEA Grapalat" w:hAnsi="GHEA Grapalat" w:cs="Sylfaen"/>
          <w:lang w:val="en-US"/>
        </w:rPr>
        <w:t>ամակարգում</w:t>
      </w:r>
      <w:r w:rsidR="00153C87" w:rsidRPr="00F566BF">
        <w:rPr>
          <w:rFonts w:ascii="GHEA Grapalat" w:hAnsi="GHEA Grapalat" w:cs="Sylfaen"/>
        </w:rPr>
        <w:t xml:space="preserve"> </w:t>
      </w:r>
      <w:r w:rsidR="00F61898" w:rsidRPr="00F566BF">
        <w:rPr>
          <w:rFonts w:ascii="GHEA Grapalat" w:hAnsi="GHEA Grapalat" w:cs="Sylfaen"/>
          <w:lang w:val="en-US"/>
        </w:rPr>
        <w:t>կցված</w:t>
      </w:r>
      <w:r w:rsidR="00F61898" w:rsidRPr="00F566BF">
        <w:rPr>
          <w:rFonts w:ascii="GHEA Grapalat" w:hAnsi="GHEA Grapalat" w:cs="Sylfaen"/>
        </w:rPr>
        <w:t xml:space="preserve">` </w:t>
      </w:r>
      <w:r w:rsidR="00AE4008" w:rsidRPr="00F566BF">
        <w:rPr>
          <w:rFonts w:ascii="GHEA Grapalat" w:hAnsi="GHEA Grapalat" w:cs="Sylfaen"/>
          <w:lang w:val="en-US"/>
        </w:rPr>
        <w:t>մ</w:t>
      </w:r>
      <w:r w:rsidR="00F61898" w:rsidRPr="00F566BF">
        <w:rPr>
          <w:rFonts w:ascii="GHEA Grapalat" w:hAnsi="GHEA Grapalat" w:cs="Sylfaen"/>
          <w:lang w:val="en-US"/>
        </w:rPr>
        <w:t>ասնակցի</w:t>
      </w:r>
      <w:r w:rsidR="00F61898" w:rsidRPr="00F566BF">
        <w:rPr>
          <w:rFonts w:ascii="GHEA Grapalat" w:hAnsi="GHEA Grapalat" w:cs="Sylfaen"/>
        </w:rPr>
        <w:t xml:space="preserve"> </w:t>
      </w:r>
      <w:r w:rsidR="00F61898" w:rsidRPr="00F566BF">
        <w:rPr>
          <w:rFonts w:ascii="GHEA Grapalat" w:hAnsi="GHEA Grapalat" w:cs="Sylfaen"/>
          <w:lang w:val="en-US"/>
        </w:rPr>
        <w:t>կողմից</w:t>
      </w:r>
      <w:r w:rsidR="00F61898" w:rsidRPr="00F566BF">
        <w:rPr>
          <w:rFonts w:ascii="GHEA Grapalat" w:hAnsi="GHEA Grapalat" w:cs="Sylfaen"/>
        </w:rPr>
        <w:t xml:space="preserve"> </w:t>
      </w:r>
      <w:r w:rsidR="00F61898" w:rsidRPr="00F566BF">
        <w:rPr>
          <w:rFonts w:ascii="GHEA Grapalat" w:hAnsi="GHEA Grapalat" w:cs="Sylfaen"/>
          <w:lang w:val="en-US"/>
        </w:rPr>
        <w:t>հաստատված</w:t>
      </w:r>
      <w:r w:rsidR="00F61898" w:rsidRPr="00F566BF">
        <w:rPr>
          <w:rFonts w:ascii="GHEA Grapalat" w:hAnsi="GHEA Grapalat" w:cs="Sylfaen"/>
        </w:rPr>
        <w:t xml:space="preserve"> </w:t>
      </w:r>
      <w:r w:rsidR="00F61898" w:rsidRPr="00F566BF">
        <w:rPr>
          <w:rFonts w:ascii="GHEA Grapalat" w:hAnsi="GHEA Grapalat" w:cs="Sylfaen"/>
          <w:lang w:val="en-US"/>
        </w:rPr>
        <w:t>գնային</w:t>
      </w:r>
      <w:r w:rsidR="00F61898" w:rsidRPr="00F566BF">
        <w:rPr>
          <w:rFonts w:ascii="GHEA Grapalat" w:hAnsi="GHEA Grapalat" w:cs="Sylfaen"/>
        </w:rPr>
        <w:t xml:space="preserve"> </w:t>
      </w:r>
      <w:r w:rsidR="00F61898" w:rsidRPr="00F566BF">
        <w:rPr>
          <w:rFonts w:ascii="GHEA Grapalat" w:hAnsi="GHEA Grapalat" w:cs="Sylfaen"/>
          <w:lang w:val="en-US"/>
        </w:rPr>
        <w:t>առաջարկը</w:t>
      </w:r>
      <w:r w:rsidR="00F61898" w:rsidRPr="00F566BF">
        <w:rPr>
          <w:rFonts w:ascii="GHEA Grapalat" w:hAnsi="GHEA Grapalat" w:cs="Sylfaen"/>
          <w:lang w:val="hy-AM"/>
        </w:rPr>
        <w:t>:</w:t>
      </w:r>
    </w:p>
    <w:p w:rsidR="00096865" w:rsidRPr="00F566BF" w:rsidRDefault="00FD274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առաջարկվող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գները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երկու</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արժույթներով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համեմատվում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Հայաստանի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Հանրապետության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դրամով</w:t>
      </w:r>
      <w:r w:rsidR="00096865" w:rsidRPr="00F566BF">
        <w:rPr>
          <w:rFonts w:ascii="GHEA Grapalat" w:hAnsi="GHEA Grapalat" w:cs="Sylfaen"/>
          <w:i w:val="0"/>
          <w:szCs w:val="24"/>
          <w:lang w:val="af-ZA"/>
        </w:rPr>
        <w:t xml:space="preserve">` </w:t>
      </w:r>
      <w:r w:rsidR="00314050" w:rsidRPr="00314050">
        <w:rPr>
          <w:rFonts w:ascii="GHEA Grapalat" w:hAnsi="GHEA Grapalat" w:cs="Sylfaen"/>
          <w:i w:val="0"/>
          <w:szCs w:val="24"/>
          <w:lang w:val="af-ZA"/>
        </w:rPr>
        <w:t xml:space="preserve">Հայաստանի Հանրապետության դրամով` տվյալ օրվա  փոխարժեքով։ </w:t>
      </w:r>
      <w:r w:rsidR="009D5B47">
        <w:rPr>
          <w:rFonts w:ascii="GHEA Grapalat" w:hAnsi="GHEA Grapalat" w:cs="Sylfaen"/>
          <w:i w:val="0"/>
          <w:szCs w:val="24"/>
          <w:vertAlign w:val="superscript"/>
          <w:lang w:val="af-ZA"/>
        </w:rPr>
        <w:t>10</w:t>
      </w:r>
      <w:r w:rsidR="00F11794" w:rsidRPr="00F566BF">
        <w:rPr>
          <w:rStyle w:val="FootnoteReference"/>
          <w:rFonts w:ascii="GHEA Grapalat" w:hAnsi="GHEA Grapalat" w:cs="Sylfaen"/>
          <w:i w:val="0"/>
          <w:color w:val="FFFFFF"/>
          <w:szCs w:val="24"/>
          <w:lang w:val="af-ZA"/>
        </w:rPr>
        <w:footnoteReference w:id="6"/>
      </w:r>
      <w:r w:rsidR="00F11794" w:rsidRPr="00F566BF">
        <w:rPr>
          <w:rFonts w:ascii="GHEA Grapalat" w:hAnsi="GHEA Grapalat" w:cs="Sylfaen"/>
          <w:i w:val="0"/>
          <w:szCs w:val="24"/>
          <w:lang w:val="af-ZA"/>
        </w:rPr>
        <w:t xml:space="preserve"> </w:t>
      </w:r>
    </w:p>
    <w:p w:rsidR="00096865" w:rsidRPr="00F566BF" w:rsidRDefault="00FD274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6</w:t>
      </w:r>
      <w:r w:rsidR="00D7435F" w:rsidRPr="00F566BF">
        <w:rPr>
          <w:rFonts w:ascii="GHEA Grapalat" w:hAnsi="GHEA Grapalat" w:cs="Sylfaen"/>
          <w:i w:val="0"/>
          <w:szCs w:val="24"/>
          <w:lang w:val="af-ZA"/>
        </w:rPr>
        <w:t xml:space="preserve"> </w:t>
      </w:r>
      <w:r w:rsidR="00153C87" w:rsidRPr="00F566BF">
        <w:rPr>
          <w:rFonts w:ascii="GHEA Grapalat" w:hAnsi="GHEA Grapalat" w:cs="Sylfaen"/>
          <w:i w:val="0"/>
          <w:szCs w:val="24"/>
          <w:lang w:val="af-ZA"/>
        </w:rPr>
        <w:t>Հ</w:t>
      </w:r>
      <w:r w:rsidR="00096865" w:rsidRPr="00F566BF">
        <w:rPr>
          <w:rFonts w:ascii="GHEA Grapalat" w:hAnsi="GHEA Grapalat" w:cs="Sylfaen"/>
          <w:i w:val="0"/>
          <w:szCs w:val="24"/>
          <w:lang w:val="ru-RU"/>
        </w:rPr>
        <w:t>անձնաժողովի</w:t>
      </w:r>
      <w:r w:rsidR="00096865" w:rsidRPr="00F566BF">
        <w:rPr>
          <w:rFonts w:ascii="GHEA Grapalat" w:hAnsi="GHEA Grapalat" w:cs="Sylfaen"/>
          <w:i w:val="0"/>
          <w:szCs w:val="24"/>
          <w:lang w:val="af-ZA"/>
        </w:rPr>
        <w:t xml:space="preserve">, </w:t>
      </w:r>
      <w:r w:rsidR="00153C87" w:rsidRPr="00F566BF">
        <w:rPr>
          <w:rFonts w:ascii="GHEA Grapalat" w:hAnsi="GHEA Grapalat" w:cs="Sylfaen"/>
          <w:i w:val="0"/>
          <w:szCs w:val="24"/>
          <w:lang w:val="en-US"/>
        </w:rPr>
        <w:t>պ</w:t>
      </w:r>
      <w:r w:rsidR="00153C87" w:rsidRPr="00F566BF">
        <w:rPr>
          <w:rFonts w:ascii="GHEA Grapalat" w:hAnsi="GHEA Grapalat" w:cs="Sylfaen"/>
          <w:i w:val="0"/>
          <w:szCs w:val="24"/>
          <w:lang w:val="ru-RU"/>
        </w:rPr>
        <w:t>ատվիրատուի</w:t>
      </w:r>
      <w:r w:rsidR="00153C87"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և</w:t>
      </w:r>
      <w:r w:rsidR="00096865" w:rsidRPr="00F566BF">
        <w:rPr>
          <w:rFonts w:ascii="GHEA Grapalat" w:hAnsi="GHEA Grapalat" w:cs="Sylfaen"/>
          <w:i w:val="0"/>
          <w:szCs w:val="24"/>
          <w:lang w:val="af-ZA"/>
        </w:rPr>
        <w:t xml:space="preserve"> </w:t>
      </w:r>
      <w:r w:rsidR="00153C87" w:rsidRPr="00F566BF">
        <w:rPr>
          <w:rFonts w:ascii="GHEA Grapalat" w:hAnsi="GHEA Grapalat" w:cs="Sylfaen"/>
          <w:i w:val="0"/>
          <w:szCs w:val="24"/>
          <w:lang w:val="en-US"/>
        </w:rPr>
        <w:t>մ</w:t>
      </w:r>
      <w:r w:rsidR="00153C87" w:rsidRPr="00F566BF">
        <w:rPr>
          <w:rFonts w:ascii="GHEA Grapalat" w:hAnsi="GHEA Grapalat" w:cs="Sylfaen"/>
          <w:i w:val="0"/>
          <w:szCs w:val="24"/>
          <w:lang w:val="ru-RU"/>
        </w:rPr>
        <w:t>ասնակիցների</w:t>
      </w:r>
      <w:r w:rsidR="00153C87"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բանակցություններն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արգելվում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բացառությամբ</w:t>
      </w:r>
      <w:r w:rsidR="00096865" w:rsidRPr="00F566BF">
        <w:rPr>
          <w:rFonts w:ascii="GHEA Grapalat" w:hAnsi="GHEA Grapalat" w:cs="Sylfaen"/>
          <w:i w:val="0"/>
          <w:szCs w:val="24"/>
          <w:lang w:val="af-ZA"/>
        </w:rPr>
        <w:t>`</w:t>
      </w:r>
    </w:p>
    <w:p w:rsidR="00096865" w:rsidRPr="00F566BF" w:rsidRDefault="00096865" w:rsidP="00EF3662">
      <w:pPr>
        <w:pStyle w:val="BodyTextIndent"/>
        <w:spacing w:line="240" w:lineRule="auto"/>
        <w:rPr>
          <w:rFonts w:ascii="GHEA Grapalat" w:hAnsi="GHEA Grapalat" w:cs="Sylfaen"/>
          <w:i w:val="0"/>
          <w:szCs w:val="24"/>
          <w:lang w:val="af-ZA"/>
        </w:rPr>
      </w:pPr>
      <w:r w:rsidRPr="00F566BF">
        <w:rPr>
          <w:rFonts w:ascii="GHEA Grapalat" w:hAnsi="GHEA Grapalat" w:cs="Sylfaen"/>
          <w:i w:val="0"/>
          <w:szCs w:val="24"/>
          <w:lang w:val="af-ZA"/>
        </w:rPr>
        <w:t xml:space="preserve">1) </w:t>
      </w:r>
      <w:r w:rsidRPr="00F566BF">
        <w:rPr>
          <w:rFonts w:ascii="GHEA Grapalat" w:hAnsi="GHEA Grapalat" w:cs="Sylfaen"/>
          <w:i w:val="0"/>
          <w:szCs w:val="24"/>
          <w:lang w:val="ru-RU"/>
        </w:rPr>
        <w:t>երբ</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ընթացակարգին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մասնակցել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մեկ</w:t>
      </w:r>
      <w:r w:rsidRPr="00F566BF">
        <w:rPr>
          <w:rFonts w:ascii="GHEA Grapalat" w:hAnsi="GHEA Grapalat" w:cs="Sylfaen"/>
          <w:i w:val="0"/>
          <w:szCs w:val="24"/>
          <w:lang w:val="af-ZA"/>
        </w:rPr>
        <w:t xml:space="preserve"> </w:t>
      </w:r>
      <w:r w:rsidR="00153C87" w:rsidRPr="00F566BF">
        <w:rPr>
          <w:rFonts w:ascii="GHEA Grapalat" w:hAnsi="GHEA Grapalat" w:cs="Sylfaen"/>
          <w:i w:val="0"/>
          <w:szCs w:val="24"/>
          <w:lang w:val="af-ZA"/>
        </w:rPr>
        <w:t>մ</w:t>
      </w:r>
      <w:r w:rsidR="00153C87" w:rsidRPr="00F566BF">
        <w:rPr>
          <w:rFonts w:ascii="GHEA Grapalat" w:hAnsi="GHEA Grapalat" w:cs="Sylfaen"/>
          <w:i w:val="0"/>
          <w:szCs w:val="24"/>
          <w:lang w:val="ru-RU"/>
        </w:rPr>
        <w:t>ասնակից</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որի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ներկայացրած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համապատասխանում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պահանջներին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գնահատման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արդյունքում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պահանջներին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համապատասխան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գնահատվել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մեկ</w:t>
      </w:r>
      <w:r w:rsidRPr="00F566BF">
        <w:rPr>
          <w:rFonts w:ascii="GHEA Grapalat" w:hAnsi="GHEA Grapalat" w:cs="Sylfaen"/>
          <w:i w:val="0"/>
          <w:szCs w:val="24"/>
          <w:lang w:val="af-ZA"/>
        </w:rPr>
        <w:t xml:space="preserve"> </w:t>
      </w:r>
      <w:r w:rsidR="00153C87" w:rsidRPr="00F566BF">
        <w:rPr>
          <w:rFonts w:ascii="GHEA Grapalat" w:hAnsi="GHEA Grapalat" w:cs="Sylfaen"/>
          <w:i w:val="0"/>
          <w:szCs w:val="24"/>
          <w:lang w:val="af-ZA"/>
        </w:rPr>
        <w:t>մ</w:t>
      </w:r>
      <w:r w:rsidR="00153C87" w:rsidRPr="00F566BF">
        <w:rPr>
          <w:rFonts w:ascii="GHEA Grapalat" w:hAnsi="GHEA Grapalat" w:cs="Sylfaen"/>
          <w:i w:val="0"/>
          <w:szCs w:val="24"/>
          <w:lang w:val="ru-RU"/>
        </w:rPr>
        <w:t>ասնակցի</w:t>
      </w:r>
      <w:r w:rsidR="00153C87"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կամ</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առաջարկված</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նվազագույն</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գների</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հավասարության</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դեպքում</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կամ</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եթե</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ոչ</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գնային</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պայմանները</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բավարարող</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գնահատված</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հայտեր</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ներկայացրած</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բոլոր</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մասնակիցների</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ներկայացրած</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գնային</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առաջարկները</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գերազանցում</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են</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այդ</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գնումը</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կատարելու</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համար</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նախատեսված</w:t>
      </w:r>
      <w:r w:rsidR="00153C87" w:rsidRPr="00F566BF">
        <w:rPr>
          <w:rFonts w:ascii="GHEA Grapalat" w:hAnsi="GHEA Grapalat" w:cs="Sylfaen"/>
          <w:i w:val="0"/>
          <w:szCs w:val="24"/>
          <w:lang w:val="af-ZA"/>
        </w:rPr>
        <w:t xml:space="preserve">` </w:t>
      </w:r>
      <w:r w:rsidR="00153C87" w:rsidRPr="00F566BF">
        <w:rPr>
          <w:rFonts w:ascii="GHEA Grapalat" w:hAnsi="GHEA Grapalat" w:cs="Sylfaen"/>
          <w:i w:val="0"/>
          <w:szCs w:val="24"/>
          <w:lang w:val="en-US"/>
        </w:rPr>
        <w:t>սույն</w:t>
      </w:r>
      <w:r w:rsidR="00153C87" w:rsidRPr="00F566BF">
        <w:rPr>
          <w:rFonts w:ascii="GHEA Grapalat" w:hAnsi="GHEA Grapalat" w:cs="Sylfaen"/>
          <w:i w:val="0"/>
          <w:szCs w:val="24"/>
          <w:lang w:val="af-ZA"/>
        </w:rPr>
        <w:t xml:space="preserve"> </w:t>
      </w:r>
      <w:r w:rsidR="00153C87" w:rsidRPr="00F566BF">
        <w:rPr>
          <w:rFonts w:ascii="GHEA Grapalat" w:hAnsi="GHEA Grapalat" w:cs="Sylfaen"/>
          <w:i w:val="0"/>
          <w:szCs w:val="24"/>
          <w:lang w:val="en-US"/>
        </w:rPr>
        <w:t>հրավերի</w:t>
      </w:r>
      <w:r w:rsidR="00153C87" w:rsidRPr="00F566BF">
        <w:rPr>
          <w:rFonts w:ascii="GHEA Grapalat" w:hAnsi="GHEA Grapalat" w:cs="Sylfaen"/>
          <w:i w:val="0"/>
          <w:szCs w:val="24"/>
          <w:lang w:val="af-ZA"/>
        </w:rPr>
        <w:t xml:space="preserve"> 1-</w:t>
      </w:r>
      <w:r w:rsidR="00153C87" w:rsidRPr="00F566BF">
        <w:rPr>
          <w:rFonts w:ascii="GHEA Grapalat" w:hAnsi="GHEA Grapalat" w:cs="Sylfaen"/>
          <w:i w:val="0"/>
          <w:szCs w:val="24"/>
          <w:lang w:val="en-US"/>
        </w:rPr>
        <w:t>ին</w:t>
      </w:r>
      <w:r w:rsidR="00153C87" w:rsidRPr="00F566BF">
        <w:rPr>
          <w:rFonts w:ascii="GHEA Grapalat" w:hAnsi="GHEA Grapalat" w:cs="Sylfaen"/>
          <w:i w:val="0"/>
          <w:szCs w:val="24"/>
          <w:lang w:val="af-ZA"/>
        </w:rPr>
        <w:t xml:space="preserve"> </w:t>
      </w:r>
      <w:r w:rsidR="00153C87" w:rsidRPr="00F566BF">
        <w:rPr>
          <w:rFonts w:ascii="GHEA Grapalat" w:hAnsi="GHEA Grapalat" w:cs="Sylfaen"/>
          <w:i w:val="0"/>
          <w:szCs w:val="24"/>
          <w:lang w:val="en-US"/>
        </w:rPr>
        <w:t>մասի</w:t>
      </w:r>
      <w:r w:rsidR="00153C87" w:rsidRPr="00F566BF">
        <w:rPr>
          <w:rFonts w:ascii="GHEA Grapalat" w:hAnsi="GHEA Grapalat" w:cs="Sylfaen"/>
          <w:i w:val="0"/>
          <w:szCs w:val="24"/>
          <w:lang w:val="af-ZA"/>
        </w:rPr>
        <w:t xml:space="preserve"> </w:t>
      </w:r>
      <w:r w:rsidR="00A150A9" w:rsidRPr="00F566BF">
        <w:rPr>
          <w:rFonts w:ascii="GHEA Grapalat" w:hAnsi="GHEA Grapalat" w:cs="Sylfaen"/>
          <w:i w:val="0"/>
          <w:szCs w:val="24"/>
          <w:lang w:val="af-ZA"/>
        </w:rPr>
        <w:t>8</w:t>
      </w:r>
      <w:r w:rsidR="00153C87" w:rsidRPr="00F566BF">
        <w:rPr>
          <w:rFonts w:ascii="GHEA Grapalat" w:hAnsi="GHEA Grapalat" w:cs="Sylfaen"/>
          <w:i w:val="0"/>
          <w:szCs w:val="24"/>
          <w:lang w:val="af-ZA"/>
        </w:rPr>
        <w:t xml:space="preserve">.1 </w:t>
      </w:r>
      <w:r w:rsidR="00153C87" w:rsidRPr="00F566BF">
        <w:rPr>
          <w:rFonts w:ascii="GHEA Grapalat" w:hAnsi="GHEA Grapalat" w:cs="Sylfaen"/>
          <w:i w:val="0"/>
          <w:szCs w:val="24"/>
          <w:lang w:val="en-US"/>
        </w:rPr>
        <w:t>կետի</w:t>
      </w:r>
      <w:r w:rsidR="00153C87" w:rsidRPr="00F566BF">
        <w:rPr>
          <w:rFonts w:ascii="GHEA Grapalat" w:hAnsi="GHEA Grapalat" w:cs="Sylfaen"/>
          <w:i w:val="0"/>
          <w:szCs w:val="24"/>
          <w:lang w:val="af-ZA"/>
        </w:rPr>
        <w:t xml:space="preserve"> 2-</w:t>
      </w:r>
      <w:r w:rsidR="00153C87" w:rsidRPr="00F566BF">
        <w:rPr>
          <w:rFonts w:ascii="GHEA Grapalat" w:hAnsi="GHEA Grapalat" w:cs="Sylfaen"/>
          <w:i w:val="0"/>
          <w:szCs w:val="24"/>
          <w:lang w:val="en-US"/>
        </w:rPr>
        <w:t>րդ</w:t>
      </w:r>
      <w:r w:rsidR="00153C87" w:rsidRPr="00F566BF">
        <w:rPr>
          <w:rFonts w:ascii="GHEA Grapalat" w:hAnsi="GHEA Grapalat" w:cs="Sylfaen"/>
          <w:i w:val="0"/>
          <w:szCs w:val="24"/>
          <w:lang w:val="af-ZA"/>
        </w:rPr>
        <w:t xml:space="preserve"> </w:t>
      </w:r>
      <w:r w:rsidR="00153C87" w:rsidRPr="00F566BF">
        <w:rPr>
          <w:rFonts w:ascii="GHEA Grapalat" w:hAnsi="GHEA Grapalat" w:cs="Sylfaen"/>
          <w:i w:val="0"/>
          <w:szCs w:val="24"/>
          <w:lang w:val="en-US"/>
        </w:rPr>
        <w:t>պարբերությամբ</w:t>
      </w:r>
      <w:r w:rsidR="00153C87" w:rsidRPr="00F566BF">
        <w:rPr>
          <w:rFonts w:ascii="GHEA Grapalat" w:hAnsi="GHEA Grapalat" w:cs="Sylfaen"/>
          <w:i w:val="0"/>
          <w:szCs w:val="24"/>
          <w:lang w:val="af-ZA"/>
        </w:rPr>
        <w:t xml:space="preserve"> </w:t>
      </w:r>
      <w:r w:rsidR="00153C87" w:rsidRPr="00F566BF">
        <w:rPr>
          <w:rFonts w:ascii="GHEA Grapalat" w:hAnsi="GHEA Grapalat" w:cs="Sylfaen"/>
          <w:i w:val="0"/>
          <w:szCs w:val="24"/>
          <w:lang w:val="en-US"/>
        </w:rPr>
        <w:t>նախատեսված</w:t>
      </w:r>
      <w:r w:rsidR="00153C87"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ֆինանսական</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միջոցները</w:t>
      </w:r>
      <w:r w:rsidR="002D601F" w:rsidRPr="00F566BF">
        <w:rPr>
          <w:rFonts w:ascii="GHEA Grapalat" w:hAnsi="GHEA Grapalat" w:cs="Sylfaen"/>
          <w:i w:val="0"/>
          <w:szCs w:val="24"/>
          <w:lang w:val="af-ZA"/>
        </w:rPr>
        <w:t xml:space="preserve"> </w:t>
      </w:r>
      <w:r w:rsidR="002D601F" w:rsidRPr="00F566BF">
        <w:rPr>
          <w:rFonts w:ascii="GHEA Grapalat" w:hAnsi="GHEA Grapalat" w:cs="Sylfaen"/>
          <w:i w:val="0"/>
          <w:szCs w:val="24"/>
          <w:lang w:val="ru-RU"/>
        </w:rPr>
        <w:t>կամ</w:t>
      </w:r>
      <w:r w:rsidR="002D601F" w:rsidRPr="00F566BF">
        <w:rPr>
          <w:rFonts w:ascii="GHEA Grapalat" w:hAnsi="GHEA Grapalat" w:cs="Sylfaen"/>
          <w:i w:val="0"/>
          <w:szCs w:val="24"/>
          <w:lang w:val="af-ZA"/>
        </w:rPr>
        <w:t xml:space="preserve"> </w:t>
      </w:r>
      <w:r w:rsidR="002D601F" w:rsidRPr="00F566BF">
        <w:rPr>
          <w:rFonts w:ascii="GHEA Grapalat" w:hAnsi="GHEA Grapalat" w:cs="Sylfaen"/>
          <w:i w:val="0"/>
          <w:szCs w:val="24"/>
          <w:lang w:val="ru-RU"/>
        </w:rPr>
        <w:t>գնումն</w:t>
      </w:r>
      <w:r w:rsidR="002D601F" w:rsidRPr="00F566BF">
        <w:rPr>
          <w:rFonts w:ascii="GHEA Grapalat" w:hAnsi="GHEA Grapalat" w:cs="Sylfaen"/>
          <w:i w:val="0"/>
          <w:szCs w:val="24"/>
          <w:lang w:val="af-ZA"/>
        </w:rPr>
        <w:t xml:space="preserve"> </w:t>
      </w:r>
      <w:r w:rsidR="002D601F" w:rsidRPr="00F566BF">
        <w:rPr>
          <w:rFonts w:ascii="GHEA Grapalat" w:hAnsi="GHEA Grapalat" w:cs="Sylfaen"/>
          <w:i w:val="0"/>
          <w:szCs w:val="24"/>
          <w:lang w:val="ru-RU"/>
        </w:rPr>
        <w:t>իրականացվում</w:t>
      </w:r>
      <w:r w:rsidR="002D601F" w:rsidRPr="00F566BF">
        <w:rPr>
          <w:rFonts w:ascii="GHEA Grapalat" w:hAnsi="GHEA Grapalat" w:cs="Sylfaen"/>
          <w:i w:val="0"/>
          <w:szCs w:val="24"/>
          <w:lang w:val="af-ZA"/>
        </w:rPr>
        <w:t xml:space="preserve"> </w:t>
      </w:r>
      <w:r w:rsidR="002D601F" w:rsidRPr="00F566BF">
        <w:rPr>
          <w:rFonts w:ascii="GHEA Grapalat" w:hAnsi="GHEA Grapalat" w:cs="Sylfaen"/>
          <w:i w:val="0"/>
          <w:szCs w:val="24"/>
          <w:lang w:val="ru-RU"/>
        </w:rPr>
        <w:t>է</w:t>
      </w:r>
      <w:r w:rsidR="002D601F" w:rsidRPr="00F566BF">
        <w:rPr>
          <w:rFonts w:ascii="GHEA Grapalat" w:hAnsi="GHEA Grapalat" w:cs="Sylfaen"/>
          <w:i w:val="0"/>
          <w:szCs w:val="24"/>
          <w:lang w:val="af-ZA"/>
        </w:rPr>
        <w:t xml:space="preserve"> </w:t>
      </w:r>
      <w:r w:rsidR="002D601F" w:rsidRPr="00F566BF">
        <w:rPr>
          <w:rFonts w:ascii="GHEA Grapalat" w:hAnsi="GHEA Grapalat" w:cs="Sylfaen"/>
          <w:i w:val="0"/>
          <w:szCs w:val="24"/>
          <w:lang w:val="ru-RU"/>
        </w:rPr>
        <w:t>Օրենքի</w:t>
      </w:r>
      <w:r w:rsidR="002D601F" w:rsidRPr="00F566BF">
        <w:rPr>
          <w:rFonts w:ascii="GHEA Grapalat" w:hAnsi="GHEA Grapalat" w:cs="Sylfaen"/>
          <w:i w:val="0"/>
          <w:szCs w:val="24"/>
          <w:lang w:val="af-ZA"/>
        </w:rPr>
        <w:t xml:space="preserve"> 15-</w:t>
      </w:r>
      <w:r w:rsidR="002D601F" w:rsidRPr="00F566BF">
        <w:rPr>
          <w:rFonts w:ascii="GHEA Grapalat" w:hAnsi="GHEA Grapalat" w:cs="Sylfaen"/>
          <w:i w:val="0"/>
          <w:szCs w:val="24"/>
          <w:lang w:val="ru-RU"/>
        </w:rPr>
        <w:t>րդ</w:t>
      </w:r>
      <w:r w:rsidR="002D601F" w:rsidRPr="00F566BF">
        <w:rPr>
          <w:rFonts w:ascii="GHEA Grapalat" w:hAnsi="GHEA Grapalat" w:cs="Sylfaen"/>
          <w:i w:val="0"/>
          <w:szCs w:val="24"/>
          <w:lang w:val="af-ZA"/>
        </w:rPr>
        <w:t xml:space="preserve"> </w:t>
      </w:r>
      <w:r w:rsidR="002D601F" w:rsidRPr="00F566BF">
        <w:rPr>
          <w:rFonts w:ascii="GHEA Grapalat" w:hAnsi="GHEA Grapalat" w:cs="Sylfaen"/>
          <w:i w:val="0"/>
          <w:szCs w:val="24"/>
          <w:lang w:val="ru-RU"/>
        </w:rPr>
        <w:t>հոդվածի</w:t>
      </w:r>
      <w:r w:rsidR="002D601F" w:rsidRPr="00F566BF">
        <w:rPr>
          <w:rFonts w:ascii="GHEA Grapalat" w:hAnsi="GHEA Grapalat" w:cs="Sylfaen"/>
          <w:i w:val="0"/>
          <w:szCs w:val="24"/>
          <w:lang w:val="af-ZA"/>
        </w:rPr>
        <w:t xml:space="preserve"> 6-</w:t>
      </w:r>
      <w:r w:rsidR="002D601F" w:rsidRPr="00F566BF">
        <w:rPr>
          <w:rFonts w:ascii="GHEA Grapalat" w:hAnsi="GHEA Grapalat" w:cs="Sylfaen"/>
          <w:i w:val="0"/>
          <w:szCs w:val="24"/>
          <w:lang w:val="ru-RU"/>
        </w:rPr>
        <w:t>րդ</w:t>
      </w:r>
      <w:r w:rsidR="002D601F" w:rsidRPr="00F566BF">
        <w:rPr>
          <w:rFonts w:ascii="GHEA Grapalat" w:hAnsi="GHEA Grapalat" w:cs="Sylfaen"/>
          <w:i w:val="0"/>
          <w:szCs w:val="24"/>
          <w:lang w:val="af-ZA"/>
        </w:rPr>
        <w:t xml:space="preserve"> </w:t>
      </w:r>
      <w:r w:rsidR="002D601F" w:rsidRPr="00F566BF">
        <w:rPr>
          <w:rFonts w:ascii="GHEA Grapalat" w:hAnsi="GHEA Grapalat" w:cs="Sylfaen"/>
          <w:i w:val="0"/>
          <w:szCs w:val="24"/>
          <w:lang w:val="ru-RU"/>
        </w:rPr>
        <w:t>մասի</w:t>
      </w:r>
      <w:r w:rsidR="002D601F" w:rsidRPr="00F566BF">
        <w:rPr>
          <w:rFonts w:ascii="GHEA Grapalat" w:hAnsi="GHEA Grapalat" w:cs="Sylfaen"/>
          <w:i w:val="0"/>
          <w:szCs w:val="24"/>
          <w:lang w:val="af-ZA"/>
        </w:rPr>
        <w:t xml:space="preserve"> </w:t>
      </w:r>
      <w:r w:rsidR="002D601F" w:rsidRPr="00F566BF">
        <w:rPr>
          <w:rFonts w:ascii="GHEA Grapalat" w:hAnsi="GHEA Grapalat" w:cs="Sylfaen"/>
          <w:i w:val="0"/>
          <w:szCs w:val="24"/>
          <w:lang w:val="ru-RU"/>
        </w:rPr>
        <w:t>հիման</w:t>
      </w:r>
      <w:r w:rsidR="002D601F" w:rsidRPr="00F566BF">
        <w:rPr>
          <w:rFonts w:ascii="GHEA Grapalat" w:hAnsi="GHEA Grapalat" w:cs="Sylfaen"/>
          <w:i w:val="0"/>
          <w:szCs w:val="24"/>
          <w:lang w:val="af-ZA"/>
        </w:rPr>
        <w:t xml:space="preserve"> </w:t>
      </w:r>
      <w:r w:rsidR="002D601F" w:rsidRPr="00F566BF">
        <w:rPr>
          <w:rFonts w:ascii="GHEA Grapalat" w:hAnsi="GHEA Grapalat" w:cs="Sylfaen"/>
          <w:i w:val="0"/>
          <w:szCs w:val="24"/>
          <w:lang w:val="ru-RU"/>
        </w:rPr>
        <w:t>վրա</w:t>
      </w:r>
      <w:r w:rsidR="004D5671" w:rsidRPr="00F566BF">
        <w:rPr>
          <w:rFonts w:ascii="GHEA Grapalat" w:hAnsi="GHEA Grapalat" w:cs="Sylfaen"/>
          <w:i w:val="0"/>
          <w:szCs w:val="24"/>
          <w:lang w:val="ru-RU"/>
        </w:rPr>
        <w:t>։</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կետի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վարվող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բանակցությունները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հանգեցնել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նվազեցմանը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վճարման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փոփոխությանը</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իսկ</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բանակցությունները</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վարվում</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են</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միաժամանակյա</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բոլոր</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մասնակիցների</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հետ</w:t>
      </w:r>
      <w:r w:rsidRPr="00F566BF">
        <w:rPr>
          <w:rFonts w:ascii="GHEA Grapalat" w:hAnsi="GHEA Grapalat" w:cs="Sylfaen"/>
          <w:i w:val="0"/>
          <w:szCs w:val="24"/>
          <w:lang w:val="af-ZA"/>
        </w:rPr>
        <w:t>.</w:t>
      </w:r>
    </w:p>
    <w:p w:rsidR="00096865" w:rsidRPr="00F566BF" w:rsidDel="00992C40" w:rsidRDefault="000968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w:t>
      </w:r>
      <w:r w:rsidRPr="00F566BF">
        <w:rPr>
          <w:rFonts w:ascii="GHEA Grapalat" w:hAnsi="GHEA Grapalat" w:cs="Sylfaen"/>
          <w:szCs w:val="24"/>
          <w:lang w:val="ru-RU"/>
        </w:rPr>
        <w:t>Օրենքով</w:t>
      </w:r>
      <w:r w:rsidRPr="00F566BF">
        <w:rPr>
          <w:rFonts w:ascii="GHEA Grapalat" w:hAnsi="GHEA Grapalat" w:cs="Sylfaen"/>
          <w:szCs w:val="24"/>
        </w:rPr>
        <w:t xml:space="preserve"> </w:t>
      </w:r>
      <w:r w:rsidRPr="00F566BF">
        <w:rPr>
          <w:rFonts w:ascii="GHEA Grapalat" w:hAnsi="GHEA Grapalat" w:cs="Sylfaen"/>
          <w:szCs w:val="24"/>
          <w:lang w:val="ru-RU"/>
        </w:rPr>
        <w:t>նախատեսված</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դեպքերի</w:t>
      </w:r>
      <w:r w:rsidR="004D5671" w:rsidRPr="00F566BF">
        <w:rPr>
          <w:rFonts w:ascii="GHEA Grapalat" w:hAnsi="GHEA Grapalat" w:cs="Sylfaen"/>
          <w:szCs w:val="24"/>
          <w:lang w:val="ru-RU"/>
        </w:rPr>
        <w:t>։</w:t>
      </w:r>
    </w:p>
    <w:p w:rsidR="009B6D58" w:rsidRPr="00F566BF" w:rsidRDefault="00FD2748"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rPr>
        <w:t>8</w:t>
      </w:r>
      <w:r w:rsidR="00633389" w:rsidRPr="00F566BF">
        <w:rPr>
          <w:rFonts w:ascii="GHEA Grapalat" w:hAnsi="GHEA Grapalat"/>
          <w:sz w:val="20"/>
          <w:lang w:val="af-ZA"/>
        </w:rPr>
        <w:t>.</w:t>
      </w:r>
      <w:r w:rsidR="00D770E9" w:rsidRPr="00F566BF">
        <w:rPr>
          <w:rFonts w:ascii="GHEA Grapalat" w:hAnsi="GHEA Grapalat"/>
          <w:sz w:val="20"/>
          <w:lang w:val="hy-AM"/>
        </w:rPr>
        <w:t>7</w:t>
      </w:r>
      <w:r w:rsidR="00D7435F" w:rsidRPr="00F566BF">
        <w:rPr>
          <w:rFonts w:ascii="GHEA Grapalat" w:hAnsi="GHEA Grapalat"/>
          <w:sz w:val="20"/>
          <w:lang w:val="af-ZA"/>
        </w:rPr>
        <w:t xml:space="preserve"> </w:t>
      </w:r>
      <w:r w:rsidR="00973FB1" w:rsidRPr="00F566BF">
        <w:rPr>
          <w:rFonts w:ascii="GHEA Grapalat" w:hAnsi="GHEA Grapalat"/>
          <w:sz w:val="20"/>
          <w:lang w:val="af-ZA"/>
        </w:rPr>
        <w:t>Հ</w:t>
      </w:r>
      <w:r w:rsidR="00973FB1" w:rsidRPr="00F566BF">
        <w:rPr>
          <w:rFonts w:ascii="GHEA Grapalat" w:hAnsi="GHEA Grapalat" w:cs="Sylfaen"/>
          <w:sz w:val="20"/>
          <w:szCs w:val="24"/>
          <w:lang w:val="ru-RU" w:eastAsia="en-US"/>
        </w:rPr>
        <w:t>անձնաժողովը</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հրավերի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պահանջների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նկատմամբ</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բավարար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գնահատված</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հայտեր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ներկայացրած</w:t>
      </w:r>
      <w:r w:rsidR="00973FB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00973FB1" w:rsidRPr="00F566BF">
        <w:rPr>
          <w:rFonts w:ascii="GHEA Grapalat" w:hAnsi="GHEA Grapalat" w:cs="Sylfaen"/>
          <w:sz w:val="20"/>
          <w:szCs w:val="24"/>
          <w:lang w:val="ru-RU" w:eastAsia="en-US"/>
        </w:rPr>
        <w:t>ասնակիցներից</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որոշում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և</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հայտարարում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և</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հաջորդաբար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տեղեր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զբաղեցրած</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Առաջարկված</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նվազագույն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գների</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հավասարության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դեպքում</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կամ</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եթե</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ոչ</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գնային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պայմաններին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բավարարող</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գնահատված</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հայտեր</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ներկայացրած</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բոլոր</w:t>
      </w:r>
      <w:r w:rsidR="009B6D58"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af-ZA" w:eastAsia="en-US"/>
        </w:rPr>
        <w:t>մ</w:t>
      </w:r>
      <w:r w:rsidR="009B6D58" w:rsidRPr="00F566BF">
        <w:rPr>
          <w:rFonts w:ascii="GHEA Grapalat" w:hAnsi="GHEA Grapalat" w:cs="Sylfaen"/>
          <w:sz w:val="20"/>
          <w:szCs w:val="24"/>
          <w:lang w:val="ru-RU" w:eastAsia="en-US"/>
        </w:rPr>
        <w:t>ասնակիցների</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ներկայացրած</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գնային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առաջարկները</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գերազանցում</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են</w:t>
      </w:r>
      <w:r w:rsidR="009B6D58"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սույն</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ընթացակարգի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շրջանակում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գնվելիք</w:t>
      </w:r>
      <w:r w:rsidR="00973FB1" w:rsidRPr="00F566BF">
        <w:rPr>
          <w:rFonts w:ascii="GHEA Grapalat" w:hAnsi="GHEA Grapalat" w:cs="Sylfaen"/>
          <w:sz w:val="20"/>
          <w:szCs w:val="24"/>
          <w:lang w:val="af-ZA" w:eastAsia="en-US"/>
        </w:rPr>
        <w:t xml:space="preserve"> </w:t>
      </w:r>
      <w:r w:rsidR="00315C31" w:rsidRPr="00F566BF">
        <w:rPr>
          <w:rFonts w:ascii="GHEA Grapalat" w:hAnsi="GHEA Grapalat" w:cs="Sylfaen"/>
          <w:sz w:val="20"/>
          <w:szCs w:val="24"/>
          <w:lang w:val="af-ZA" w:eastAsia="en-US"/>
        </w:rPr>
        <w:t xml:space="preserve">ծառայությունների </w:t>
      </w:r>
      <w:r w:rsidR="00973FB1" w:rsidRPr="00F566BF">
        <w:rPr>
          <w:rFonts w:ascii="GHEA Grapalat" w:hAnsi="GHEA Grapalat" w:cs="Sylfaen"/>
          <w:sz w:val="20"/>
          <w:szCs w:val="24"/>
          <w:lang w:val="ru-RU" w:eastAsia="en-US"/>
        </w:rPr>
        <w:t>գնման</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հայտով</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սահմանված</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գինը</w:t>
      </w:r>
      <w:r w:rsidR="00FF3E3D" w:rsidRPr="00F566BF">
        <w:rPr>
          <w:rFonts w:ascii="GHEA Grapalat" w:hAnsi="GHEA Grapalat" w:cs="Sylfaen"/>
          <w:sz w:val="20"/>
          <w:szCs w:val="24"/>
          <w:lang w:val="af-ZA" w:eastAsia="en-US"/>
        </w:rPr>
        <w:t xml:space="preserve"> </w:t>
      </w:r>
      <w:r w:rsidR="00FF3E3D" w:rsidRPr="00F566BF">
        <w:rPr>
          <w:rFonts w:ascii="GHEA Grapalat" w:hAnsi="GHEA Grapalat" w:cs="Sylfaen"/>
          <w:sz w:val="20"/>
          <w:szCs w:val="24"/>
          <w:lang w:val="ru-RU" w:eastAsia="en-US"/>
        </w:rPr>
        <w:t>կամ</w:t>
      </w:r>
      <w:r w:rsidR="00FF3E3D" w:rsidRPr="00F566BF">
        <w:rPr>
          <w:rFonts w:ascii="GHEA Grapalat" w:hAnsi="GHEA Grapalat" w:cs="Sylfaen"/>
          <w:sz w:val="20"/>
          <w:szCs w:val="24"/>
          <w:lang w:val="af-ZA" w:eastAsia="en-US"/>
        </w:rPr>
        <w:t xml:space="preserve"> </w:t>
      </w:r>
      <w:r w:rsidR="00FF3E3D" w:rsidRPr="00F566BF">
        <w:rPr>
          <w:rFonts w:ascii="GHEA Grapalat" w:hAnsi="GHEA Grapalat" w:cs="Sylfaen"/>
          <w:sz w:val="20"/>
          <w:szCs w:val="24"/>
          <w:lang w:val="ru-RU" w:eastAsia="en-US"/>
        </w:rPr>
        <w:t>գնումն</w:t>
      </w:r>
      <w:r w:rsidR="00FF3E3D" w:rsidRPr="00F566BF">
        <w:rPr>
          <w:rFonts w:ascii="GHEA Grapalat" w:hAnsi="GHEA Grapalat" w:cs="Sylfaen"/>
          <w:sz w:val="20"/>
          <w:szCs w:val="24"/>
          <w:lang w:val="af-ZA" w:eastAsia="en-US"/>
        </w:rPr>
        <w:t xml:space="preserve"> </w:t>
      </w:r>
      <w:r w:rsidR="00FF3E3D" w:rsidRPr="00F566BF">
        <w:rPr>
          <w:rFonts w:ascii="GHEA Grapalat" w:hAnsi="GHEA Grapalat" w:cs="Sylfaen"/>
          <w:sz w:val="20"/>
          <w:szCs w:val="24"/>
          <w:lang w:val="ru-RU" w:eastAsia="en-US"/>
        </w:rPr>
        <w:t>իրականացվում</w:t>
      </w:r>
      <w:r w:rsidR="00FF3E3D" w:rsidRPr="00F566BF">
        <w:rPr>
          <w:rFonts w:ascii="GHEA Grapalat" w:hAnsi="GHEA Grapalat" w:cs="Sylfaen"/>
          <w:sz w:val="20"/>
          <w:szCs w:val="24"/>
          <w:lang w:val="af-ZA" w:eastAsia="en-US"/>
        </w:rPr>
        <w:t xml:space="preserve"> </w:t>
      </w:r>
      <w:r w:rsidR="00FF3E3D" w:rsidRPr="00F566BF">
        <w:rPr>
          <w:rFonts w:ascii="GHEA Grapalat" w:hAnsi="GHEA Grapalat" w:cs="Sylfaen"/>
          <w:sz w:val="20"/>
          <w:szCs w:val="24"/>
          <w:lang w:val="ru-RU" w:eastAsia="en-US"/>
        </w:rPr>
        <w:t>է</w:t>
      </w:r>
      <w:r w:rsidR="00FF3E3D" w:rsidRPr="00F566BF">
        <w:rPr>
          <w:rFonts w:ascii="GHEA Grapalat" w:hAnsi="GHEA Grapalat" w:cs="Sylfaen"/>
          <w:sz w:val="20"/>
          <w:szCs w:val="24"/>
          <w:lang w:val="af-ZA" w:eastAsia="en-US"/>
        </w:rPr>
        <w:t xml:space="preserve"> </w:t>
      </w:r>
      <w:r w:rsidR="00FF3E3D" w:rsidRPr="00F566BF">
        <w:rPr>
          <w:rFonts w:ascii="GHEA Grapalat" w:hAnsi="GHEA Grapalat" w:cs="Sylfaen"/>
          <w:sz w:val="20"/>
          <w:szCs w:val="24"/>
          <w:lang w:val="ru-RU" w:eastAsia="en-US"/>
        </w:rPr>
        <w:t>Օրենքի</w:t>
      </w:r>
      <w:r w:rsidR="00FF3E3D" w:rsidRPr="00F566BF">
        <w:rPr>
          <w:rFonts w:ascii="GHEA Grapalat" w:hAnsi="GHEA Grapalat" w:cs="Sylfaen"/>
          <w:sz w:val="20"/>
          <w:szCs w:val="24"/>
          <w:lang w:val="af-ZA" w:eastAsia="en-US"/>
        </w:rPr>
        <w:t xml:space="preserve"> 15-</w:t>
      </w:r>
      <w:r w:rsidR="00FF3E3D" w:rsidRPr="00F566BF">
        <w:rPr>
          <w:rFonts w:ascii="GHEA Grapalat" w:hAnsi="GHEA Grapalat" w:cs="Sylfaen"/>
          <w:sz w:val="20"/>
          <w:szCs w:val="24"/>
          <w:lang w:val="ru-RU" w:eastAsia="en-US"/>
        </w:rPr>
        <w:t>րդ</w:t>
      </w:r>
      <w:r w:rsidR="00FF3E3D" w:rsidRPr="00F566BF">
        <w:rPr>
          <w:rFonts w:ascii="GHEA Grapalat" w:hAnsi="GHEA Grapalat" w:cs="Sylfaen"/>
          <w:sz w:val="20"/>
          <w:szCs w:val="24"/>
          <w:lang w:val="af-ZA" w:eastAsia="en-US"/>
        </w:rPr>
        <w:t xml:space="preserve"> </w:t>
      </w:r>
      <w:r w:rsidR="00FF3E3D" w:rsidRPr="00F566BF">
        <w:rPr>
          <w:rFonts w:ascii="GHEA Grapalat" w:hAnsi="GHEA Grapalat" w:cs="Sylfaen"/>
          <w:sz w:val="20"/>
          <w:szCs w:val="24"/>
          <w:lang w:val="ru-RU" w:eastAsia="en-US"/>
        </w:rPr>
        <w:t>հոդվածի</w:t>
      </w:r>
      <w:r w:rsidR="00FF3E3D" w:rsidRPr="00F566BF">
        <w:rPr>
          <w:rFonts w:ascii="GHEA Grapalat" w:hAnsi="GHEA Grapalat" w:cs="Sylfaen"/>
          <w:sz w:val="20"/>
          <w:szCs w:val="24"/>
          <w:lang w:val="af-ZA" w:eastAsia="en-US"/>
        </w:rPr>
        <w:t xml:space="preserve"> 6-</w:t>
      </w:r>
      <w:r w:rsidR="00FF3E3D" w:rsidRPr="00F566BF">
        <w:rPr>
          <w:rFonts w:ascii="GHEA Grapalat" w:hAnsi="GHEA Grapalat" w:cs="Sylfaen"/>
          <w:sz w:val="20"/>
          <w:szCs w:val="24"/>
          <w:lang w:val="ru-RU" w:eastAsia="en-US"/>
        </w:rPr>
        <w:t>րդ</w:t>
      </w:r>
      <w:r w:rsidR="00FF3E3D" w:rsidRPr="00F566BF">
        <w:rPr>
          <w:rFonts w:ascii="GHEA Grapalat" w:hAnsi="GHEA Grapalat" w:cs="Sylfaen"/>
          <w:sz w:val="20"/>
          <w:szCs w:val="24"/>
          <w:lang w:val="af-ZA" w:eastAsia="en-US"/>
        </w:rPr>
        <w:t xml:space="preserve"> </w:t>
      </w:r>
      <w:r w:rsidR="00FF3E3D" w:rsidRPr="00F566BF">
        <w:rPr>
          <w:rFonts w:ascii="GHEA Grapalat" w:hAnsi="GHEA Grapalat" w:cs="Sylfaen"/>
          <w:sz w:val="20"/>
          <w:szCs w:val="24"/>
          <w:lang w:val="ru-RU" w:eastAsia="en-US"/>
        </w:rPr>
        <w:t>մասի</w:t>
      </w:r>
      <w:r w:rsidR="00FF3E3D" w:rsidRPr="00F566BF">
        <w:rPr>
          <w:rFonts w:ascii="GHEA Grapalat" w:hAnsi="GHEA Grapalat" w:cs="Sylfaen"/>
          <w:sz w:val="20"/>
          <w:szCs w:val="24"/>
          <w:lang w:val="af-ZA" w:eastAsia="en-US"/>
        </w:rPr>
        <w:t xml:space="preserve"> </w:t>
      </w:r>
      <w:r w:rsidR="00FF3E3D" w:rsidRPr="00F566BF">
        <w:rPr>
          <w:rFonts w:ascii="GHEA Grapalat" w:hAnsi="GHEA Grapalat" w:cs="Sylfaen"/>
          <w:sz w:val="20"/>
          <w:szCs w:val="24"/>
          <w:lang w:val="ru-RU" w:eastAsia="en-US"/>
        </w:rPr>
        <w:t>հիման</w:t>
      </w:r>
      <w:r w:rsidR="00FF3E3D" w:rsidRPr="00F566BF">
        <w:rPr>
          <w:rFonts w:ascii="GHEA Grapalat" w:hAnsi="GHEA Grapalat" w:cs="Sylfaen"/>
          <w:sz w:val="20"/>
          <w:szCs w:val="24"/>
          <w:lang w:val="af-ZA" w:eastAsia="en-US"/>
        </w:rPr>
        <w:t xml:space="preserve"> </w:t>
      </w:r>
      <w:r w:rsidR="00FF3E3D" w:rsidRPr="00F566BF">
        <w:rPr>
          <w:rFonts w:ascii="GHEA Grapalat" w:hAnsi="GHEA Grapalat" w:cs="Sylfaen"/>
          <w:sz w:val="20"/>
          <w:szCs w:val="24"/>
          <w:lang w:val="ru-RU" w:eastAsia="en-US"/>
        </w:rPr>
        <w:t>վրա</w:t>
      </w:r>
      <w:r w:rsidR="009B6D58" w:rsidRPr="00F566BF">
        <w:rPr>
          <w:rFonts w:ascii="GHEA Grapalat" w:hAnsi="GHEA Grapalat" w:cs="Sylfaen"/>
          <w:sz w:val="20"/>
          <w:szCs w:val="24"/>
          <w:lang w:val="ru-RU" w:eastAsia="en-US"/>
        </w:rPr>
        <w:t>՝</w:t>
      </w:r>
      <w:r w:rsidR="009B6D58" w:rsidRPr="00F566BF">
        <w:rPr>
          <w:rFonts w:ascii="GHEA Grapalat" w:hAnsi="GHEA Grapalat" w:cs="Sylfaen"/>
          <w:sz w:val="20"/>
          <w:szCs w:val="24"/>
          <w:lang w:val="af-ZA" w:eastAsia="en-US"/>
        </w:rPr>
        <w:t xml:space="preserve"> </w:t>
      </w:r>
    </w:p>
    <w:p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հաջորդաբար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տեղեր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զբաղեցրած</w:t>
      </w:r>
      <w:r w:rsidRPr="00F566BF">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պայման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բոլոր</w:t>
      </w:r>
      <w:r w:rsidRPr="00F566BF">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բոլոր</w:t>
      </w:r>
      <w:r w:rsidRPr="00F566BF">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հայտեր</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բոլոր</w:t>
      </w:r>
      <w:r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յուրաքանչյուր</w:t>
      </w:r>
      <w:r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566BF">
        <w:rPr>
          <w:rFonts w:ascii="GHEA Grapalat" w:hAnsi="GHEA Grapalat" w:cs="Sylfaen"/>
          <w:sz w:val="20"/>
          <w:szCs w:val="24"/>
          <w:lang w:val="ru-RU" w:eastAsia="en-US"/>
        </w:rPr>
        <w:t>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տվյալ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հրապարակվում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մյուս</w:t>
      </w:r>
      <w:r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մինչև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վերջնաժամկետի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ավարտը</w:t>
      </w:r>
      <w:r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կարող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վերանայել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առաջարկը</w:t>
      </w:r>
      <w:r w:rsidRPr="00F566BF">
        <w:rPr>
          <w:rFonts w:ascii="GHEA Grapalat" w:hAnsi="GHEA Grapalat" w:cs="Sylfaen"/>
          <w:sz w:val="20"/>
          <w:szCs w:val="24"/>
          <w:lang w:val="af-ZA" w:eastAsia="en-US"/>
        </w:rPr>
        <w:t>,</w:t>
      </w:r>
    </w:p>
    <w:p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վերջնաժամկետը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լրանալու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ըստ</w:t>
      </w:r>
      <w:r w:rsidR="00F4506C" w:rsidRPr="00F566BF">
        <w:rPr>
          <w:rFonts w:ascii="GHEA Grapalat" w:hAnsi="GHEA Grapalat" w:cs="Sylfaen"/>
          <w:sz w:val="20"/>
          <w:szCs w:val="24"/>
          <w:lang w:val="hy-AM" w:eastAsia="en-US"/>
        </w:rPr>
        <w:t xml:space="preserve"> դրան ներկա</w:t>
      </w:r>
      <w:r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00A11BD0" w:rsidRPr="00F566BF">
        <w:rPr>
          <w:rFonts w:ascii="GHEA Grapalat" w:hAnsi="GHEA Grapalat" w:cs="Sylfaen"/>
          <w:sz w:val="20"/>
          <w:szCs w:val="24"/>
          <w:lang w:val="hy-AM" w:eastAsia="en-US"/>
        </w:rPr>
        <w:t>որոնք չեն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գերազանցում</w:t>
      </w:r>
      <w:r w:rsidR="00AB1DD6" w:rsidRPr="00F566BF">
        <w:rPr>
          <w:rFonts w:ascii="GHEA Grapalat" w:hAnsi="GHEA Grapalat" w:cs="Sylfaen"/>
          <w:sz w:val="20"/>
          <w:szCs w:val="24"/>
          <w:lang w:val="hy-AM" w:eastAsia="en-US"/>
        </w:rPr>
        <w:t xml:space="preserve"> գնման հայտով սահմանված գինը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հայտարարվում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AB1DD6" w:rsidRPr="00F566BF">
        <w:rPr>
          <w:rFonts w:ascii="GHEA Grapalat" w:hAnsi="GHEA Grapalat" w:cs="Sylfaen"/>
          <w:sz w:val="20"/>
          <w:szCs w:val="24"/>
          <w:lang w:val="hy-AM" w:eastAsia="en-US"/>
        </w:rPr>
        <w:t>ընտրված</w:t>
      </w:r>
      <w:r w:rsidR="00AB1DD6"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հաջորդաբար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տեղերը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զբաղեցրած</w:t>
      </w:r>
      <w:r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w:t>
      </w:r>
    </w:p>
    <w:p w:rsidR="00387F66" w:rsidRPr="00F566BF" w:rsidRDefault="009B6D58" w:rsidP="002836C2">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ru-RU"/>
        </w:rPr>
        <w:t>զ</w:t>
      </w:r>
      <w:r w:rsidRPr="00F566BF">
        <w:rPr>
          <w:rFonts w:ascii="GHEA Grapalat" w:hAnsi="GHEA Grapalat" w:cs="Sylfaen"/>
          <w:sz w:val="20"/>
          <w:lang w:val="af-ZA"/>
        </w:rPr>
        <w:t xml:space="preserve">. </w:t>
      </w:r>
      <w:r w:rsidR="004830AB" w:rsidRPr="00B01C80">
        <w:rPr>
          <w:rFonts w:ascii="GHEA Grapalat" w:hAnsi="GHEA Grapalat" w:cs="Sylfaen"/>
          <w:sz w:val="20"/>
          <w:lang w:val="ru-RU"/>
        </w:rPr>
        <w:t>բանակցությունների</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համար</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սահմանված</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վերջնաժամկետը</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լրանալու</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պահին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եթե</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դրան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ներկա</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մասնակիցների</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ներկայացրած</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գները</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գերազանցում</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են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գնման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հայտով</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սահմանված</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գինը</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ապա</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գնահատող</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հանձնաժողովը</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կարող</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է</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բանակցությունների</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արդյունքում</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ցածր</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գնային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առաջարկ</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ներկայացրած</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մասնակցին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հայտարարել</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ընտրված</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մասնակից՝</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պայմանով</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որ</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վերջինիս</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հետ</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կնքվող</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պայմանագրով</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նախատեսված</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կողմերի</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իրավունքներն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ու</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պարտականություններն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ուժի</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մեջ</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են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մտնում</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գնման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հայտով</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սահմանված</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գինը</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գերազանցող</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չափով</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լրացուցիչ</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ֆինանսական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միջոցներ</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նախատեսվելու</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և</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դրա</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հիման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վրա</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կողմերի</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միջև</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համաձայնագիր</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կնքելու</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դեպքում</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Ընդ</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որում</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համաձայնագիրը</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կնքվում</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է</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լրացուցիչ</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ֆինանսական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միջոցները</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lastRenderedPageBreak/>
        <w:t>նախատեսվելուն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հաջորդող</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տասնհինգ</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աշխատանքային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օրվա</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ընթացքում՝</w:t>
      </w:r>
      <w:r w:rsidR="004830AB" w:rsidRPr="00B01C80">
        <w:rPr>
          <w:rFonts w:ascii="GHEA Grapalat" w:hAnsi="GHEA Grapalat" w:cs="Sylfaen"/>
          <w:sz w:val="20"/>
          <w:lang w:val="af-ZA"/>
        </w:rPr>
        <w:t xml:space="preserve"> </w:t>
      </w:r>
      <w:r w:rsidR="004830AB">
        <w:rPr>
          <w:rFonts w:ascii="GHEA Grapalat" w:hAnsi="GHEA Grapalat" w:cs="Sylfaen"/>
          <w:sz w:val="20"/>
          <w:lang w:val="hy-AM"/>
        </w:rPr>
        <w:t>ծառայության մատուցման</w:t>
      </w:r>
      <w:r w:rsidR="00615D8F">
        <w:rPr>
          <w:rFonts w:ascii="GHEA Grapalat" w:hAnsi="GHEA Grapalat" w:cs="Sylfaen"/>
          <w:sz w:val="20"/>
          <w:lang w:val="hy-AM"/>
        </w:rPr>
        <w:t xml:space="preserve"> </w:t>
      </w:r>
      <w:r w:rsidR="004830AB" w:rsidRPr="00B01C80">
        <w:rPr>
          <w:rFonts w:ascii="GHEA Grapalat" w:hAnsi="GHEA Grapalat" w:cs="Sylfaen"/>
          <w:sz w:val="20"/>
          <w:lang w:val="ru-RU"/>
        </w:rPr>
        <w:t>ժամկետները</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երկարաձգելով</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պայմանագրի</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կնքման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օրվանից</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մինչև</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համաձայնագրի</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կնքման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օրն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ընկած</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ժամանակահատվածով</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Սույն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պարբերության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համաձայն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կնքված</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պայմանագիրը</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լուծվում</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է</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եթե</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կնքելուն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հաջորդող</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վաթսուն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օրացուցային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օրվա</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ընթացքում</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լրացուցիչ</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ֆինանսական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միջոցներ</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չեն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նախատեսվում</w:t>
      </w:r>
      <w:r w:rsidR="00260A2C" w:rsidRPr="00260A2C">
        <w:rPr>
          <w:rFonts w:ascii="GHEA Grapalat" w:hAnsi="GHEA Grapalat" w:cs="Sylfaen"/>
          <w:sz w:val="20"/>
          <w:lang w:val="af-ZA"/>
        </w:rPr>
        <w:t>,</w:t>
      </w:r>
      <w:r w:rsidR="004830AB" w:rsidRPr="00260A2C" w:rsidDel="004830AB">
        <w:rPr>
          <w:rFonts w:ascii="GHEA Grapalat" w:hAnsi="GHEA Grapalat" w:cs="Sylfaen"/>
          <w:sz w:val="20"/>
          <w:lang w:val="af-ZA"/>
        </w:rPr>
        <w:t xml:space="preserve"> </w:t>
      </w:r>
    </w:p>
    <w:p w:rsidR="006A15BC" w:rsidRPr="00260A2C" w:rsidRDefault="00704862" w:rsidP="00EF3662">
      <w:pPr>
        <w:ind w:firstLine="708"/>
        <w:jc w:val="both"/>
        <w:rPr>
          <w:rFonts w:ascii="GHEA Grapalat" w:hAnsi="GHEA Grapalat" w:cs="Sylfaen"/>
          <w:sz w:val="20"/>
          <w:lang w:val="hy-AM"/>
        </w:rPr>
      </w:pPr>
      <w:r w:rsidRPr="00F566BF">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w:t>
      </w:r>
      <w:r w:rsidR="00973FB1" w:rsidRPr="00F566BF">
        <w:rPr>
          <w:rFonts w:ascii="GHEA Grapalat" w:hAnsi="GHEA Grapalat" w:cs="Sylfaen"/>
          <w:sz w:val="20"/>
          <w:lang w:val="hy-AM"/>
        </w:rPr>
        <w:t>կամ</w:t>
      </w:r>
      <w:r w:rsidR="00973FB1" w:rsidRPr="00F566BF">
        <w:rPr>
          <w:rFonts w:ascii="GHEA Grapalat" w:hAnsi="GHEA Grapalat" w:cs="Sylfaen"/>
          <w:sz w:val="20"/>
          <w:lang w:val="af-ZA"/>
        </w:rPr>
        <w:t xml:space="preserve"> </w:t>
      </w:r>
      <w:r w:rsidR="00973FB1" w:rsidRPr="00F566BF">
        <w:rPr>
          <w:rFonts w:ascii="GHEA Grapalat" w:hAnsi="GHEA Grapalat" w:cs="Sylfaen"/>
          <w:sz w:val="20"/>
          <w:lang w:val="hy-AM"/>
        </w:rPr>
        <w:t>նվազագույն</w:t>
      </w:r>
      <w:r w:rsidR="00973FB1" w:rsidRPr="00F566BF">
        <w:rPr>
          <w:rFonts w:ascii="GHEA Grapalat" w:hAnsi="GHEA Grapalat" w:cs="Sylfaen"/>
          <w:sz w:val="20"/>
          <w:lang w:val="af-ZA"/>
        </w:rPr>
        <w:t xml:space="preserve"> </w:t>
      </w:r>
      <w:r w:rsidR="00973FB1" w:rsidRPr="00F566BF">
        <w:rPr>
          <w:rFonts w:ascii="GHEA Grapalat" w:hAnsi="GHEA Grapalat" w:cs="Sylfaen"/>
          <w:sz w:val="20"/>
          <w:lang w:val="hy-AM"/>
        </w:rPr>
        <w:t>գները</w:t>
      </w:r>
      <w:r w:rsidR="00973FB1" w:rsidRPr="00F566BF">
        <w:rPr>
          <w:rFonts w:ascii="GHEA Grapalat" w:hAnsi="GHEA Grapalat" w:cs="Sylfaen"/>
          <w:sz w:val="20"/>
          <w:lang w:val="af-ZA"/>
        </w:rPr>
        <w:t xml:space="preserve"> </w:t>
      </w:r>
      <w:r w:rsidR="00973FB1" w:rsidRPr="00F566BF">
        <w:rPr>
          <w:rFonts w:ascii="GHEA Grapalat" w:hAnsi="GHEA Grapalat" w:cs="Sylfaen"/>
          <w:sz w:val="20"/>
          <w:lang w:val="hy-AM"/>
        </w:rPr>
        <w:t>հավասար</w:t>
      </w:r>
      <w:r w:rsidR="00973FB1" w:rsidRPr="00F566BF">
        <w:rPr>
          <w:rFonts w:ascii="GHEA Grapalat" w:hAnsi="GHEA Grapalat" w:cs="Sylfaen"/>
          <w:sz w:val="20"/>
          <w:lang w:val="af-ZA"/>
        </w:rPr>
        <w:t xml:space="preserve"> </w:t>
      </w:r>
      <w:r w:rsidR="00973FB1" w:rsidRPr="00F566BF">
        <w:rPr>
          <w:rFonts w:ascii="GHEA Grapalat" w:hAnsi="GHEA Grapalat" w:cs="Sylfaen"/>
          <w:sz w:val="20"/>
          <w:lang w:val="hy-AM"/>
        </w:rPr>
        <w:t>են</w:t>
      </w:r>
      <w:r w:rsidR="00973FB1" w:rsidRPr="00F566BF">
        <w:rPr>
          <w:rFonts w:ascii="GHEA Grapalat" w:hAnsi="GHEA Grapalat" w:cs="Sylfaen"/>
          <w:sz w:val="20"/>
          <w:lang w:val="af-ZA"/>
        </w:rPr>
        <w:t>,</w:t>
      </w:r>
      <w:r w:rsidR="009B6D58" w:rsidRPr="00F566BF">
        <w:rPr>
          <w:rFonts w:ascii="GHEA Grapalat" w:hAnsi="GHEA Grapalat" w:cs="Sylfaen"/>
          <w:sz w:val="20"/>
          <w:lang w:val="af-ZA"/>
        </w:rPr>
        <w:t xml:space="preserve"> </w:t>
      </w:r>
      <w:r w:rsidR="009B6D58" w:rsidRPr="00F566BF">
        <w:rPr>
          <w:rFonts w:ascii="GHEA Grapalat" w:hAnsi="GHEA Grapalat" w:cs="Sylfaen"/>
          <w:sz w:val="20"/>
          <w:lang w:val="hy-AM"/>
        </w:rPr>
        <w:t>գնման</w:t>
      </w:r>
      <w:r w:rsidR="009B6D58" w:rsidRPr="00F566BF">
        <w:rPr>
          <w:rFonts w:ascii="GHEA Grapalat" w:hAnsi="GHEA Grapalat" w:cs="Sylfaen"/>
          <w:sz w:val="20"/>
          <w:lang w:val="af-ZA"/>
        </w:rPr>
        <w:t xml:space="preserve"> </w:t>
      </w:r>
      <w:r w:rsidR="009B6D58" w:rsidRPr="00F566BF">
        <w:rPr>
          <w:rFonts w:ascii="GHEA Grapalat" w:hAnsi="GHEA Grapalat" w:cs="Sylfaen"/>
          <w:sz w:val="20"/>
          <w:lang w:val="hy-AM"/>
        </w:rPr>
        <w:t>ընթացակարգը</w:t>
      </w:r>
      <w:r w:rsidR="009B6D58" w:rsidRPr="00F566BF">
        <w:rPr>
          <w:rFonts w:ascii="GHEA Grapalat" w:hAnsi="GHEA Grapalat" w:cs="Sylfaen"/>
          <w:sz w:val="20"/>
          <w:lang w:val="af-ZA"/>
        </w:rPr>
        <w:t xml:space="preserve"> </w:t>
      </w:r>
      <w:r w:rsidR="005A3DC6" w:rsidRPr="00F566BF">
        <w:rPr>
          <w:rFonts w:ascii="GHEA Grapalat" w:hAnsi="GHEA Grapalat" w:cs="Sylfaen"/>
          <w:sz w:val="20"/>
          <w:lang w:val="hy-AM"/>
        </w:rPr>
        <w:t>Օ</w:t>
      </w:r>
      <w:r w:rsidR="00973FB1" w:rsidRPr="00F566BF">
        <w:rPr>
          <w:rFonts w:ascii="GHEA Grapalat" w:hAnsi="GHEA Grapalat" w:cs="Sylfaen"/>
          <w:sz w:val="20"/>
          <w:lang w:val="hy-AM"/>
        </w:rPr>
        <w:t>րենքի</w:t>
      </w:r>
      <w:r w:rsidR="00973FB1" w:rsidRPr="00F566BF">
        <w:rPr>
          <w:rFonts w:ascii="GHEA Grapalat" w:hAnsi="GHEA Grapalat" w:cs="Sylfaen"/>
          <w:sz w:val="20"/>
          <w:lang w:val="af-ZA"/>
        </w:rPr>
        <w:t xml:space="preserve"> 37-</w:t>
      </w:r>
      <w:r w:rsidR="00973FB1" w:rsidRPr="00F566BF">
        <w:rPr>
          <w:rFonts w:ascii="GHEA Grapalat" w:hAnsi="GHEA Grapalat" w:cs="Sylfaen"/>
          <w:sz w:val="20"/>
          <w:lang w:val="hy-AM"/>
        </w:rPr>
        <w:t>րդ</w:t>
      </w:r>
      <w:r w:rsidR="00973FB1" w:rsidRPr="00F566BF">
        <w:rPr>
          <w:rFonts w:ascii="GHEA Grapalat" w:hAnsi="GHEA Grapalat" w:cs="Sylfaen"/>
          <w:sz w:val="20"/>
          <w:lang w:val="af-ZA"/>
        </w:rPr>
        <w:t xml:space="preserve"> </w:t>
      </w:r>
      <w:r w:rsidR="00973FB1" w:rsidRPr="00F566BF">
        <w:rPr>
          <w:rFonts w:ascii="GHEA Grapalat" w:hAnsi="GHEA Grapalat" w:cs="Sylfaen"/>
          <w:sz w:val="20"/>
          <w:lang w:val="hy-AM"/>
        </w:rPr>
        <w:t>հոդվածի</w:t>
      </w:r>
      <w:r w:rsidR="00973FB1" w:rsidRPr="00F566BF">
        <w:rPr>
          <w:rFonts w:ascii="GHEA Grapalat" w:hAnsi="GHEA Grapalat" w:cs="Sylfaen"/>
          <w:sz w:val="20"/>
          <w:lang w:val="af-ZA"/>
        </w:rPr>
        <w:t xml:space="preserve"> 1-</w:t>
      </w:r>
      <w:r w:rsidR="00973FB1" w:rsidRPr="00F566BF">
        <w:rPr>
          <w:rFonts w:ascii="GHEA Grapalat" w:hAnsi="GHEA Grapalat" w:cs="Sylfaen"/>
          <w:sz w:val="20"/>
          <w:lang w:val="hy-AM"/>
        </w:rPr>
        <w:t>ին</w:t>
      </w:r>
      <w:r w:rsidR="00973FB1" w:rsidRPr="00F566BF">
        <w:rPr>
          <w:rFonts w:ascii="GHEA Grapalat" w:hAnsi="GHEA Grapalat" w:cs="Sylfaen"/>
          <w:sz w:val="20"/>
          <w:lang w:val="af-ZA"/>
        </w:rPr>
        <w:t xml:space="preserve"> </w:t>
      </w:r>
      <w:r w:rsidR="00973FB1" w:rsidRPr="00F566BF">
        <w:rPr>
          <w:rFonts w:ascii="GHEA Grapalat" w:hAnsi="GHEA Grapalat" w:cs="Sylfaen"/>
          <w:sz w:val="20"/>
          <w:lang w:val="hy-AM"/>
        </w:rPr>
        <w:t>մասի</w:t>
      </w:r>
      <w:r w:rsidR="00973FB1" w:rsidRPr="00F566BF">
        <w:rPr>
          <w:rFonts w:ascii="GHEA Grapalat" w:hAnsi="GHEA Grapalat" w:cs="Sylfaen"/>
          <w:sz w:val="20"/>
          <w:lang w:val="af-ZA"/>
        </w:rPr>
        <w:t xml:space="preserve"> 1-</w:t>
      </w:r>
      <w:r w:rsidR="00973FB1" w:rsidRPr="00F566BF">
        <w:rPr>
          <w:rFonts w:ascii="GHEA Grapalat" w:hAnsi="GHEA Grapalat" w:cs="Sylfaen"/>
          <w:sz w:val="20"/>
          <w:lang w:val="hy-AM"/>
        </w:rPr>
        <w:t>ին</w:t>
      </w:r>
      <w:r w:rsidR="00973FB1" w:rsidRPr="00F566BF">
        <w:rPr>
          <w:rFonts w:ascii="GHEA Grapalat" w:hAnsi="GHEA Grapalat" w:cs="Sylfaen"/>
          <w:sz w:val="20"/>
          <w:lang w:val="af-ZA"/>
        </w:rPr>
        <w:t xml:space="preserve"> </w:t>
      </w:r>
      <w:r w:rsidR="00973FB1" w:rsidRPr="00F566BF">
        <w:rPr>
          <w:rFonts w:ascii="GHEA Grapalat" w:hAnsi="GHEA Grapalat" w:cs="Sylfaen"/>
          <w:sz w:val="20"/>
          <w:lang w:val="hy-AM"/>
        </w:rPr>
        <w:t>կետի</w:t>
      </w:r>
      <w:r w:rsidR="00973FB1" w:rsidRPr="00F566BF">
        <w:rPr>
          <w:rFonts w:ascii="GHEA Grapalat" w:hAnsi="GHEA Grapalat" w:cs="Sylfaen"/>
          <w:sz w:val="20"/>
          <w:lang w:val="af-ZA"/>
        </w:rPr>
        <w:t xml:space="preserve"> </w:t>
      </w:r>
      <w:r w:rsidR="00973FB1" w:rsidRPr="00F566BF">
        <w:rPr>
          <w:rFonts w:ascii="GHEA Grapalat" w:hAnsi="GHEA Grapalat" w:cs="Sylfaen"/>
          <w:sz w:val="20"/>
          <w:lang w:val="hy-AM"/>
        </w:rPr>
        <w:t>հիման</w:t>
      </w:r>
      <w:r w:rsidR="00973FB1" w:rsidRPr="00F566BF">
        <w:rPr>
          <w:rFonts w:ascii="GHEA Grapalat" w:hAnsi="GHEA Grapalat" w:cs="Sylfaen"/>
          <w:sz w:val="20"/>
          <w:lang w:val="af-ZA"/>
        </w:rPr>
        <w:t xml:space="preserve"> </w:t>
      </w:r>
      <w:r w:rsidR="00973FB1" w:rsidRPr="00F566BF">
        <w:rPr>
          <w:rFonts w:ascii="GHEA Grapalat" w:hAnsi="GHEA Grapalat" w:cs="Sylfaen"/>
          <w:sz w:val="20"/>
          <w:lang w:val="hy-AM"/>
        </w:rPr>
        <w:t>վրա</w:t>
      </w:r>
      <w:r w:rsidR="00973FB1" w:rsidRPr="00F566BF">
        <w:rPr>
          <w:rFonts w:ascii="GHEA Grapalat" w:hAnsi="GHEA Grapalat" w:cs="Sylfaen"/>
          <w:sz w:val="20"/>
          <w:lang w:val="af-ZA"/>
        </w:rPr>
        <w:t xml:space="preserve"> </w:t>
      </w:r>
      <w:r w:rsidR="009B6D58" w:rsidRPr="00F566BF">
        <w:rPr>
          <w:rFonts w:ascii="GHEA Grapalat" w:hAnsi="GHEA Grapalat" w:cs="Sylfaen"/>
          <w:sz w:val="20"/>
          <w:lang w:val="hy-AM"/>
        </w:rPr>
        <w:t>հայտարարվում</w:t>
      </w:r>
      <w:r w:rsidR="009B6D58" w:rsidRPr="00F566BF">
        <w:rPr>
          <w:rFonts w:ascii="GHEA Grapalat" w:hAnsi="GHEA Grapalat" w:cs="Sylfaen"/>
          <w:sz w:val="20"/>
          <w:lang w:val="af-ZA"/>
        </w:rPr>
        <w:t xml:space="preserve"> </w:t>
      </w:r>
      <w:r w:rsidR="009B6D58" w:rsidRPr="00F566BF">
        <w:rPr>
          <w:rFonts w:ascii="GHEA Grapalat" w:hAnsi="GHEA Grapalat" w:cs="Sylfaen"/>
          <w:sz w:val="20"/>
          <w:lang w:val="hy-AM"/>
        </w:rPr>
        <w:t>է</w:t>
      </w:r>
      <w:r w:rsidR="009B6D58" w:rsidRPr="00F566BF">
        <w:rPr>
          <w:rFonts w:ascii="GHEA Grapalat" w:hAnsi="GHEA Grapalat" w:cs="Sylfaen"/>
          <w:sz w:val="20"/>
          <w:lang w:val="af-ZA"/>
        </w:rPr>
        <w:t xml:space="preserve"> </w:t>
      </w:r>
      <w:r w:rsidR="009B6D58" w:rsidRPr="00F566BF">
        <w:rPr>
          <w:rFonts w:ascii="GHEA Grapalat" w:hAnsi="GHEA Grapalat" w:cs="Sylfaen"/>
          <w:sz w:val="20"/>
          <w:lang w:val="hy-AM"/>
        </w:rPr>
        <w:t>չկայացած</w:t>
      </w:r>
      <w:r w:rsidR="003D1FE3" w:rsidRPr="00F566BF">
        <w:rPr>
          <w:rFonts w:ascii="GHEA Grapalat" w:hAnsi="GHEA Grapalat" w:cs="Sylfaen"/>
          <w:sz w:val="20"/>
          <w:lang w:val="hy-AM"/>
        </w:rPr>
        <w:t>, բացառությամբ սույն ենթակետի «զ» պարբերությամբ նախատեսված դեպքի:</w:t>
      </w:r>
    </w:p>
    <w:p w:rsidR="00B514E8" w:rsidRPr="00F566BF" w:rsidRDefault="00FD2748" w:rsidP="00EF3662">
      <w:pPr>
        <w:ind w:firstLine="708"/>
        <w:jc w:val="both"/>
        <w:rPr>
          <w:rFonts w:ascii="GHEA Grapalat" w:hAnsi="GHEA Grapalat"/>
          <w:sz w:val="20"/>
          <w:szCs w:val="20"/>
          <w:lang w:val="hy-AM"/>
        </w:rPr>
      </w:pPr>
      <w:r w:rsidRPr="00F566BF">
        <w:rPr>
          <w:rFonts w:ascii="GHEA Grapalat" w:hAnsi="GHEA Grapalat"/>
          <w:sz w:val="20"/>
          <w:szCs w:val="20"/>
          <w:lang w:val="af-ZA"/>
        </w:rPr>
        <w:t>8</w:t>
      </w:r>
      <w:r w:rsidR="00C82BD2" w:rsidRPr="00F566BF">
        <w:rPr>
          <w:rFonts w:ascii="GHEA Grapalat" w:hAnsi="GHEA Grapalat"/>
          <w:sz w:val="20"/>
          <w:szCs w:val="20"/>
          <w:lang w:val="af-ZA"/>
        </w:rPr>
        <w:t>.</w:t>
      </w:r>
      <w:r w:rsidR="00D770E9" w:rsidRPr="00F566BF">
        <w:rPr>
          <w:rFonts w:ascii="GHEA Grapalat" w:hAnsi="GHEA Grapalat"/>
          <w:sz w:val="20"/>
          <w:szCs w:val="20"/>
          <w:lang w:val="hy-AM"/>
        </w:rPr>
        <w:t>8</w:t>
      </w:r>
      <w:r w:rsidR="00E24EBF" w:rsidRPr="00F566BF">
        <w:rPr>
          <w:rFonts w:ascii="GHEA Grapalat" w:hAnsi="GHEA Grapalat"/>
          <w:sz w:val="20"/>
          <w:szCs w:val="20"/>
          <w:lang w:val="af-ZA"/>
        </w:rPr>
        <w:t xml:space="preserve"> </w:t>
      </w:r>
      <w:r w:rsidR="00753C9B" w:rsidRPr="00F566BF">
        <w:rPr>
          <w:rFonts w:ascii="GHEA Grapalat" w:hAnsi="GHEA Grapalat"/>
          <w:sz w:val="20"/>
          <w:szCs w:val="20"/>
          <w:lang w:val="af-ZA"/>
        </w:rPr>
        <w:t>Պ</w:t>
      </w:r>
      <w:r w:rsidR="00B514E8" w:rsidRPr="00F566BF">
        <w:rPr>
          <w:rFonts w:ascii="GHEA Grapalat" w:hAnsi="GHEA Grapalat"/>
          <w:sz w:val="20"/>
          <w:szCs w:val="20"/>
          <w:lang w:val="af-ZA"/>
        </w:rPr>
        <w:t xml:space="preserve">ահանջի դեպքում </w:t>
      </w:r>
      <w:r w:rsidR="00AD522C" w:rsidRPr="00F566BF">
        <w:rPr>
          <w:rFonts w:ascii="GHEA Grapalat" w:hAnsi="GHEA Grapalat"/>
          <w:sz w:val="20"/>
          <w:szCs w:val="20"/>
          <w:lang w:val="af-ZA"/>
        </w:rPr>
        <w:t xml:space="preserve">որևէ </w:t>
      </w:r>
      <w:r w:rsidR="007210AC" w:rsidRPr="00F566BF">
        <w:rPr>
          <w:rFonts w:ascii="GHEA Grapalat" w:hAnsi="GHEA Grapalat"/>
          <w:sz w:val="20"/>
          <w:szCs w:val="20"/>
          <w:lang w:val="af-ZA"/>
        </w:rPr>
        <w:t>մ</w:t>
      </w:r>
      <w:r w:rsidR="00B514E8" w:rsidRPr="00F566BF">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rPr>
        <w:t xml:space="preserve">այլ </w:t>
      </w:r>
      <w:r w:rsidR="007B36E4" w:rsidRPr="00F566BF">
        <w:rPr>
          <w:rFonts w:ascii="GHEA Grapalat" w:hAnsi="GHEA Grapalat"/>
          <w:sz w:val="20"/>
          <w:szCs w:val="20"/>
          <w:lang w:val="af-ZA"/>
        </w:rPr>
        <w:t>մ</w:t>
      </w:r>
      <w:r w:rsidR="00B514E8" w:rsidRPr="00F566BF">
        <w:rPr>
          <w:rFonts w:ascii="GHEA Grapalat" w:hAnsi="GHEA Grapalat"/>
          <w:sz w:val="20"/>
          <w:szCs w:val="20"/>
          <w:lang w:val="af-ZA"/>
        </w:rPr>
        <w:t>ասնակցին:</w:t>
      </w:r>
      <w:r w:rsidR="007B6811" w:rsidRPr="00F566BF">
        <w:rPr>
          <w:rFonts w:ascii="GHEA Grapalat" w:hAnsi="GHEA Grapalat"/>
          <w:sz w:val="20"/>
          <w:szCs w:val="20"/>
          <w:lang w:val="hy-AM"/>
        </w:rPr>
        <w:t xml:space="preserve"> </w:t>
      </w:r>
      <w:r w:rsidR="007B6811" w:rsidRPr="00F566BF">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rPr>
        <w:t xml:space="preserve">հայտում ներառված </w:t>
      </w:r>
      <w:r w:rsidR="007B6811" w:rsidRPr="00F566BF">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rPr>
        <w:t xml:space="preserve">հանձնաժողովի </w:t>
      </w:r>
      <w:r w:rsidR="007B6811" w:rsidRPr="00F566BF">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rPr>
        <w:t>:</w:t>
      </w:r>
    </w:p>
    <w:p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rPr>
        <w:t>8</w:t>
      </w:r>
      <w:r w:rsidR="002B121D" w:rsidRPr="00F566BF">
        <w:rPr>
          <w:rFonts w:ascii="GHEA Grapalat" w:hAnsi="GHEA Grapalat"/>
          <w:sz w:val="20"/>
          <w:lang w:val="af-ZA"/>
        </w:rPr>
        <w:t>.</w:t>
      </w:r>
      <w:r w:rsidR="00D770E9" w:rsidRPr="00F566BF">
        <w:rPr>
          <w:rFonts w:ascii="GHEA Grapalat" w:hAnsi="GHEA Grapalat"/>
          <w:sz w:val="20"/>
          <w:lang w:val="hy-AM"/>
        </w:rPr>
        <w:t>9</w:t>
      </w:r>
      <w:r w:rsidR="002B121D" w:rsidRPr="00F566BF">
        <w:rPr>
          <w:rFonts w:ascii="GHEA Grapalat" w:hAnsi="GHEA Grapalat"/>
          <w:sz w:val="20"/>
          <w:lang w:val="af-ZA"/>
        </w:rPr>
        <w:t xml:space="preserve"> Եթե հայտերի բացման</w:t>
      </w:r>
      <w:r w:rsidR="00DE1C00" w:rsidRPr="00F566BF">
        <w:rPr>
          <w:rFonts w:ascii="GHEA Grapalat" w:hAnsi="GHEA Grapalat"/>
          <w:sz w:val="20"/>
          <w:lang w:val="hy-AM"/>
        </w:rPr>
        <w:t xml:space="preserve"> և գնահատման</w:t>
      </w:r>
      <w:r w:rsidR="002B121D" w:rsidRPr="00F566BF">
        <w:rPr>
          <w:rFonts w:ascii="GHEA Grapalat" w:hAnsi="GHEA Grapalat"/>
          <w:sz w:val="20"/>
          <w:lang w:val="af-ZA"/>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8" w:name="_Hlk9262487"/>
      <w:r w:rsidR="00476579" w:rsidRPr="00F566BF">
        <w:rPr>
          <w:rFonts w:ascii="GHEA Grapalat" w:hAnsi="GHEA Grapalat" w:cs="Sylfaen"/>
          <w:sz w:val="20"/>
          <w:szCs w:val="24"/>
          <w:lang w:val="hy-AM" w:eastAsia="en-US"/>
        </w:rPr>
        <w:t xml:space="preserve"> ներառյալ 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8"/>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rsidR="002B121D" w:rsidRPr="00F566BF" w:rsidRDefault="002E0966"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w:t>
      </w:r>
      <w:r w:rsidR="00EF124E"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 xml:space="preserve"> Օրենքի 6-րդ հոդվածի 1-ին մասի 2-րդ կետին բավարարելու մասին հայտով ներկայացված հավաստման իսկությունը:</w:t>
      </w:r>
      <w:r w:rsidR="00563192" w:rsidRPr="00F566BF">
        <w:rPr>
          <w:rFonts w:ascii="GHEA Grapalat" w:hAnsi="GHEA Grapalat" w:cs="Sylfaen"/>
          <w:sz w:val="20"/>
          <w:szCs w:val="24"/>
          <w:lang w:val="af-ZA" w:eastAsia="en-US"/>
        </w:rPr>
        <w:t xml:space="preserve">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00116E47" w:rsidRPr="00F566BF">
        <w:rPr>
          <w:rFonts w:ascii="GHEA Grapalat" w:hAnsi="GHEA Grapalat" w:cs="Sylfaen"/>
          <w:sz w:val="20"/>
          <w:szCs w:val="24"/>
          <w:lang w:val="hy-AM" w:eastAsia="en-US"/>
        </w:rPr>
        <w:t>Եթե անհամապատա</w:t>
      </w:r>
      <w:r w:rsidR="003D39F7" w:rsidRPr="00F566BF">
        <w:rPr>
          <w:rFonts w:ascii="GHEA Grapalat" w:hAnsi="GHEA Grapalat" w:cs="Sylfaen"/>
          <w:sz w:val="20"/>
          <w:szCs w:val="24"/>
          <w:lang w:val="hy-AM" w:eastAsia="en-US"/>
        </w:rPr>
        <w:t>ս</w:t>
      </w:r>
      <w:r w:rsidR="00116E47" w:rsidRPr="00F566BF">
        <w:rPr>
          <w:rFonts w:ascii="GHEA Grapalat" w:hAnsi="GHEA Grapalat" w:cs="Sylfaen"/>
          <w:sz w:val="20"/>
          <w:szCs w:val="24"/>
          <w:lang w:val="hy-AM" w:eastAsia="en-US"/>
        </w:rPr>
        <w:t>խանություն</w:t>
      </w:r>
      <w:r w:rsidR="003D39F7" w:rsidRPr="00F566BF">
        <w:rPr>
          <w:rFonts w:ascii="GHEA Grapalat" w:hAnsi="GHEA Grapalat" w:cs="Sylfaen"/>
          <w:sz w:val="20"/>
          <w:szCs w:val="24"/>
          <w:lang w:val="hy-AM" w:eastAsia="en-US"/>
        </w:rPr>
        <w:t>ն</w:t>
      </w:r>
      <w:r w:rsidR="00116E47" w:rsidRPr="00F566BF">
        <w:rPr>
          <w:rFonts w:ascii="GHEA Grapalat" w:hAnsi="GHEA Grapalat" w:cs="Sylfaen"/>
          <w:sz w:val="20"/>
          <w:szCs w:val="24"/>
          <w:lang w:val="hy-AM" w:eastAsia="en-US"/>
        </w:rPr>
        <w:t xml:space="preserve"> արձանագրվել է ՀՀ պետական եկամուտների կոմիտեից ստացված տեղեկատվության</w:t>
      </w:r>
      <w:r w:rsidR="00EF124E" w:rsidRPr="00F566BF">
        <w:rPr>
          <w:rFonts w:ascii="GHEA Grapalat" w:hAnsi="GHEA Grapalat" w:cs="Sylfaen"/>
          <w:sz w:val="20"/>
          <w:szCs w:val="24"/>
          <w:lang w:val="hy-AM" w:eastAsia="en-US"/>
        </w:rPr>
        <w:t xml:space="preserve"> </w:t>
      </w:r>
      <w:r w:rsidR="00116E47" w:rsidRPr="00F566BF">
        <w:rPr>
          <w:rFonts w:ascii="GHEA Grapalat" w:hAnsi="GHEA Grapalat" w:cs="Sylfaen"/>
          <w:sz w:val="20"/>
          <w:szCs w:val="24"/>
          <w:lang w:val="hy-AM" w:eastAsia="en-US"/>
        </w:rPr>
        <w:t xml:space="preserve">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00116E47"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00116E47"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xml:space="preserve">, ներառյալ եթե մասնակիցը սույն </w:t>
      </w:r>
      <w:r w:rsidR="001C0B2D" w:rsidRPr="00F566BF">
        <w:rPr>
          <w:rFonts w:ascii="GHEA Grapalat" w:hAnsi="GHEA Grapalat" w:cs="Sylfaen"/>
          <w:sz w:val="20"/>
          <w:szCs w:val="24"/>
          <w:lang w:val="hy-AM" w:eastAsia="en-US"/>
        </w:rPr>
        <w:t xml:space="preserve">հրավերով </w:t>
      </w:r>
      <w:r w:rsidR="00D14B02" w:rsidRPr="00F566BF">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rsidR="002B121D" w:rsidRPr="00F566BF" w:rsidRDefault="00FC31D8"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w:t>
      </w:r>
      <w:r w:rsidR="002B121D" w:rsidRPr="00F566BF">
        <w:rPr>
          <w:rFonts w:ascii="GHEA Grapalat" w:hAnsi="GHEA Grapalat" w:cs="Sylfaen"/>
          <w:sz w:val="20"/>
          <w:szCs w:val="24"/>
          <w:lang w:val="hy-AM" w:eastAsia="en-US"/>
        </w:rPr>
        <w:t xml:space="preserve">:  </w:t>
      </w:r>
    </w:p>
    <w:p w:rsidR="005E0E50" w:rsidRPr="00F566BF" w:rsidRDefault="00A150A9"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CA4AB2" w:rsidRPr="00F566BF">
        <w:rPr>
          <w:rFonts w:ascii="GHEA Grapalat" w:hAnsi="GHEA Grapalat" w:cs="Sylfaen"/>
          <w:szCs w:val="24"/>
          <w:lang w:val="hy-AM"/>
        </w:rPr>
        <w:t>Հ</w:t>
      </w:r>
      <w:r w:rsidR="005E0E50" w:rsidRPr="00F566BF">
        <w:rPr>
          <w:rFonts w:ascii="GHEA Grapalat" w:hAnsi="GHEA Grapalat" w:cs="Sylfaen"/>
          <w:szCs w:val="24"/>
          <w:lang w:val="hy-AM"/>
        </w:rPr>
        <w:t>անձնաժողովի</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անդամը</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կամ</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քարտուղարը</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չի</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կարող</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մասնակցել</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հանձնաժողովի</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աշխատանքներին</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եթե</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հայտերի</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բացման</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նիստ</w:t>
      </w:r>
      <w:r w:rsidR="00CA4AB2" w:rsidRPr="00F566BF">
        <w:rPr>
          <w:rFonts w:ascii="GHEA Grapalat" w:hAnsi="GHEA Grapalat" w:cs="Sylfaen"/>
          <w:szCs w:val="24"/>
          <w:lang w:val="hy-AM"/>
        </w:rPr>
        <w:t>ում</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պարզվում</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է</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որ</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վերջիններիս</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կողմից</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հիմնադրված</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կամ</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բաժնեմաս</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փայաբաժին</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ունեցող</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կազմակերպությունը</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կամ</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իրենց</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մերձավոր</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ազգակցությամբ</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կամ</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խնամիությամբ</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կապված</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անձը</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ծնող</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ամուսին</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երեխա</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եղբայր</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քույր</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ինչպես</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նաև</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ամուսնու</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ծնող</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երեխա</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եղբայր</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կամ</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քույր</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կամ</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այդ</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անձի</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կողմից</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հիմնադրված</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կամ</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բաժնեմաս</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փայաբաժին</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ունեցող</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կազմակերպությունը</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տվյալ</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ընթացակարգին</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մասնակցելու</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համար</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ներկայացրել</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է</w:t>
      </w:r>
      <w:r w:rsidR="005E0E50" w:rsidRPr="00F566BF">
        <w:rPr>
          <w:rFonts w:ascii="GHEA Grapalat" w:hAnsi="GHEA Grapalat" w:cs="Sylfaen"/>
          <w:szCs w:val="24"/>
        </w:rPr>
        <w:t xml:space="preserve"> </w:t>
      </w:r>
      <w:r w:rsidR="005E0E50" w:rsidRPr="00F566BF">
        <w:rPr>
          <w:rFonts w:ascii="GHEA Grapalat" w:hAnsi="GHEA Grapalat" w:cs="Sylfaen"/>
          <w:szCs w:val="24"/>
          <w:lang w:val="hy-AM"/>
        </w:rPr>
        <w:t>հայտ</w:t>
      </w:r>
      <w:r w:rsidR="005E0E50" w:rsidRPr="00F566BF">
        <w:rPr>
          <w:rFonts w:ascii="GHEA Grapalat" w:hAnsi="GHEA Grapalat" w:cs="Sylfaen"/>
          <w:szCs w:val="24"/>
        </w:rPr>
        <w:t>:</w:t>
      </w:r>
      <w:r w:rsidR="00E90FD0" w:rsidRPr="00F566BF">
        <w:rPr>
          <w:rFonts w:ascii="GHEA Grapalat" w:hAnsi="GHEA Grapalat" w:cs="Sylfaen"/>
          <w:szCs w:val="24"/>
          <w:lang w:val="hy-AM"/>
        </w:rPr>
        <w:t xml:space="preserve"> Եթե</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առկա</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է</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սույն</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կետով</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նախատեսված</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պայմանը</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ապա</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հայտերի</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բացման</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նիստից</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անմիջապես</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հետո</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տվյալ</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ընթացակարգի</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առնչությամբ</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շահերի</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բախում</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ունեցող</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հանձնաժողովի</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անդամը</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կամ</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քարտուղարը</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ինքնաբացարկ</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է</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հայտնում</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տվյալ</w:t>
      </w:r>
      <w:r w:rsidR="00E90FD0" w:rsidRPr="00F566BF">
        <w:rPr>
          <w:rFonts w:ascii="GHEA Grapalat" w:hAnsi="GHEA Grapalat" w:cs="Sylfaen"/>
          <w:szCs w:val="24"/>
        </w:rPr>
        <w:t xml:space="preserve"> </w:t>
      </w:r>
      <w:r w:rsidR="00E90FD0" w:rsidRPr="00F566BF">
        <w:rPr>
          <w:rFonts w:ascii="GHEA Grapalat" w:hAnsi="GHEA Grapalat" w:cs="Sylfaen"/>
          <w:szCs w:val="24"/>
          <w:lang w:val="hy-AM"/>
        </w:rPr>
        <w:t>ընթացակարգից</w:t>
      </w:r>
      <w:r w:rsidR="00E90FD0" w:rsidRPr="00F566BF">
        <w:rPr>
          <w:rFonts w:ascii="GHEA Grapalat" w:hAnsi="GHEA Grapalat" w:cs="Sylfaen"/>
          <w:szCs w:val="24"/>
        </w:rPr>
        <w:t xml:space="preserve">: </w:t>
      </w:r>
    </w:p>
    <w:p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r w:rsidR="00EA58C8" w:rsidRPr="00F566BF">
        <w:rPr>
          <w:rFonts w:ascii="GHEA Grapalat" w:hAnsi="GHEA Grapalat" w:cs="Sylfaen"/>
          <w:szCs w:val="24"/>
          <w:lang w:val="es-ES"/>
        </w:rPr>
        <w:t xml:space="preserve">Հայտերը բացվելուց </w:t>
      </w:r>
      <w:r w:rsidR="007A3F75" w:rsidRPr="00F566BF">
        <w:rPr>
          <w:rFonts w:ascii="GHEA Grapalat" w:hAnsi="GHEA Grapalat" w:cs="Sylfaen"/>
          <w:szCs w:val="24"/>
          <w:lang w:val="es-ES"/>
        </w:rPr>
        <w:t xml:space="preserve">և գնահատվելուց  </w:t>
      </w:r>
      <w:r w:rsidR="00EA58C8" w:rsidRPr="00F566BF">
        <w:rPr>
          <w:rFonts w:ascii="GHEA Grapalat" w:hAnsi="GHEA Grapalat" w:cs="Sylfaen"/>
          <w:szCs w:val="24"/>
          <w:lang w:val="es-ES"/>
        </w:rPr>
        <w:t>հետո կազմվում է արձանագրություն`</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xml:space="preserve">: Եթե հիմնավորումներ չեն </w:t>
      </w:r>
      <w:r w:rsidR="00902BB9" w:rsidRPr="00F566BF">
        <w:rPr>
          <w:rFonts w:ascii="GHEA Grapalat" w:hAnsi="GHEA Grapalat" w:cs="Sylfaen"/>
          <w:lang w:val="hy-AM"/>
        </w:rPr>
        <w:lastRenderedPageBreak/>
        <w:t>ներկայացվել, ապա հանձնաժողովի նիստի արձանագրության մեջ դրա մասին կատարվում են համապատասխան նշումներ.</w:t>
      </w:r>
    </w:p>
    <w:p w:rsidR="008B73CD" w:rsidRPr="00F566BF"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3D4374" w:rsidRPr="00F566BF" w:rsidRDefault="008769B4" w:rsidP="00EF3662">
      <w:pPr>
        <w:ind w:firstLine="375"/>
        <w:jc w:val="both"/>
        <w:rPr>
          <w:rFonts w:ascii="GHEA Grapalat" w:hAnsi="GHEA Grapalat" w:cs="Sylfaen"/>
          <w:sz w:val="20"/>
          <w:lang w:val="af-ZA"/>
        </w:rPr>
      </w:pPr>
      <w:r w:rsidRPr="00F566BF">
        <w:rPr>
          <w:rFonts w:ascii="GHEA Grapalat" w:hAnsi="GHEA Grapalat"/>
          <w:lang w:val="af-ZA"/>
        </w:rPr>
        <w:tab/>
      </w:r>
      <w:r w:rsidR="00A150A9" w:rsidRPr="00F566BF">
        <w:rPr>
          <w:rFonts w:ascii="GHEA Grapalat" w:hAnsi="GHEA Grapalat" w:cs="Sylfaen"/>
          <w:sz w:val="20"/>
          <w:lang w:val="af-ZA"/>
        </w:rPr>
        <w:t>8</w:t>
      </w:r>
      <w:r w:rsidR="0036230B" w:rsidRPr="00F566BF">
        <w:rPr>
          <w:rFonts w:ascii="GHEA Grapalat" w:hAnsi="GHEA Grapalat" w:cs="Sylfaen"/>
          <w:sz w:val="20"/>
          <w:lang w:val="af-ZA"/>
        </w:rPr>
        <w:t>.</w:t>
      </w:r>
      <w:r w:rsidR="009D03A4" w:rsidRPr="00F566BF">
        <w:rPr>
          <w:rFonts w:ascii="GHEA Grapalat" w:hAnsi="GHEA Grapalat" w:cs="Sylfaen"/>
          <w:sz w:val="20"/>
          <w:lang w:val="af-ZA"/>
        </w:rPr>
        <w:t>1</w:t>
      </w:r>
      <w:r w:rsidR="00B56A92">
        <w:rPr>
          <w:rFonts w:ascii="GHEA Grapalat" w:hAnsi="GHEA Grapalat" w:cs="Sylfaen"/>
          <w:sz w:val="20"/>
          <w:lang w:val="af-ZA"/>
        </w:rPr>
        <w:t>4</w:t>
      </w:r>
      <w:r w:rsidR="009D03A4" w:rsidRPr="00F566BF">
        <w:rPr>
          <w:rFonts w:ascii="GHEA Grapalat" w:hAnsi="GHEA Grapalat" w:cs="Sylfaen"/>
          <w:sz w:val="20"/>
          <w:lang w:val="af-ZA"/>
        </w:rPr>
        <w:t xml:space="preserve"> </w:t>
      </w:r>
      <w:r w:rsidR="0036230B" w:rsidRPr="00F566BF">
        <w:rPr>
          <w:rFonts w:ascii="GHEA Grapalat" w:hAnsi="GHEA Grapalat" w:cs="Sylfaen"/>
          <w:sz w:val="20"/>
        </w:rPr>
        <w:t>Օրենքի</w:t>
      </w:r>
      <w:r w:rsidR="0036230B" w:rsidRPr="00F566BF">
        <w:rPr>
          <w:rFonts w:ascii="GHEA Grapalat" w:hAnsi="GHEA Grapalat" w:cs="Sylfaen"/>
          <w:sz w:val="20"/>
          <w:lang w:val="af-ZA"/>
        </w:rPr>
        <w:t xml:space="preserve"> 6-</w:t>
      </w:r>
      <w:r w:rsidR="0036230B" w:rsidRPr="00F566BF">
        <w:rPr>
          <w:rFonts w:ascii="GHEA Grapalat" w:hAnsi="GHEA Grapalat" w:cs="Sylfaen"/>
          <w:sz w:val="20"/>
        </w:rPr>
        <w:t>րդ</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հոդվածի</w:t>
      </w:r>
      <w:r w:rsidR="0036230B" w:rsidRPr="00F566BF">
        <w:rPr>
          <w:rFonts w:ascii="GHEA Grapalat" w:hAnsi="GHEA Grapalat" w:cs="Sylfaen"/>
          <w:sz w:val="20"/>
          <w:lang w:val="af-ZA"/>
        </w:rPr>
        <w:t xml:space="preserve"> 1-</w:t>
      </w:r>
      <w:r w:rsidR="0036230B" w:rsidRPr="00F566BF">
        <w:rPr>
          <w:rFonts w:ascii="GHEA Grapalat" w:hAnsi="GHEA Grapalat" w:cs="Sylfaen"/>
          <w:sz w:val="20"/>
        </w:rPr>
        <w:t>ին</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մասի</w:t>
      </w:r>
      <w:r w:rsidR="0036230B" w:rsidRPr="00F566BF">
        <w:rPr>
          <w:rFonts w:ascii="GHEA Grapalat" w:hAnsi="GHEA Grapalat" w:cs="Sylfaen"/>
          <w:sz w:val="20"/>
          <w:lang w:val="af-ZA"/>
        </w:rPr>
        <w:t xml:space="preserve"> 6-</w:t>
      </w:r>
      <w:r w:rsidR="0036230B" w:rsidRPr="00F566BF">
        <w:rPr>
          <w:rFonts w:ascii="GHEA Grapalat" w:hAnsi="GHEA Grapalat" w:cs="Sylfaen"/>
          <w:sz w:val="20"/>
        </w:rPr>
        <w:t>րդ</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կետով</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նախատեսված</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հիմքերն</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ի</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հայտ</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գալու</w:t>
      </w:r>
      <w:r w:rsidR="0036230B" w:rsidRPr="00F566BF">
        <w:rPr>
          <w:rFonts w:ascii="GHEA Grapalat" w:hAnsi="GHEA Grapalat" w:cs="Sylfaen"/>
          <w:sz w:val="20"/>
          <w:lang w:val="af-ZA"/>
        </w:rPr>
        <w:t xml:space="preserve"> </w:t>
      </w:r>
      <w:r w:rsidR="0036230B" w:rsidRPr="00F566BF">
        <w:rPr>
          <w:rFonts w:ascii="GHEA Grapalat" w:hAnsi="GHEA Grapalat" w:cs="Sylfaen"/>
          <w:sz w:val="20"/>
        </w:rPr>
        <w:t>օրվան</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հաջորդող</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հինգ</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աշխատանքային</w:t>
      </w:r>
      <w:r w:rsidR="0036230B" w:rsidRPr="00F566BF">
        <w:rPr>
          <w:rFonts w:ascii="GHEA Grapalat" w:hAnsi="GHEA Grapalat" w:cs="Sylfaen"/>
          <w:sz w:val="20"/>
          <w:lang w:val="af-ZA"/>
        </w:rPr>
        <w:t xml:space="preserve"> </w:t>
      </w:r>
      <w:r w:rsidR="0036230B" w:rsidRPr="00F566BF">
        <w:rPr>
          <w:rFonts w:ascii="GHEA Grapalat" w:hAnsi="GHEA Grapalat" w:cs="Sylfaen"/>
          <w:sz w:val="20"/>
        </w:rPr>
        <w:t>օրվա</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ընթացքում</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պատվիրատուն</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տվյալ</w:t>
      </w:r>
      <w:r w:rsidR="0036230B" w:rsidRPr="00F566BF">
        <w:rPr>
          <w:rFonts w:ascii="GHEA Grapalat" w:hAnsi="GHEA Grapalat" w:cs="Sylfaen"/>
          <w:sz w:val="20"/>
          <w:lang w:val="af-ZA"/>
        </w:rPr>
        <w:t xml:space="preserve"> </w:t>
      </w:r>
      <w:r w:rsidR="00C806B2" w:rsidRPr="00F566BF">
        <w:rPr>
          <w:rFonts w:ascii="GHEA Grapalat" w:hAnsi="GHEA Grapalat" w:cs="Sylfaen"/>
          <w:sz w:val="20"/>
        </w:rPr>
        <w:t>մ</w:t>
      </w:r>
      <w:r w:rsidR="0036230B" w:rsidRPr="00F566BF">
        <w:rPr>
          <w:rFonts w:ascii="GHEA Grapalat" w:hAnsi="GHEA Grapalat" w:cs="Sylfaen"/>
          <w:sz w:val="20"/>
        </w:rPr>
        <w:t>ասնակցի</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տվյալները</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համապատասխան</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հիմքերով</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գրավոր</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ուղարկում</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է</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լիազորված</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մարմին</w:t>
      </w:r>
      <w:r w:rsidR="00881C05" w:rsidRPr="00F566BF">
        <w:rPr>
          <w:rFonts w:ascii="GHEA Grapalat" w:hAnsi="GHEA Grapalat" w:cs="Sylfaen"/>
          <w:sz w:val="20"/>
          <w:lang w:val="hy-AM"/>
        </w:rPr>
        <w:t xml:space="preserve">, </w:t>
      </w:r>
      <w:r w:rsidR="00881C05" w:rsidRPr="00F566BF">
        <w:rPr>
          <w:rFonts w:ascii="GHEA Grapalat" w:hAnsi="GHEA Grapalat" w:cs="Sylfaen"/>
          <w:sz w:val="20"/>
        </w:rPr>
        <w:t>որը</w:t>
      </w:r>
      <w:r w:rsidR="00881C05" w:rsidRPr="00F566BF">
        <w:rPr>
          <w:rFonts w:ascii="GHEA Grapalat" w:hAnsi="GHEA Grapalat" w:cs="Sylfaen"/>
          <w:sz w:val="20"/>
          <w:lang w:val="af-ZA"/>
        </w:rPr>
        <w:t xml:space="preserve"> </w:t>
      </w:r>
      <w:r w:rsidR="00881C05" w:rsidRPr="00F566BF">
        <w:rPr>
          <w:rFonts w:ascii="GHEA Grapalat" w:hAnsi="GHEA Grapalat" w:cs="Sylfaen"/>
          <w:sz w:val="20"/>
        </w:rPr>
        <w:t>դրանք</w:t>
      </w:r>
      <w:r w:rsidR="00881C05" w:rsidRPr="00F566BF">
        <w:rPr>
          <w:rFonts w:ascii="GHEA Grapalat" w:hAnsi="GHEA Grapalat" w:cs="Sylfaen"/>
          <w:sz w:val="20"/>
          <w:lang w:val="af-ZA"/>
        </w:rPr>
        <w:t xml:space="preserve"> </w:t>
      </w:r>
      <w:r w:rsidR="00881C05" w:rsidRPr="00F566BF">
        <w:rPr>
          <w:rFonts w:ascii="GHEA Grapalat" w:hAnsi="GHEA Grapalat" w:cs="Sylfaen"/>
          <w:sz w:val="20"/>
        </w:rPr>
        <w:t>ստանալուն</w:t>
      </w:r>
      <w:r w:rsidR="00881C05" w:rsidRPr="00F566BF">
        <w:rPr>
          <w:rFonts w:ascii="GHEA Grapalat" w:hAnsi="GHEA Grapalat" w:cs="Sylfaen"/>
          <w:sz w:val="20"/>
          <w:lang w:val="af-ZA"/>
        </w:rPr>
        <w:t xml:space="preserve"> </w:t>
      </w:r>
      <w:r w:rsidR="00881C05" w:rsidRPr="00F566BF">
        <w:rPr>
          <w:rFonts w:ascii="GHEA Grapalat" w:hAnsi="GHEA Grapalat" w:cs="Sylfaen"/>
          <w:sz w:val="20"/>
        </w:rPr>
        <w:t>հաջորդող</w:t>
      </w:r>
      <w:r w:rsidR="00881C05" w:rsidRPr="00F566BF">
        <w:rPr>
          <w:rFonts w:ascii="GHEA Grapalat" w:hAnsi="GHEA Grapalat" w:cs="Sylfaen"/>
          <w:sz w:val="20"/>
          <w:lang w:val="af-ZA"/>
        </w:rPr>
        <w:t xml:space="preserve"> </w:t>
      </w:r>
      <w:r w:rsidR="00881C05" w:rsidRPr="00F566BF">
        <w:rPr>
          <w:rFonts w:ascii="GHEA Grapalat" w:hAnsi="GHEA Grapalat" w:cs="Sylfaen"/>
          <w:sz w:val="20"/>
        </w:rPr>
        <w:t>հինգ</w:t>
      </w:r>
      <w:r w:rsidR="00881C05" w:rsidRPr="00F566BF">
        <w:rPr>
          <w:rFonts w:ascii="GHEA Grapalat" w:hAnsi="GHEA Grapalat" w:cs="Sylfaen"/>
          <w:sz w:val="20"/>
          <w:lang w:val="af-ZA"/>
        </w:rPr>
        <w:t xml:space="preserve"> </w:t>
      </w:r>
      <w:r w:rsidR="00881C05" w:rsidRPr="00F566BF">
        <w:rPr>
          <w:rFonts w:ascii="GHEA Grapalat" w:hAnsi="GHEA Grapalat" w:cs="Sylfaen"/>
          <w:sz w:val="20"/>
        </w:rPr>
        <w:t>աշխատանքային</w:t>
      </w:r>
      <w:r w:rsidR="00881C05" w:rsidRPr="00F566BF">
        <w:rPr>
          <w:rFonts w:ascii="GHEA Grapalat" w:hAnsi="GHEA Grapalat" w:cs="Sylfaen"/>
          <w:sz w:val="20"/>
          <w:lang w:val="af-ZA"/>
        </w:rPr>
        <w:t xml:space="preserve"> </w:t>
      </w:r>
      <w:r w:rsidR="00881C05" w:rsidRPr="00F566BF">
        <w:rPr>
          <w:rFonts w:ascii="GHEA Grapalat" w:hAnsi="GHEA Grapalat" w:cs="Sylfaen"/>
          <w:sz w:val="20"/>
        </w:rPr>
        <w:t>օրվա</w:t>
      </w:r>
      <w:r w:rsidR="00881C05" w:rsidRPr="00F566BF">
        <w:rPr>
          <w:rFonts w:ascii="GHEA Grapalat" w:hAnsi="GHEA Grapalat" w:cs="Sylfaen"/>
          <w:sz w:val="20"/>
          <w:lang w:val="af-ZA"/>
        </w:rPr>
        <w:t xml:space="preserve"> </w:t>
      </w:r>
      <w:r w:rsidR="00881C05" w:rsidRPr="00F566BF">
        <w:rPr>
          <w:rFonts w:ascii="GHEA Grapalat" w:hAnsi="GHEA Grapalat" w:cs="Sylfaen"/>
          <w:sz w:val="20"/>
        </w:rPr>
        <w:t>ընթացքում</w:t>
      </w:r>
      <w:r w:rsidR="00881C05" w:rsidRPr="00F566BF">
        <w:rPr>
          <w:rFonts w:ascii="GHEA Grapalat" w:hAnsi="GHEA Grapalat" w:cs="Sylfaen"/>
          <w:sz w:val="20"/>
          <w:lang w:val="af-ZA"/>
        </w:rPr>
        <w:t xml:space="preserve"> </w:t>
      </w:r>
      <w:bookmarkStart w:id="9" w:name="_Hlk9262748"/>
      <w:r w:rsidR="00A31A12" w:rsidRPr="00F566BF">
        <w:rPr>
          <w:rFonts w:ascii="GHEA Grapalat" w:hAnsi="GHEA Grapalat" w:cs="Sylfaen"/>
          <w:sz w:val="20"/>
        </w:rPr>
        <w:t>նախաձեռնում</w:t>
      </w:r>
      <w:r w:rsidR="00A31A12" w:rsidRPr="00F566BF">
        <w:rPr>
          <w:rFonts w:ascii="GHEA Grapalat" w:hAnsi="GHEA Grapalat" w:cs="Sylfaen"/>
          <w:sz w:val="20"/>
          <w:lang w:val="af-ZA"/>
        </w:rPr>
        <w:t xml:space="preserve"> </w:t>
      </w:r>
      <w:r w:rsidR="00A31A12" w:rsidRPr="00F566BF">
        <w:rPr>
          <w:rFonts w:ascii="GHEA Grapalat" w:hAnsi="GHEA Grapalat" w:cs="Sylfaen"/>
          <w:sz w:val="20"/>
        </w:rPr>
        <w:t>է</w:t>
      </w:r>
      <w:r w:rsidR="00A31A12" w:rsidRPr="00F566BF">
        <w:rPr>
          <w:rFonts w:ascii="GHEA Grapalat" w:hAnsi="GHEA Grapalat" w:cs="Sylfaen"/>
          <w:sz w:val="20"/>
          <w:lang w:val="af-ZA"/>
        </w:rPr>
        <w:t xml:space="preserve"> </w:t>
      </w:r>
      <w:r w:rsidR="00A31A12" w:rsidRPr="00F566BF">
        <w:rPr>
          <w:rFonts w:ascii="GHEA Grapalat" w:hAnsi="GHEA Grapalat" w:cs="Sylfaen"/>
          <w:sz w:val="20"/>
        </w:rPr>
        <w:t>տվյալ</w:t>
      </w:r>
      <w:r w:rsidR="00A31A12" w:rsidRPr="00F566BF">
        <w:rPr>
          <w:rFonts w:ascii="GHEA Grapalat" w:hAnsi="GHEA Grapalat" w:cs="Sylfaen"/>
          <w:sz w:val="20"/>
          <w:lang w:val="af-ZA"/>
        </w:rPr>
        <w:t xml:space="preserve"> </w:t>
      </w:r>
      <w:r w:rsidR="00A31A12" w:rsidRPr="00F566BF">
        <w:rPr>
          <w:rFonts w:ascii="GHEA Grapalat" w:hAnsi="GHEA Grapalat" w:cs="Sylfaen"/>
          <w:sz w:val="20"/>
        </w:rPr>
        <w:t>մասնակցին</w:t>
      </w:r>
      <w:r w:rsidR="00A31A12" w:rsidRPr="00F566BF">
        <w:rPr>
          <w:rFonts w:ascii="GHEA Grapalat" w:hAnsi="GHEA Grapalat" w:cs="Sylfaen"/>
          <w:sz w:val="20"/>
          <w:lang w:val="af-ZA"/>
        </w:rPr>
        <w:t xml:space="preserve"> </w:t>
      </w:r>
      <w:r w:rsidR="00A31A12" w:rsidRPr="00F566BF">
        <w:rPr>
          <w:rFonts w:ascii="GHEA Grapalat" w:hAnsi="GHEA Grapalat" w:cs="Sylfaen"/>
          <w:sz w:val="20"/>
        </w:rPr>
        <w:t>գնումների</w:t>
      </w:r>
      <w:r w:rsidR="00A31A12" w:rsidRPr="00F566BF">
        <w:rPr>
          <w:rFonts w:ascii="GHEA Grapalat" w:hAnsi="GHEA Grapalat" w:cs="Sylfaen"/>
          <w:sz w:val="20"/>
          <w:lang w:val="af-ZA"/>
        </w:rPr>
        <w:t xml:space="preserve"> </w:t>
      </w:r>
      <w:r w:rsidR="00A31A12" w:rsidRPr="00F566BF">
        <w:rPr>
          <w:rFonts w:ascii="GHEA Grapalat" w:hAnsi="GHEA Grapalat" w:cs="Sylfaen"/>
          <w:sz w:val="20"/>
        </w:rPr>
        <w:t>գործընթացին</w:t>
      </w:r>
      <w:r w:rsidR="00A31A12" w:rsidRPr="00F566BF">
        <w:rPr>
          <w:rFonts w:ascii="GHEA Grapalat" w:hAnsi="GHEA Grapalat" w:cs="Sylfaen"/>
          <w:sz w:val="20"/>
          <w:lang w:val="af-ZA"/>
        </w:rPr>
        <w:t xml:space="preserve"> </w:t>
      </w:r>
      <w:r w:rsidR="00A31A12" w:rsidRPr="00F566BF">
        <w:rPr>
          <w:rFonts w:ascii="GHEA Grapalat" w:hAnsi="GHEA Grapalat" w:cs="Sylfaen"/>
          <w:sz w:val="20"/>
        </w:rPr>
        <w:t>մասնակցելու</w:t>
      </w:r>
      <w:r w:rsidR="00A31A12" w:rsidRPr="00F566BF">
        <w:rPr>
          <w:rFonts w:ascii="GHEA Grapalat" w:hAnsi="GHEA Grapalat" w:cs="Sylfaen"/>
          <w:sz w:val="20"/>
          <w:lang w:val="af-ZA"/>
        </w:rPr>
        <w:t xml:space="preserve"> </w:t>
      </w:r>
      <w:r w:rsidR="00A31A12" w:rsidRPr="00F566BF">
        <w:rPr>
          <w:rFonts w:ascii="GHEA Grapalat" w:hAnsi="GHEA Grapalat" w:cs="Sylfaen"/>
          <w:sz w:val="20"/>
        </w:rPr>
        <w:t>իրավունք</w:t>
      </w:r>
      <w:r w:rsidR="00A31A12" w:rsidRPr="00F566BF">
        <w:rPr>
          <w:rFonts w:ascii="GHEA Grapalat" w:hAnsi="GHEA Grapalat" w:cs="Sylfaen"/>
          <w:sz w:val="20"/>
          <w:lang w:val="af-ZA"/>
        </w:rPr>
        <w:t xml:space="preserve"> </w:t>
      </w:r>
      <w:r w:rsidR="00A31A12" w:rsidRPr="00F566BF">
        <w:rPr>
          <w:rFonts w:ascii="GHEA Grapalat" w:hAnsi="GHEA Grapalat" w:cs="Sylfaen"/>
          <w:sz w:val="20"/>
        </w:rPr>
        <w:t>չունեցող</w:t>
      </w:r>
      <w:r w:rsidR="00A31A12" w:rsidRPr="00F566BF">
        <w:rPr>
          <w:rFonts w:ascii="GHEA Grapalat" w:hAnsi="GHEA Grapalat" w:cs="Sylfaen"/>
          <w:sz w:val="20"/>
          <w:lang w:val="af-ZA"/>
        </w:rPr>
        <w:t xml:space="preserve"> </w:t>
      </w:r>
      <w:r w:rsidR="00A31A12" w:rsidRPr="00F566BF">
        <w:rPr>
          <w:rFonts w:ascii="GHEA Grapalat" w:hAnsi="GHEA Grapalat" w:cs="Sylfaen"/>
          <w:sz w:val="20"/>
        </w:rPr>
        <w:t>մասնակիցների</w:t>
      </w:r>
      <w:r w:rsidR="00A31A12" w:rsidRPr="00F566BF">
        <w:rPr>
          <w:rFonts w:ascii="GHEA Grapalat" w:hAnsi="GHEA Grapalat" w:cs="Sylfaen"/>
          <w:sz w:val="20"/>
          <w:lang w:val="af-ZA"/>
        </w:rPr>
        <w:t xml:space="preserve"> </w:t>
      </w:r>
      <w:r w:rsidR="00A31A12" w:rsidRPr="00F566BF">
        <w:rPr>
          <w:rFonts w:ascii="GHEA Grapalat" w:hAnsi="GHEA Grapalat" w:cs="Sylfaen"/>
          <w:sz w:val="20"/>
        </w:rPr>
        <w:t>ցուցակում</w:t>
      </w:r>
      <w:r w:rsidR="00A31A12" w:rsidRPr="00F566BF">
        <w:rPr>
          <w:rFonts w:ascii="GHEA Grapalat" w:hAnsi="GHEA Grapalat" w:cs="Sylfaen"/>
          <w:sz w:val="20"/>
          <w:lang w:val="af-ZA"/>
        </w:rPr>
        <w:t xml:space="preserve"> </w:t>
      </w:r>
      <w:r w:rsidR="00A31A12" w:rsidRPr="00F566BF">
        <w:rPr>
          <w:rFonts w:ascii="GHEA Grapalat" w:hAnsi="GHEA Grapalat" w:cs="Sylfaen"/>
          <w:sz w:val="20"/>
        </w:rPr>
        <w:t>ներառելու</w:t>
      </w:r>
      <w:r w:rsidR="00A31A12" w:rsidRPr="00F566BF">
        <w:rPr>
          <w:rFonts w:ascii="GHEA Grapalat" w:hAnsi="GHEA Grapalat" w:cs="Sylfaen"/>
          <w:sz w:val="20"/>
          <w:lang w:val="af-ZA"/>
        </w:rPr>
        <w:t xml:space="preserve"> </w:t>
      </w:r>
      <w:r w:rsidR="00A31A12" w:rsidRPr="00F566BF">
        <w:rPr>
          <w:rFonts w:ascii="GHEA Grapalat" w:hAnsi="GHEA Grapalat" w:cs="Sylfaen"/>
          <w:sz w:val="20"/>
        </w:rPr>
        <w:t>ընթացակարգ</w:t>
      </w:r>
      <w:bookmarkEnd w:id="9"/>
      <w:r w:rsidR="0036230B" w:rsidRPr="00F566BF">
        <w:rPr>
          <w:rFonts w:ascii="GHEA Grapalat" w:hAnsi="GHEA Grapalat" w:cs="Sylfaen"/>
          <w:sz w:val="20"/>
          <w:lang w:val="af-ZA"/>
        </w:rPr>
        <w:t xml:space="preserve">: </w:t>
      </w:r>
      <w:r w:rsidR="00B54F63" w:rsidRPr="00F566BF">
        <w:rPr>
          <w:rFonts w:ascii="GHEA Grapalat" w:hAnsi="GHEA Grapalat" w:cs="Sylfaen"/>
          <w:sz w:val="20"/>
        </w:rPr>
        <w:t>Ընդ</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որում</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եթե</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մասնակցի</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գնումներին</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մասնակցելու</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իրավունք</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ունենալու</w:t>
      </w:r>
      <w:r w:rsidR="00A73661" w:rsidRPr="00F566BF">
        <w:rPr>
          <w:rFonts w:ascii="GHEA Grapalat" w:hAnsi="GHEA Grapalat" w:cs="Sylfaen"/>
          <w:sz w:val="20"/>
          <w:lang w:val="hy-AM"/>
        </w:rPr>
        <w:t xml:space="preserve"> մասին հավաստումը</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որակվում</w:t>
      </w:r>
      <w:r w:rsidR="00B54F63" w:rsidRPr="00F566BF">
        <w:rPr>
          <w:rFonts w:ascii="GHEA Grapalat" w:hAnsi="GHEA Grapalat" w:cs="Sylfaen"/>
          <w:sz w:val="20"/>
          <w:lang w:val="af-ZA"/>
        </w:rPr>
        <w:t xml:space="preserve"> </w:t>
      </w:r>
      <w:r w:rsidR="00A73661" w:rsidRPr="00F566BF">
        <w:rPr>
          <w:rFonts w:ascii="GHEA Grapalat" w:hAnsi="GHEA Grapalat" w:cs="Sylfaen"/>
          <w:sz w:val="20"/>
          <w:lang w:val="hy-AM"/>
        </w:rPr>
        <w:t>է</w:t>
      </w:r>
      <w:r w:rsidR="00A73661" w:rsidRPr="00F566BF">
        <w:rPr>
          <w:rFonts w:ascii="GHEA Grapalat" w:hAnsi="GHEA Grapalat" w:cs="Sylfaen"/>
          <w:sz w:val="20"/>
          <w:lang w:val="af-ZA"/>
        </w:rPr>
        <w:t xml:space="preserve"> </w:t>
      </w:r>
      <w:r w:rsidR="00B54F63" w:rsidRPr="00F566BF">
        <w:rPr>
          <w:rFonts w:ascii="GHEA Grapalat" w:hAnsi="GHEA Grapalat" w:cs="Sylfaen"/>
          <w:sz w:val="20"/>
        </w:rPr>
        <w:t>որպես</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իրականությանը</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չհամապատասխանող</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կամ</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մասնակիցը</w:t>
      </w:r>
      <w:r w:rsidR="00B54F63" w:rsidRPr="00F566BF">
        <w:rPr>
          <w:rFonts w:ascii="GHEA Grapalat" w:hAnsi="GHEA Grapalat" w:cs="Sylfaen"/>
          <w:sz w:val="20"/>
          <w:lang w:val="af-ZA"/>
        </w:rPr>
        <w:t xml:space="preserve"> </w:t>
      </w:r>
      <w:r w:rsidR="00862B55" w:rsidRPr="00F566BF">
        <w:rPr>
          <w:rFonts w:ascii="GHEA Grapalat" w:hAnsi="GHEA Grapalat" w:cs="Sylfaen"/>
          <w:sz w:val="20"/>
          <w:lang w:val="af-ZA"/>
        </w:rPr>
        <w:t xml:space="preserve">սույն </w:t>
      </w:r>
      <w:r w:rsidR="00B54F63" w:rsidRPr="00F566BF">
        <w:rPr>
          <w:rFonts w:ascii="GHEA Grapalat" w:hAnsi="GHEA Grapalat" w:cs="Sylfaen"/>
          <w:sz w:val="20"/>
        </w:rPr>
        <w:t>հրավերով</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սահմանված</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կարգով</w:t>
      </w:r>
      <w:r w:rsidR="00B54F63" w:rsidRPr="00F566BF">
        <w:rPr>
          <w:rFonts w:ascii="GHEA Grapalat" w:hAnsi="GHEA Grapalat" w:cs="Sylfaen"/>
          <w:sz w:val="20"/>
          <w:lang w:val="af-ZA"/>
        </w:rPr>
        <w:t xml:space="preserve"> </w:t>
      </w:r>
      <w:r w:rsidR="00B54F63" w:rsidRPr="00F566BF">
        <w:rPr>
          <w:rFonts w:ascii="GHEA Grapalat" w:hAnsi="GHEA Grapalat" w:cs="Sylfaen"/>
          <w:sz w:val="20"/>
        </w:rPr>
        <w:t>և</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ժամկետներում</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չի</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ներկայացնում</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հրավերով</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նախատեսված</w:t>
      </w:r>
      <w:r w:rsidR="00B54F63" w:rsidRPr="00F566BF">
        <w:rPr>
          <w:rFonts w:ascii="GHEA Grapalat" w:hAnsi="GHEA Grapalat" w:cs="Sylfaen"/>
          <w:sz w:val="20"/>
          <w:lang w:val="af-ZA"/>
        </w:rPr>
        <w:t xml:space="preserve"> </w:t>
      </w:r>
      <w:r w:rsidR="00B54F63" w:rsidRPr="00F566BF">
        <w:rPr>
          <w:rFonts w:ascii="GHEA Grapalat" w:hAnsi="GHEA Grapalat" w:cs="Sylfaen"/>
          <w:sz w:val="20"/>
        </w:rPr>
        <w:t>փաստաթղթերը</w:t>
      </w:r>
      <w:r w:rsidR="00B54F63" w:rsidRPr="00F566BF">
        <w:rPr>
          <w:rFonts w:ascii="GHEA Grapalat" w:hAnsi="GHEA Grapalat" w:cs="Sylfaen"/>
          <w:sz w:val="20"/>
          <w:lang w:val="af-ZA"/>
        </w:rPr>
        <w:t>,</w:t>
      </w:r>
      <w:r w:rsidR="00A73661" w:rsidRPr="00F566BF">
        <w:rPr>
          <w:rFonts w:ascii="GHEA Grapalat" w:hAnsi="GHEA Grapalat" w:cs="Sylfaen"/>
          <w:sz w:val="20"/>
          <w:lang w:val="af-ZA"/>
        </w:rPr>
        <w:t xml:space="preserve"> </w:t>
      </w:r>
      <w:r w:rsidR="00A73661" w:rsidRPr="00F566BF">
        <w:rPr>
          <w:rFonts w:ascii="GHEA Grapalat" w:hAnsi="GHEA Grapalat" w:cs="Sylfaen"/>
          <w:sz w:val="20"/>
        </w:rPr>
        <w:t>կամ</w:t>
      </w:r>
      <w:r w:rsidR="00A73661" w:rsidRPr="00F566BF">
        <w:rPr>
          <w:rFonts w:ascii="GHEA Grapalat" w:hAnsi="GHEA Grapalat" w:cs="Sylfaen"/>
          <w:sz w:val="20"/>
          <w:lang w:val="af-ZA"/>
        </w:rPr>
        <w:t xml:space="preserve"> </w:t>
      </w:r>
      <w:r w:rsidR="00A73661" w:rsidRPr="00F566BF">
        <w:rPr>
          <w:rFonts w:ascii="GHEA Grapalat" w:hAnsi="GHEA Grapalat" w:cs="Sylfaen"/>
          <w:sz w:val="20"/>
        </w:rPr>
        <w:t>ընտրված</w:t>
      </w:r>
      <w:r w:rsidR="00A73661" w:rsidRPr="00F566BF">
        <w:rPr>
          <w:rFonts w:ascii="GHEA Grapalat" w:hAnsi="GHEA Grapalat" w:cs="Sylfaen"/>
          <w:sz w:val="20"/>
          <w:lang w:val="af-ZA"/>
        </w:rPr>
        <w:t xml:space="preserve"> </w:t>
      </w:r>
      <w:r w:rsidR="00A73661" w:rsidRPr="00F566BF">
        <w:rPr>
          <w:rFonts w:ascii="GHEA Grapalat" w:hAnsi="GHEA Grapalat" w:cs="Sylfaen"/>
          <w:sz w:val="20"/>
        </w:rPr>
        <w:t>մասնակիցը</w:t>
      </w:r>
      <w:r w:rsidR="00A73661" w:rsidRPr="00F566BF">
        <w:rPr>
          <w:rFonts w:ascii="GHEA Grapalat" w:hAnsi="GHEA Grapalat" w:cs="Sylfaen"/>
          <w:sz w:val="20"/>
          <w:lang w:val="af-ZA"/>
        </w:rPr>
        <w:t xml:space="preserve"> </w:t>
      </w:r>
      <w:r w:rsidR="00A73661" w:rsidRPr="00F566BF">
        <w:rPr>
          <w:rFonts w:ascii="GHEA Grapalat" w:hAnsi="GHEA Grapalat" w:cs="Sylfaen"/>
          <w:sz w:val="20"/>
        </w:rPr>
        <w:t>չի</w:t>
      </w:r>
      <w:r w:rsidR="00A73661" w:rsidRPr="00F566BF">
        <w:rPr>
          <w:rFonts w:ascii="GHEA Grapalat" w:hAnsi="GHEA Grapalat" w:cs="Sylfaen"/>
          <w:sz w:val="20"/>
          <w:lang w:val="af-ZA"/>
        </w:rPr>
        <w:t xml:space="preserve"> </w:t>
      </w:r>
      <w:r w:rsidR="00A73661" w:rsidRPr="00F566BF">
        <w:rPr>
          <w:rFonts w:ascii="GHEA Grapalat" w:hAnsi="GHEA Grapalat" w:cs="Sylfaen"/>
          <w:sz w:val="20"/>
        </w:rPr>
        <w:t>ներկայացնում</w:t>
      </w:r>
      <w:r w:rsidR="00A73661" w:rsidRPr="00F566BF">
        <w:rPr>
          <w:rFonts w:ascii="GHEA Grapalat" w:hAnsi="GHEA Grapalat" w:cs="Sylfaen"/>
          <w:sz w:val="20"/>
          <w:lang w:val="af-ZA"/>
        </w:rPr>
        <w:t xml:space="preserve"> </w:t>
      </w:r>
      <w:r w:rsidR="00A73661" w:rsidRPr="00F566BF">
        <w:rPr>
          <w:rFonts w:ascii="GHEA Grapalat" w:hAnsi="GHEA Grapalat" w:cs="Sylfaen"/>
          <w:sz w:val="20"/>
        </w:rPr>
        <w:t>որակավորման</w:t>
      </w:r>
      <w:r w:rsidR="00A73661" w:rsidRPr="00F566BF">
        <w:rPr>
          <w:rFonts w:ascii="GHEA Grapalat" w:hAnsi="GHEA Grapalat" w:cs="Sylfaen"/>
          <w:sz w:val="20"/>
          <w:lang w:val="af-ZA"/>
        </w:rPr>
        <w:t xml:space="preserve"> </w:t>
      </w:r>
      <w:r w:rsidR="00A73661" w:rsidRPr="00F566BF">
        <w:rPr>
          <w:rFonts w:ascii="GHEA Grapalat" w:hAnsi="GHEA Grapalat" w:cs="Sylfaen"/>
          <w:sz w:val="20"/>
        </w:rPr>
        <w:t>ապահովումը</w:t>
      </w:r>
      <w:r w:rsidR="00A73661" w:rsidRPr="00F566BF">
        <w:rPr>
          <w:rFonts w:ascii="GHEA Grapalat" w:hAnsi="GHEA Grapalat" w:cs="Sylfaen"/>
          <w:sz w:val="20"/>
          <w:lang w:val="af-ZA"/>
        </w:rPr>
        <w:t>,</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ապա</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այդ</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հանգամանքը</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համարվում</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է</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որպես</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գնման</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գործընթացի</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շրջանակում</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ստանձնված</w:t>
      </w:r>
      <w:r w:rsidR="00B54F63" w:rsidRPr="00F566BF">
        <w:rPr>
          <w:rFonts w:ascii="GHEA Grapalat" w:hAnsi="GHEA Grapalat" w:cs="Sylfaen"/>
          <w:sz w:val="20"/>
          <w:lang w:val="af-ZA"/>
        </w:rPr>
        <w:t xml:space="preserve"> </w:t>
      </w:r>
      <w:r w:rsidR="00B54F63" w:rsidRPr="00F566BF">
        <w:rPr>
          <w:rFonts w:ascii="GHEA Grapalat" w:hAnsi="GHEA Grapalat" w:cs="Sylfaen"/>
          <w:sz w:val="20"/>
        </w:rPr>
        <w:t>պարտավորության</w:t>
      </w:r>
      <w:r w:rsidR="00B54F63" w:rsidRPr="00F566BF">
        <w:rPr>
          <w:rFonts w:ascii="GHEA Grapalat" w:hAnsi="GHEA Grapalat" w:cs="Sylfaen"/>
          <w:sz w:val="20"/>
          <w:lang w:val="af-ZA"/>
        </w:rPr>
        <w:t xml:space="preserve"> </w:t>
      </w:r>
      <w:r w:rsidR="00564FB7" w:rsidRPr="00F566BF">
        <w:rPr>
          <w:rFonts w:ascii="GHEA Grapalat" w:hAnsi="GHEA Grapalat" w:cs="Sylfaen"/>
          <w:sz w:val="20"/>
          <w:lang w:val="af-ZA"/>
        </w:rPr>
        <w:t xml:space="preserve">խախտում: </w:t>
      </w:r>
    </w:p>
    <w:p w:rsidR="00B54F63" w:rsidRPr="00F566BF" w:rsidRDefault="00B97D91" w:rsidP="00EF3662">
      <w:pPr>
        <w:ind w:firstLine="375"/>
        <w:jc w:val="both"/>
        <w:rPr>
          <w:rFonts w:ascii="GHEA Grapalat" w:hAnsi="GHEA Grapalat"/>
          <w:sz w:val="20"/>
          <w:szCs w:val="20"/>
          <w:lang w:val="af-ZA"/>
        </w:rPr>
      </w:pPr>
      <w:r w:rsidRPr="00F566BF">
        <w:rPr>
          <w:rFonts w:ascii="GHEA Grapalat" w:hAnsi="GHEA Grapalat"/>
          <w:color w:val="000000"/>
          <w:sz w:val="20"/>
          <w:szCs w:val="20"/>
          <w:lang w:val="af-ZA"/>
        </w:rPr>
        <w:t xml:space="preserve">      </w:t>
      </w:r>
      <w:r w:rsidR="00E17B5D" w:rsidRPr="00F566BF">
        <w:rPr>
          <w:rFonts w:ascii="GHEA Grapalat" w:hAnsi="GHEA Grapalat"/>
          <w:color w:val="000000"/>
          <w:sz w:val="20"/>
          <w:szCs w:val="20"/>
          <w:lang w:val="af-ZA"/>
        </w:rPr>
        <w:t>8.1</w:t>
      </w:r>
      <w:r w:rsidR="00B56A92">
        <w:rPr>
          <w:rFonts w:ascii="GHEA Grapalat" w:hAnsi="GHEA Grapalat"/>
          <w:color w:val="000000"/>
          <w:sz w:val="20"/>
          <w:szCs w:val="20"/>
          <w:lang w:val="af-ZA"/>
        </w:rPr>
        <w:t>5</w:t>
      </w:r>
      <w:r w:rsidR="00E17B5D" w:rsidRPr="00F566BF">
        <w:rPr>
          <w:rFonts w:ascii="GHEA Grapalat" w:hAnsi="GHEA Grapalat"/>
          <w:color w:val="000000"/>
          <w:sz w:val="20"/>
          <w:szCs w:val="20"/>
          <w:lang w:val="af-ZA"/>
        </w:rPr>
        <w:t xml:space="preserve"> </w:t>
      </w:r>
      <w:r w:rsidR="003A377C" w:rsidRPr="00F566BF">
        <w:rPr>
          <w:rFonts w:ascii="GHEA Grapalat" w:hAnsi="GHEA Grapalat"/>
          <w:color w:val="000000"/>
          <w:sz w:val="20"/>
          <w:szCs w:val="20"/>
        </w:rPr>
        <w:t>Ե</w:t>
      </w:r>
      <w:r w:rsidR="003D4374" w:rsidRPr="00F566BF">
        <w:rPr>
          <w:rFonts w:ascii="GHEA Grapalat" w:hAnsi="GHEA Grapalat"/>
          <w:color w:val="000000"/>
          <w:sz w:val="20"/>
          <w:szCs w:val="20"/>
          <w:lang w:val="hy-AM"/>
        </w:rPr>
        <w:t>թե մասնակից</w:t>
      </w:r>
      <w:r w:rsidR="00955CC1" w:rsidRPr="00F566BF">
        <w:rPr>
          <w:rFonts w:ascii="GHEA Grapalat" w:hAnsi="GHEA Grapalat"/>
          <w:color w:val="000000"/>
          <w:sz w:val="20"/>
          <w:szCs w:val="20"/>
        </w:rPr>
        <w:t>ն</w:t>
      </w:r>
      <w:r w:rsidR="003D4374" w:rsidRPr="00F566BF">
        <w:rPr>
          <w:rFonts w:ascii="GHEA Grapalat" w:hAnsi="GHEA Grapalat"/>
          <w:color w:val="000000"/>
          <w:sz w:val="20"/>
          <w:szCs w:val="20"/>
          <w:lang w:val="hy-AM"/>
        </w:rPr>
        <w:t xml:space="preserve"> </w:t>
      </w:r>
      <w:r w:rsidR="00955CC1" w:rsidRPr="00F566BF">
        <w:rPr>
          <w:rFonts w:ascii="GHEA Grapalat" w:hAnsi="GHEA Grapalat"/>
          <w:color w:val="000000"/>
          <w:sz w:val="20"/>
          <w:szCs w:val="20"/>
        </w:rPr>
        <w:t>Օ</w:t>
      </w:r>
      <w:r w:rsidR="003D4374" w:rsidRPr="00F566BF">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8.9 և</w:t>
      </w:r>
      <w:r w:rsidRPr="00F566BF">
        <w:rPr>
          <w:rFonts w:ascii="GHEA Grapalat" w:hAnsi="GHEA Grapalat" w:cs="Sylfaen"/>
          <w:sz w:val="20"/>
          <w:szCs w:val="24"/>
          <w:lang w:val="af-ZA" w:eastAsia="en-US"/>
        </w:rPr>
        <w:t xml:space="preserve"> 8</w:t>
      </w:r>
      <w:r w:rsidR="00B56A92">
        <w:rPr>
          <w:rFonts w:ascii="GHEA Grapalat" w:hAnsi="GHEA Grapalat" w:cs="Sylfaen"/>
          <w:sz w:val="20"/>
          <w:szCs w:val="24"/>
          <w:lang w:val="af-ZA" w:eastAsia="en-US"/>
        </w:rPr>
        <w:t>.</w:t>
      </w:r>
      <w:r w:rsidRPr="00F566BF">
        <w:rPr>
          <w:rFonts w:ascii="GHEA Grapalat" w:hAnsi="GHEA Grapalat" w:cs="Sylfaen"/>
          <w:sz w:val="20"/>
          <w:szCs w:val="24"/>
          <w:lang w:val="af-ZA" w:eastAsia="en-US"/>
        </w:rPr>
        <w:t xml:space="preserve">10 </w:t>
      </w:r>
      <w:r w:rsidRPr="00F566BF">
        <w:rPr>
          <w:rFonts w:ascii="GHEA Grapalat" w:hAnsi="GHEA Grapalat" w:cs="Sylfaen"/>
          <w:sz w:val="20"/>
          <w:szCs w:val="24"/>
          <w:lang w:val="ru-RU" w:eastAsia="en-US"/>
        </w:rPr>
        <w:t>կետ</w:t>
      </w:r>
      <w:r w:rsidR="00441D04" w:rsidRPr="00F566BF">
        <w:rPr>
          <w:rFonts w:ascii="GHEA Grapalat" w:hAnsi="GHEA Grapalat" w:cs="Sylfaen"/>
          <w:sz w:val="20"/>
          <w:szCs w:val="24"/>
          <w:lang w:eastAsia="en-US"/>
        </w:rPr>
        <w:t>եր</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r w:rsidR="00D371A7" w:rsidRPr="00F566BF">
        <w:rPr>
          <w:rFonts w:ascii="GHEA Grapalat" w:hAnsi="GHEA Grapalat" w:cs="Sylfaen"/>
          <w:sz w:val="20"/>
          <w:szCs w:val="24"/>
          <w:lang w:eastAsia="en-US"/>
        </w:rPr>
        <w:t>սահմանված</w:t>
      </w:r>
      <w:r w:rsidR="00D371A7" w:rsidRPr="00F566BF">
        <w:rPr>
          <w:rFonts w:ascii="GHEA Grapalat" w:hAnsi="GHEA Grapalat" w:cs="Sylfaen"/>
          <w:sz w:val="20"/>
          <w:szCs w:val="24"/>
          <w:lang w:val="af-ZA" w:eastAsia="en-US"/>
        </w:rPr>
        <w:t xml:space="preserve"> </w:t>
      </w:r>
      <w:r w:rsidR="00D371A7" w:rsidRPr="00F566BF">
        <w:rPr>
          <w:rFonts w:ascii="GHEA Grapalat" w:hAnsi="GHEA Grapalat" w:cs="Sylfaen"/>
          <w:sz w:val="20"/>
          <w:szCs w:val="24"/>
          <w:lang w:eastAsia="en-US"/>
        </w:rPr>
        <w:t>ժամկետում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ուղարկելու</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rPr>
        <w:t>ուղարկվելու միջոցով:</w:t>
      </w:r>
      <w:r w:rsidR="009B0DA1" w:rsidRPr="00F566BF">
        <w:rPr>
          <w:rFonts w:ascii="GHEA Grapalat" w:hAnsi="GHEA Grapalat" w:cs="Sylfaen"/>
          <w:sz w:val="20"/>
          <w:lang w:val="af-ZA"/>
        </w:rPr>
        <w:t xml:space="preserve"> </w:t>
      </w:r>
    </w:p>
    <w:p w:rsidR="00265D18" w:rsidRPr="00F566BF" w:rsidRDefault="00265D18" w:rsidP="00EF3662">
      <w:pPr>
        <w:ind w:firstLine="567"/>
        <w:jc w:val="both"/>
        <w:rPr>
          <w:rFonts w:ascii="GHEA Grapalat" w:hAnsi="GHEA Grapalat"/>
          <w:sz w:val="20"/>
          <w:szCs w:val="20"/>
          <w:lang w:val="af-ZA"/>
        </w:rPr>
      </w:pPr>
      <w:r w:rsidRPr="00F566BF">
        <w:rPr>
          <w:rFonts w:ascii="GHEA Grapalat" w:hAnsi="GHEA Grapalat"/>
          <w:sz w:val="20"/>
          <w:szCs w:val="20"/>
          <w:lang w:val="af-ZA"/>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rPr>
        <w:t xml:space="preserve">մասնակիցը </w:t>
      </w:r>
      <w:r w:rsidRPr="00F566BF">
        <w:rPr>
          <w:rFonts w:ascii="GHEA Grapalat" w:hAnsi="GHEA Grapalat"/>
          <w:sz w:val="20"/>
          <w:szCs w:val="20"/>
          <w:lang w:val="af-ZA"/>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rPr>
        <w:t xml:space="preserve">որի </w:t>
      </w:r>
      <w:r w:rsidRPr="00F566BF">
        <w:rPr>
          <w:rFonts w:ascii="GHEA Grapalat" w:hAnsi="GHEA Grapalat"/>
          <w:sz w:val="20"/>
          <w:szCs w:val="20"/>
          <w:lang w:val="af-ZA"/>
        </w:rPr>
        <w:t>հավաստագիրը</w:t>
      </w:r>
      <w:r w:rsidR="00F74984" w:rsidRPr="00F566BF">
        <w:rPr>
          <w:rFonts w:ascii="GHEA Grapalat" w:hAnsi="GHEA Grapalat"/>
          <w:sz w:val="20"/>
          <w:szCs w:val="20"/>
          <w:lang w:val="af-ZA"/>
        </w:rPr>
        <w:t>ը պետք է</w:t>
      </w:r>
      <w:r w:rsidRPr="00F566BF">
        <w:rPr>
          <w:rFonts w:ascii="GHEA Grapalat" w:hAnsi="GHEA Grapalat"/>
          <w:sz w:val="20"/>
          <w:szCs w:val="20"/>
          <w:lang w:val="af-ZA"/>
        </w:rPr>
        <w:t xml:space="preserve"> զետեղված</w:t>
      </w:r>
      <w:r w:rsidR="00F74984" w:rsidRPr="00F566BF">
        <w:rPr>
          <w:rFonts w:ascii="GHEA Grapalat" w:hAnsi="GHEA Grapalat"/>
          <w:sz w:val="20"/>
          <w:szCs w:val="20"/>
          <w:lang w:val="af-ZA"/>
        </w:rPr>
        <w:t xml:space="preserve"> լինի</w:t>
      </w:r>
      <w:r w:rsidRPr="00F566BF">
        <w:rPr>
          <w:rFonts w:ascii="GHEA Grapalat" w:hAnsi="GHEA Grapalat"/>
          <w:sz w:val="20"/>
          <w:szCs w:val="20"/>
          <w:lang w:val="af-ZA"/>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հայտում</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ներառվող</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իրենց</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կողմից</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հաստատվող</w:t>
      </w:r>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rsidR="00583092" w:rsidRPr="00F566BF" w:rsidRDefault="00A150A9" w:rsidP="00EF3662">
      <w:pPr>
        <w:ind w:firstLine="567"/>
        <w:jc w:val="both"/>
        <w:rPr>
          <w:rFonts w:ascii="GHEA Grapalat" w:hAnsi="GHEA Grapalat"/>
          <w:sz w:val="20"/>
          <w:szCs w:val="20"/>
          <w:lang w:val="af-ZA"/>
        </w:rPr>
      </w:pPr>
      <w:r w:rsidRPr="00F566BF">
        <w:rPr>
          <w:rFonts w:ascii="GHEA Grapalat" w:hAnsi="GHEA Grapalat"/>
          <w:sz w:val="20"/>
          <w:szCs w:val="20"/>
          <w:lang w:val="af-ZA"/>
        </w:rPr>
        <w:t>8</w:t>
      </w:r>
      <w:r w:rsidR="009E35C5" w:rsidRPr="00F566BF">
        <w:rPr>
          <w:rFonts w:ascii="GHEA Grapalat" w:hAnsi="GHEA Grapalat"/>
          <w:sz w:val="20"/>
          <w:szCs w:val="20"/>
          <w:lang w:val="af-ZA"/>
        </w:rPr>
        <w:t>.</w:t>
      </w:r>
      <w:r w:rsidR="004134BB" w:rsidRPr="00F566BF">
        <w:rPr>
          <w:rFonts w:ascii="GHEA Grapalat" w:hAnsi="GHEA Grapalat"/>
          <w:sz w:val="20"/>
          <w:szCs w:val="20"/>
          <w:lang w:val="hy-AM"/>
        </w:rPr>
        <w:t>2</w:t>
      </w:r>
      <w:r w:rsidR="00B56A92" w:rsidRPr="002D4DC4">
        <w:rPr>
          <w:rFonts w:ascii="GHEA Grapalat" w:hAnsi="GHEA Grapalat"/>
          <w:sz w:val="20"/>
          <w:szCs w:val="20"/>
          <w:lang w:val="hy-AM"/>
        </w:rPr>
        <w:t>0</w:t>
      </w:r>
      <w:r w:rsidR="003F288F" w:rsidRPr="00F566BF">
        <w:rPr>
          <w:rFonts w:ascii="GHEA Grapalat" w:hAnsi="GHEA Grapalat"/>
          <w:sz w:val="20"/>
          <w:szCs w:val="20"/>
          <w:lang w:val="af-ZA"/>
        </w:rPr>
        <w:t xml:space="preserve"> </w:t>
      </w:r>
      <w:r w:rsidR="00583092" w:rsidRPr="00F566BF">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rPr>
        <w:t xml:space="preserve">ի որոշմամբ </w:t>
      </w:r>
      <w:r w:rsidR="00583092" w:rsidRPr="00F566BF">
        <w:rPr>
          <w:rFonts w:ascii="GHEA Grapalat" w:hAnsi="GHEA Grapalat"/>
          <w:sz w:val="20"/>
          <w:szCs w:val="20"/>
          <w:lang w:val="af-ZA"/>
        </w:rPr>
        <w:t>ընտրված մասնակ</w:t>
      </w:r>
      <w:r w:rsidR="002E0966" w:rsidRPr="00F566BF">
        <w:rPr>
          <w:rFonts w:ascii="GHEA Grapalat" w:hAnsi="GHEA Grapalat"/>
          <w:sz w:val="20"/>
          <w:szCs w:val="20"/>
          <w:lang w:val="af-ZA"/>
        </w:rPr>
        <w:t xml:space="preserve">ից է ճանաչվում հաջորդող տեղ զբաղեցրած մասնակիցը՝ </w:t>
      </w:r>
      <w:r w:rsidR="00583092" w:rsidRPr="00F566BF">
        <w:rPr>
          <w:rFonts w:ascii="GHEA Grapalat" w:hAnsi="GHEA Grapalat"/>
          <w:sz w:val="20"/>
          <w:szCs w:val="20"/>
          <w:lang w:val="af-ZA"/>
        </w:rPr>
        <w:t xml:space="preserve">սույն </w:t>
      </w:r>
      <w:r w:rsidR="00583092" w:rsidRPr="00F566BF">
        <w:rPr>
          <w:rFonts w:ascii="GHEA Grapalat" w:hAnsi="GHEA Grapalat"/>
          <w:sz w:val="20"/>
          <w:szCs w:val="20"/>
          <w:lang w:val="hy-AM"/>
        </w:rPr>
        <w:t>հրավեր</w:t>
      </w:r>
      <w:r w:rsidR="00537173" w:rsidRPr="00F566BF">
        <w:rPr>
          <w:rFonts w:ascii="GHEA Grapalat" w:hAnsi="GHEA Grapalat"/>
          <w:sz w:val="20"/>
          <w:szCs w:val="20"/>
          <w:lang w:val="hy-AM"/>
        </w:rPr>
        <w:t>ի 1-ին մասի 8.13-ից 8.</w:t>
      </w:r>
      <w:r w:rsidR="00B56A92" w:rsidRPr="002D4DC4">
        <w:rPr>
          <w:rFonts w:ascii="GHEA Grapalat" w:hAnsi="GHEA Grapalat"/>
          <w:sz w:val="20"/>
          <w:szCs w:val="20"/>
          <w:lang w:val="hy-AM"/>
        </w:rPr>
        <w:t>19-</w:t>
      </w:r>
      <w:r w:rsidR="00537173" w:rsidRPr="00F566BF">
        <w:rPr>
          <w:rFonts w:ascii="GHEA Grapalat" w:hAnsi="GHEA Grapalat"/>
          <w:sz w:val="20"/>
          <w:szCs w:val="20"/>
          <w:lang w:val="hy-AM"/>
        </w:rPr>
        <w:t>րդ կետերով սահմանված ընթացակարգ</w:t>
      </w:r>
      <w:r w:rsidR="002E0966" w:rsidRPr="002D4DC4">
        <w:rPr>
          <w:rFonts w:ascii="GHEA Grapalat" w:hAnsi="GHEA Grapalat"/>
          <w:sz w:val="20"/>
          <w:szCs w:val="20"/>
          <w:lang w:val="hy-AM"/>
        </w:rPr>
        <w:t>ի կիրառմամբ</w:t>
      </w:r>
      <w:r w:rsidR="00583092" w:rsidRPr="00F566BF">
        <w:rPr>
          <w:rFonts w:ascii="GHEA Grapalat" w:hAnsi="GHEA Grapalat"/>
          <w:sz w:val="20"/>
          <w:szCs w:val="20"/>
          <w:lang w:val="af-ZA"/>
        </w:rPr>
        <w:t>:</w:t>
      </w:r>
    </w:p>
    <w:p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lastRenderedPageBreak/>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rsidR="00583092" w:rsidRPr="00F566BF" w:rsidRDefault="00583092" w:rsidP="00EF3662">
      <w:pPr>
        <w:pStyle w:val="BodyTextIndent2"/>
        <w:spacing w:line="240" w:lineRule="auto"/>
        <w:ind w:firstLine="567"/>
        <w:rPr>
          <w:rFonts w:ascii="GHEA Grapalat" w:hAnsi="GHEA Grapalat"/>
          <w:i/>
          <w:lang w:val="es-ES"/>
        </w:rPr>
      </w:pPr>
      <w:r w:rsidRPr="00F566BF">
        <w:rPr>
          <w:rFonts w:ascii="GHEA Grapalat" w:hAnsi="GHEA Grapalat" w:cs="Sylfaen"/>
          <w:lang w:val="es-ES"/>
        </w:rPr>
        <w:t>Անգործության</w:t>
      </w:r>
      <w:r w:rsidRPr="00F566BF">
        <w:rPr>
          <w:rFonts w:ascii="GHEA Grapalat" w:hAnsi="GHEA Grapalat" w:cs="Arial"/>
          <w:lang w:val="es-ES"/>
        </w:rPr>
        <w:t xml:space="preserve"> </w:t>
      </w:r>
      <w:r w:rsidRPr="00F566BF">
        <w:rPr>
          <w:rFonts w:ascii="GHEA Grapalat" w:hAnsi="GHEA Grapalat" w:cs="Sylfaen"/>
          <w:lang w:val="es-ES"/>
        </w:rPr>
        <w:t>ժամկետը</w:t>
      </w:r>
      <w:r w:rsidRPr="00F566BF">
        <w:rPr>
          <w:rFonts w:ascii="GHEA Grapalat" w:hAnsi="GHEA Grapalat" w:cs="Arial"/>
          <w:lang w:val="es-ES"/>
        </w:rPr>
        <w:t xml:space="preserve"> </w:t>
      </w:r>
      <w:r w:rsidRPr="00F566BF">
        <w:rPr>
          <w:rFonts w:ascii="GHEA Grapalat" w:hAnsi="GHEA Grapalat" w:cs="Sylfaen"/>
          <w:lang w:val="es-ES"/>
        </w:rPr>
        <w:t>սույն</w:t>
      </w:r>
      <w:r w:rsidRPr="00F566BF">
        <w:rPr>
          <w:rFonts w:ascii="GHEA Grapalat" w:hAnsi="GHEA Grapalat" w:cs="Arial"/>
          <w:lang w:val="es-ES"/>
        </w:rPr>
        <w:t xml:space="preserve"> </w:t>
      </w:r>
      <w:r w:rsidRPr="00F566BF">
        <w:rPr>
          <w:rFonts w:ascii="GHEA Grapalat" w:hAnsi="GHEA Grapalat" w:cs="Sylfaen"/>
          <w:lang w:val="es-ES"/>
        </w:rPr>
        <w:t>ընթացակարգի</w:t>
      </w:r>
      <w:r w:rsidRPr="00F566BF">
        <w:rPr>
          <w:rFonts w:ascii="GHEA Grapalat" w:hAnsi="GHEA Grapalat" w:cs="Arial"/>
          <w:lang w:val="es-ES"/>
        </w:rPr>
        <w:t xml:space="preserve"> </w:t>
      </w:r>
      <w:r w:rsidRPr="00F566BF">
        <w:rPr>
          <w:rFonts w:ascii="GHEA Grapalat" w:hAnsi="GHEA Grapalat" w:cs="Sylfaen"/>
          <w:lang w:val="es-ES"/>
        </w:rPr>
        <w:t xml:space="preserve">դեպքում </w:t>
      </w:r>
      <w:r w:rsidR="006657A3" w:rsidRPr="00F566BF">
        <w:rPr>
          <w:rFonts w:ascii="GHEA Grapalat" w:hAnsi="GHEA Grapalat" w:cs="Sylfaen"/>
          <w:lang w:val="es-ES"/>
        </w:rPr>
        <w:t>«</w:t>
      </w:r>
      <w:r w:rsidR="00314050">
        <w:rPr>
          <w:rFonts w:ascii="GHEA Grapalat" w:hAnsi="GHEA Grapalat" w:cs="Sylfaen"/>
          <w:lang w:val="es-ES"/>
        </w:rPr>
        <w:t>5</w:t>
      </w:r>
      <w:r w:rsidR="006657A3" w:rsidRPr="00F566BF">
        <w:rPr>
          <w:rFonts w:ascii="GHEA Grapalat" w:hAnsi="GHEA Grapalat" w:cs="Sylfaen"/>
          <w:lang w:val="es-ES"/>
        </w:rPr>
        <w:t>»</w:t>
      </w:r>
      <w:r w:rsidRPr="00F566BF">
        <w:rPr>
          <w:rFonts w:ascii="GHEA Grapalat" w:hAnsi="GHEA Grapalat" w:cs="Sylfaen"/>
          <w:lang w:val="es-ES"/>
        </w:rPr>
        <w:t xml:space="preserve"> օրացուցային</w:t>
      </w:r>
      <w:r w:rsidRPr="00F566BF">
        <w:rPr>
          <w:rFonts w:ascii="GHEA Grapalat" w:hAnsi="GHEA Grapalat" w:cs="Arial"/>
          <w:lang w:val="es-ES"/>
        </w:rPr>
        <w:t xml:space="preserve"> </w:t>
      </w:r>
      <w:r w:rsidRPr="00F566BF">
        <w:rPr>
          <w:rFonts w:ascii="GHEA Grapalat" w:hAnsi="GHEA Grapalat" w:cs="Sylfaen"/>
          <w:lang w:val="es-ES"/>
        </w:rPr>
        <w:t>օր</w:t>
      </w:r>
      <w:r w:rsidRPr="00F566BF">
        <w:rPr>
          <w:rFonts w:ascii="GHEA Grapalat" w:hAnsi="GHEA Grapalat" w:cs="Arial"/>
          <w:lang w:val="es-ES"/>
        </w:rPr>
        <w:t xml:space="preserve"> </w:t>
      </w:r>
      <w:r w:rsidRPr="00F566BF">
        <w:rPr>
          <w:rFonts w:ascii="GHEA Grapalat" w:hAnsi="GHEA Grapalat" w:cs="Sylfaen"/>
          <w:lang w:val="es-ES"/>
        </w:rPr>
        <w:t>է</w:t>
      </w:r>
      <w:r w:rsidRPr="00F566BF">
        <w:rPr>
          <w:rFonts w:ascii="GHEA Grapalat" w:hAnsi="GHEA Grapalat" w:cs="Tahoma"/>
          <w:lang w:val="es-ES"/>
        </w:rPr>
        <w:t>։</w:t>
      </w:r>
      <w:r w:rsidRPr="00F566BF">
        <w:rPr>
          <w:rFonts w:ascii="GHEA Grapalat" w:hAnsi="GHEA Grapalat"/>
          <w:lang w:val="es-ES"/>
        </w:rPr>
        <w:t xml:space="preserve"> </w:t>
      </w:r>
      <w:r w:rsidRPr="00F566BF">
        <w:rPr>
          <w:rFonts w:ascii="GHEA Grapalat" w:hAnsi="GHEA Grapalat" w:cs="Sylfaen"/>
          <w:lang w:val="es-ES"/>
        </w:rPr>
        <w:t>Անգործության</w:t>
      </w:r>
      <w:r w:rsidRPr="00F566BF">
        <w:rPr>
          <w:rFonts w:ascii="GHEA Grapalat" w:hAnsi="GHEA Grapalat" w:cs="Arial"/>
          <w:lang w:val="es-ES"/>
        </w:rPr>
        <w:t xml:space="preserve"> </w:t>
      </w:r>
      <w:r w:rsidRPr="00F566BF">
        <w:rPr>
          <w:rFonts w:ascii="GHEA Grapalat" w:hAnsi="GHEA Grapalat" w:cs="Sylfaen"/>
          <w:lang w:val="es-ES"/>
        </w:rPr>
        <w:t>ժամկետը</w:t>
      </w:r>
      <w:r w:rsidRPr="00F566BF">
        <w:rPr>
          <w:rFonts w:ascii="GHEA Grapalat" w:hAnsi="GHEA Grapalat" w:cs="Arial"/>
          <w:lang w:val="es-ES"/>
        </w:rPr>
        <w:t xml:space="preserve"> </w:t>
      </w:r>
      <w:r w:rsidRPr="00F566BF">
        <w:rPr>
          <w:rFonts w:ascii="GHEA Grapalat" w:hAnsi="GHEA Grapalat" w:cs="Sylfaen"/>
          <w:lang w:val="es-ES"/>
        </w:rPr>
        <w:t>կիրառելի</w:t>
      </w:r>
      <w:r w:rsidRPr="00F566BF">
        <w:rPr>
          <w:rFonts w:ascii="GHEA Grapalat" w:hAnsi="GHEA Grapalat" w:cs="Arial"/>
          <w:lang w:val="es-ES"/>
        </w:rPr>
        <w:t xml:space="preserve"> </w:t>
      </w:r>
      <w:r w:rsidRPr="00F566BF">
        <w:rPr>
          <w:rFonts w:ascii="GHEA Grapalat" w:hAnsi="GHEA Grapalat" w:cs="Sylfaen"/>
          <w:lang w:val="es-ES"/>
        </w:rPr>
        <w:t>չէ</w:t>
      </w:r>
      <w:r w:rsidRPr="00F566BF">
        <w:rPr>
          <w:rFonts w:ascii="GHEA Grapalat" w:hAnsi="GHEA Grapalat" w:cs="Arial"/>
          <w:lang w:val="es-ES"/>
        </w:rPr>
        <w:t xml:space="preserve">, </w:t>
      </w:r>
      <w:r w:rsidRPr="00F566BF">
        <w:rPr>
          <w:rFonts w:ascii="GHEA Grapalat" w:hAnsi="GHEA Grapalat" w:cs="Sylfaen"/>
          <w:lang w:val="es-ES"/>
        </w:rPr>
        <w:t>եթե</w:t>
      </w:r>
      <w:r w:rsidRPr="00F566BF">
        <w:rPr>
          <w:rFonts w:ascii="GHEA Grapalat" w:hAnsi="GHEA Grapalat" w:cs="Arial"/>
          <w:lang w:val="es-ES"/>
        </w:rPr>
        <w:t xml:space="preserve"> </w:t>
      </w:r>
      <w:r w:rsidRPr="00F566BF">
        <w:rPr>
          <w:rFonts w:ascii="GHEA Grapalat" w:hAnsi="GHEA Grapalat" w:cs="Sylfaen"/>
          <w:lang w:val="es-ES"/>
        </w:rPr>
        <w:t>միայն</w:t>
      </w:r>
      <w:r w:rsidRPr="00F566BF">
        <w:rPr>
          <w:rFonts w:ascii="GHEA Grapalat" w:hAnsi="GHEA Grapalat" w:cs="Arial"/>
          <w:lang w:val="es-ES"/>
        </w:rPr>
        <w:t xml:space="preserve"> </w:t>
      </w:r>
      <w:r w:rsidRPr="00F566BF">
        <w:rPr>
          <w:rFonts w:ascii="GHEA Grapalat" w:hAnsi="GHEA Grapalat" w:cs="Sylfaen"/>
          <w:lang w:val="es-ES"/>
        </w:rPr>
        <w:t>մեկ</w:t>
      </w:r>
      <w:r w:rsidRPr="00F566BF">
        <w:rPr>
          <w:rFonts w:ascii="GHEA Grapalat" w:hAnsi="GHEA Grapalat" w:cs="Arial"/>
          <w:lang w:val="es-ES"/>
        </w:rPr>
        <w:t xml:space="preserve"> </w:t>
      </w:r>
      <w:r w:rsidR="004B383E" w:rsidRPr="00F566BF">
        <w:rPr>
          <w:rFonts w:ascii="GHEA Grapalat" w:hAnsi="GHEA Grapalat" w:cs="Arial"/>
          <w:lang w:val="es-ES"/>
        </w:rPr>
        <w:t>մ</w:t>
      </w:r>
      <w:r w:rsidRPr="00F566BF">
        <w:rPr>
          <w:rFonts w:ascii="GHEA Grapalat" w:hAnsi="GHEA Grapalat" w:cs="Sylfaen"/>
          <w:lang w:val="es-ES"/>
        </w:rPr>
        <w:t>ասնակից</w:t>
      </w:r>
      <w:r w:rsidR="00E45ACA" w:rsidRPr="00F566BF">
        <w:rPr>
          <w:rFonts w:ascii="GHEA Grapalat" w:hAnsi="GHEA Grapalat" w:cs="Sylfaen"/>
          <w:lang w:val="es-ES"/>
        </w:rPr>
        <w:t xml:space="preserve"> է հայտ ներկայացրել</w:t>
      </w:r>
      <w:r w:rsidRPr="00F566BF">
        <w:rPr>
          <w:rFonts w:ascii="GHEA Grapalat" w:hAnsi="GHEA Grapalat"/>
          <w:i/>
          <w:lang w:val="es-ES"/>
        </w:rPr>
        <w:t>,</w:t>
      </w:r>
      <w:r w:rsidRPr="00F566BF">
        <w:rPr>
          <w:rFonts w:ascii="GHEA Grapalat" w:hAnsi="GHEA Grapalat"/>
          <w:lang w:val="es-ES"/>
        </w:rPr>
        <w:t xml:space="preserve"> </w:t>
      </w:r>
      <w:r w:rsidRPr="00F566BF">
        <w:rPr>
          <w:rFonts w:ascii="GHEA Grapalat" w:hAnsi="GHEA Grapalat" w:cs="Sylfaen"/>
          <w:lang w:val="es-ES"/>
        </w:rPr>
        <w:t>որի</w:t>
      </w:r>
      <w:r w:rsidRPr="00F566BF">
        <w:rPr>
          <w:rFonts w:ascii="GHEA Grapalat" w:hAnsi="GHEA Grapalat" w:cs="Arial"/>
          <w:lang w:val="es-ES"/>
        </w:rPr>
        <w:t xml:space="preserve"> </w:t>
      </w:r>
      <w:r w:rsidRPr="00F566BF">
        <w:rPr>
          <w:rFonts w:ascii="GHEA Grapalat" w:hAnsi="GHEA Grapalat" w:cs="Sylfaen"/>
          <w:lang w:val="es-ES"/>
        </w:rPr>
        <w:t>հետ</w:t>
      </w:r>
      <w:r w:rsidRPr="00F566BF">
        <w:rPr>
          <w:rFonts w:ascii="GHEA Grapalat" w:hAnsi="GHEA Grapalat" w:cs="Arial"/>
          <w:lang w:val="es-ES"/>
        </w:rPr>
        <w:t xml:space="preserve"> </w:t>
      </w:r>
      <w:r w:rsidRPr="00F566BF">
        <w:rPr>
          <w:rFonts w:ascii="GHEA Grapalat" w:hAnsi="GHEA Grapalat" w:cs="Sylfaen"/>
          <w:lang w:val="es-ES"/>
        </w:rPr>
        <w:t>կնքվում</w:t>
      </w:r>
      <w:r w:rsidRPr="00F566BF">
        <w:rPr>
          <w:rFonts w:ascii="GHEA Grapalat" w:hAnsi="GHEA Grapalat" w:cs="Arial"/>
          <w:lang w:val="es-ES"/>
        </w:rPr>
        <w:t xml:space="preserve"> </w:t>
      </w:r>
      <w:r w:rsidRPr="00F566BF">
        <w:rPr>
          <w:rFonts w:ascii="GHEA Grapalat" w:hAnsi="GHEA Grapalat" w:cs="Sylfaen"/>
          <w:lang w:val="es-ES"/>
        </w:rPr>
        <w:t>է</w:t>
      </w:r>
      <w:r w:rsidRPr="00F566BF">
        <w:rPr>
          <w:rFonts w:ascii="GHEA Grapalat" w:hAnsi="GHEA Grapalat" w:cs="Arial"/>
          <w:lang w:val="es-ES"/>
        </w:rPr>
        <w:t xml:space="preserve"> </w:t>
      </w:r>
      <w:r w:rsidRPr="00F566BF">
        <w:rPr>
          <w:rFonts w:ascii="GHEA Grapalat" w:hAnsi="GHEA Grapalat" w:cs="Sylfaen"/>
          <w:lang w:val="es-ES"/>
        </w:rPr>
        <w:t>պայմանագիր</w:t>
      </w:r>
      <w:r w:rsidRPr="00F566BF">
        <w:rPr>
          <w:rFonts w:ascii="GHEA Grapalat" w:hAnsi="GHEA Grapalat" w:cs="Arial"/>
          <w:lang w:val="es-ES"/>
        </w:rPr>
        <w:t>:</w:t>
      </w:r>
    </w:p>
    <w:p w:rsidR="00583092" w:rsidRDefault="00583092"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ru-RU"/>
        </w:rPr>
        <w:t>Պատվիրատուն</w:t>
      </w:r>
      <w:r w:rsidRPr="00F566BF">
        <w:rPr>
          <w:rFonts w:ascii="GHEA Grapalat" w:hAnsi="GHEA Grapalat" w:cs="Sylfaen"/>
          <w:szCs w:val="24"/>
          <w:lang w:val="es-ES"/>
        </w:rPr>
        <w:t xml:space="preserve"> </w:t>
      </w:r>
      <w:r w:rsidRPr="00F566BF">
        <w:rPr>
          <w:rFonts w:ascii="GHEA Grapalat" w:hAnsi="GHEA Grapalat" w:cs="Sylfaen"/>
          <w:szCs w:val="24"/>
          <w:lang w:val="ru-RU"/>
        </w:rPr>
        <w:t>պայմանագիրը</w:t>
      </w:r>
      <w:r w:rsidRPr="00F566BF">
        <w:rPr>
          <w:rFonts w:ascii="GHEA Grapalat" w:hAnsi="GHEA Grapalat" w:cs="Sylfaen"/>
          <w:szCs w:val="24"/>
          <w:lang w:val="es-ES"/>
        </w:rPr>
        <w:t xml:space="preserve"> </w:t>
      </w:r>
      <w:r w:rsidRPr="00F566BF">
        <w:rPr>
          <w:rFonts w:ascii="GHEA Grapalat" w:hAnsi="GHEA Grapalat" w:cs="Sylfaen"/>
          <w:szCs w:val="24"/>
          <w:lang w:val="ru-RU"/>
        </w:rPr>
        <w:t>կնքում</w:t>
      </w:r>
      <w:r w:rsidRPr="00F566BF">
        <w:rPr>
          <w:rFonts w:ascii="GHEA Grapalat" w:hAnsi="GHEA Grapalat" w:cs="Sylfaen"/>
          <w:szCs w:val="24"/>
          <w:lang w:val="es-ES"/>
        </w:rPr>
        <w:t xml:space="preserve"> </w:t>
      </w:r>
      <w:r w:rsidRPr="00F566BF">
        <w:rPr>
          <w:rFonts w:ascii="GHEA Grapalat" w:hAnsi="GHEA Grapalat" w:cs="Sylfaen"/>
          <w:szCs w:val="24"/>
          <w:lang w:val="ru-RU"/>
        </w:rPr>
        <w:t>է</w:t>
      </w:r>
      <w:r w:rsidRPr="00F566BF">
        <w:rPr>
          <w:rFonts w:ascii="GHEA Grapalat" w:hAnsi="GHEA Grapalat" w:cs="Sylfaen"/>
          <w:szCs w:val="24"/>
          <w:lang w:val="es-ES"/>
        </w:rPr>
        <w:t xml:space="preserve">, </w:t>
      </w:r>
      <w:r w:rsidRPr="00F566BF">
        <w:rPr>
          <w:rFonts w:ascii="GHEA Grapalat" w:hAnsi="GHEA Grapalat" w:cs="Sylfaen"/>
          <w:szCs w:val="24"/>
          <w:lang w:val="ru-RU"/>
        </w:rPr>
        <w:t>եթե</w:t>
      </w:r>
      <w:r w:rsidRPr="00F566BF">
        <w:rPr>
          <w:rFonts w:ascii="GHEA Grapalat" w:hAnsi="GHEA Grapalat" w:cs="Sylfaen"/>
          <w:szCs w:val="24"/>
          <w:lang w:val="es-ES"/>
        </w:rPr>
        <w:t xml:space="preserve"> </w:t>
      </w:r>
      <w:r w:rsidRPr="00F566BF">
        <w:rPr>
          <w:rFonts w:ascii="GHEA Grapalat" w:hAnsi="GHEA Grapalat" w:cs="Sylfaen"/>
          <w:szCs w:val="24"/>
          <w:lang w:val="ru-RU"/>
        </w:rPr>
        <w:t>սույն</w:t>
      </w:r>
      <w:r w:rsidRPr="00F566BF">
        <w:rPr>
          <w:rFonts w:ascii="GHEA Grapalat" w:hAnsi="GHEA Grapalat" w:cs="Sylfaen"/>
          <w:szCs w:val="24"/>
          <w:lang w:val="es-ES"/>
        </w:rPr>
        <w:t xml:space="preserve"> </w:t>
      </w:r>
      <w:r w:rsidRPr="00F566BF">
        <w:rPr>
          <w:rFonts w:ascii="GHEA Grapalat" w:hAnsi="GHEA Grapalat" w:cs="Sylfaen"/>
          <w:szCs w:val="24"/>
          <w:lang w:val="ru-RU"/>
        </w:rPr>
        <w:t>կետով</w:t>
      </w:r>
      <w:r w:rsidRPr="00F566BF">
        <w:rPr>
          <w:rFonts w:ascii="GHEA Grapalat" w:hAnsi="GHEA Grapalat" w:cs="Sylfaen"/>
          <w:szCs w:val="24"/>
          <w:lang w:val="es-ES"/>
        </w:rPr>
        <w:t xml:space="preserve"> </w:t>
      </w:r>
      <w:r w:rsidRPr="00F566BF">
        <w:rPr>
          <w:rFonts w:ascii="GHEA Grapalat" w:hAnsi="GHEA Grapalat" w:cs="Sylfaen"/>
          <w:szCs w:val="24"/>
          <w:lang w:val="ru-RU"/>
        </w:rPr>
        <w:t>նախատեսված</w:t>
      </w:r>
      <w:r w:rsidRPr="00F566BF">
        <w:rPr>
          <w:rFonts w:ascii="GHEA Grapalat" w:hAnsi="GHEA Grapalat" w:cs="Sylfaen"/>
          <w:szCs w:val="24"/>
          <w:lang w:val="es-ES"/>
        </w:rPr>
        <w:t xml:space="preserve"> </w:t>
      </w:r>
      <w:r w:rsidRPr="00F566BF">
        <w:rPr>
          <w:rFonts w:ascii="GHEA Grapalat" w:hAnsi="GHEA Grapalat" w:cs="Sylfaen"/>
          <w:szCs w:val="24"/>
          <w:lang w:val="ru-RU"/>
        </w:rPr>
        <w:t>անգործության</w:t>
      </w:r>
      <w:r w:rsidRPr="00F566BF">
        <w:rPr>
          <w:rFonts w:ascii="GHEA Grapalat" w:hAnsi="GHEA Grapalat" w:cs="Sylfaen"/>
          <w:szCs w:val="24"/>
          <w:lang w:val="es-ES"/>
        </w:rPr>
        <w:t xml:space="preserve"> </w:t>
      </w:r>
      <w:r w:rsidRPr="00F566BF">
        <w:rPr>
          <w:rFonts w:ascii="GHEA Grapalat" w:hAnsi="GHEA Grapalat" w:cs="Sylfaen"/>
          <w:szCs w:val="24"/>
          <w:lang w:val="ru-RU"/>
        </w:rPr>
        <w:t>ժամկետում</w:t>
      </w:r>
      <w:r w:rsidRPr="00F566BF">
        <w:rPr>
          <w:rFonts w:ascii="GHEA Grapalat" w:hAnsi="GHEA Grapalat" w:cs="Sylfaen"/>
          <w:szCs w:val="24"/>
          <w:lang w:val="es-ES"/>
        </w:rPr>
        <w:t xml:space="preserve"> </w:t>
      </w:r>
      <w:r w:rsidRPr="00F566BF">
        <w:rPr>
          <w:rFonts w:ascii="GHEA Grapalat" w:hAnsi="GHEA Grapalat" w:cs="Sylfaen"/>
          <w:szCs w:val="24"/>
          <w:lang w:val="ru-RU"/>
        </w:rPr>
        <w:t>որևէ</w:t>
      </w:r>
      <w:r w:rsidRPr="00F566BF">
        <w:rPr>
          <w:rFonts w:ascii="GHEA Grapalat" w:hAnsi="GHEA Grapalat" w:cs="Sylfaen"/>
          <w:szCs w:val="24"/>
          <w:lang w:val="es-ES"/>
        </w:rPr>
        <w:t xml:space="preserve"> </w:t>
      </w:r>
      <w:r w:rsidR="004B383E" w:rsidRPr="00F566BF">
        <w:rPr>
          <w:rFonts w:ascii="GHEA Grapalat" w:hAnsi="GHEA Grapalat" w:cs="Sylfaen"/>
          <w:szCs w:val="24"/>
          <w:lang w:val="es-ES"/>
        </w:rPr>
        <w:t>մ</w:t>
      </w:r>
      <w:r w:rsidRPr="00F566BF">
        <w:rPr>
          <w:rFonts w:ascii="GHEA Grapalat" w:hAnsi="GHEA Grapalat" w:cs="Sylfaen"/>
          <w:szCs w:val="24"/>
          <w:lang w:val="ru-RU"/>
        </w:rPr>
        <w:t>ասնակից</w:t>
      </w:r>
      <w:r w:rsidRPr="00F566BF">
        <w:rPr>
          <w:rFonts w:ascii="GHEA Grapalat" w:hAnsi="GHEA Grapalat" w:cs="Sylfaen"/>
          <w:szCs w:val="24"/>
          <w:lang w:val="es-ES"/>
        </w:rPr>
        <w:t xml:space="preserve"> </w:t>
      </w:r>
      <w:r w:rsidR="0032071C" w:rsidRPr="00F566BF">
        <w:rPr>
          <w:rFonts w:ascii="GHEA Grapalat" w:hAnsi="GHEA Grapalat" w:cs="Sylfaen"/>
        </w:rPr>
        <w:t>գնումների հետ կապված բողոքներ քննող անձին</w:t>
      </w:r>
      <w:r w:rsidRPr="00F566BF">
        <w:rPr>
          <w:rFonts w:ascii="GHEA Grapalat" w:hAnsi="GHEA Grapalat" w:cs="Sylfaen"/>
          <w:szCs w:val="24"/>
          <w:lang w:val="es-ES"/>
        </w:rPr>
        <w:t xml:space="preserve"> </w:t>
      </w:r>
      <w:r w:rsidRPr="00F566BF">
        <w:rPr>
          <w:rFonts w:ascii="GHEA Grapalat" w:hAnsi="GHEA Grapalat" w:cs="Sylfaen"/>
          <w:szCs w:val="24"/>
          <w:lang w:val="ru-RU"/>
        </w:rPr>
        <w:t>չի</w:t>
      </w:r>
      <w:r w:rsidRPr="00F566BF">
        <w:rPr>
          <w:rFonts w:ascii="GHEA Grapalat" w:hAnsi="GHEA Grapalat" w:cs="Sylfaen"/>
          <w:szCs w:val="24"/>
          <w:lang w:val="es-ES"/>
        </w:rPr>
        <w:t xml:space="preserve"> </w:t>
      </w:r>
      <w:r w:rsidRPr="00F566BF">
        <w:rPr>
          <w:rFonts w:ascii="GHEA Grapalat" w:hAnsi="GHEA Grapalat" w:cs="Sylfaen"/>
          <w:szCs w:val="24"/>
          <w:lang w:val="ru-RU"/>
        </w:rPr>
        <w:t>բողոքարկում</w:t>
      </w:r>
      <w:r w:rsidRPr="00F566BF">
        <w:rPr>
          <w:rFonts w:ascii="GHEA Grapalat" w:hAnsi="GHEA Grapalat" w:cs="Sylfaen"/>
          <w:szCs w:val="24"/>
          <w:lang w:val="es-ES"/>
        </w:rPr>
        <w:t xml:space="preserve"> </w:t>
      </w:r>
      <w:r w:rsidRPr="00F566BF">
        <w:rPr>
          <w:rFonts w:ascii="GHEA Grapalat" w:hAnsi="GHEA Grapalat" w:cs="Sylfaen"/>
          <w:szCs w:val="24"/>
          <w:lang w:val="ru-RU"/>
        </w:rPr>
        <w:t>պայմանագիր</w:t>
      </w:r>
      <w:r w:rsidRPr="00F566BF">
        <w:rPr>
          <w:rFonts w:ascii="GHEA Grapalat" w:hAnsi="GHEA Grapalat" w:cs="Sylfaen"/>
          <w:szCs w:val="24"/>
          <w:lang w:val="es-ES"/>
        </w:rPr>
        <w:t xml:space="preserve"> </w:t>
      </w:r>
      <w:r w:rsidRPr="00F566BF">
        <w:rPr>
          <w:rFonts w:ascii="GHEA Grapalat" w:hAnsi="GHEA Grapalat" w:cs="Sylfaen"/>
          <w:szCs w:val="24"/>
          <w:lang w:val="ru-RU"/>
        </w:rPr>
        <w:t>կնքելու</w:t>
      </w:r>
      <w:r w:rsidRPr="00F566BF">
        <w:rPr>
          <w:rFonts w:ascii="GHEA Grapalat" w:hAnsi="GHEA Grapalat" w:cs="Sylfaen"/>
          <w:szCs w:val="24"/>
          <w:lang w:val="es-ES"/>
        </w:rPr>
        <w:t xml:space="preserve"> </w:t>
      </w:r>
      <w:r w:rsidRPr="00F566BF">
        <w:rPr>
          <w:rFonts w:ascii="GHEA Grapalat" w:hAnsi="GHEA Grapalat" w:cs="Sylfaen"/>
          <w:szCs w:val="24"/>
          <w:lang w:val="ru-RU"/>
        </w:rPr>
        <w:t>մասին</w:t>
      </w:r>
      <w:r w:rsidRPr="00F566BF">
        <w:rPr>
          <w:rFonts w:ascii="GHEA Grapalat" w:hAnsi="GHEA Grapalat" w:cs="Sylfaen"/>
          <w:szCs w:val="24"/>
          <w:lang w:val="es-ES"/>
        </w:rPr>
        <w:t xml:space="preserve"> </w:t>
      </w:r>
      <w:r w:rsidRPr="00F566BF">
        <w:rPr>
          <w:rFonts w:ascii="GHEA Grapalat" w:hAnsi="GHEA Grapalat" w:cs="Sylfaen"/>
          <w:szCs w:val="24"/>
          <w:lang w:val="ru-RU"/>
        </w:rPr>
        <w:t>որոշումը։</w:t>
      </w:r>
      <w:r w:rsidRPr="00F566BF">
        <w:rPr>
          <w:rFonts w:ascii="GHEA Grapalat" w:hAnsi="GHEA Grapalat" w:cs="Sylfaen"/>
          <w:szCs w:val="24"/>
          <w:lang w:val="es-ES"/>
        </w:rPr>
        <w:t xml:space="preserve"> </w:t>
      </w:r>
      <w:r w:rsidRPr="00F566BF">
        <w:rPr>
          <w:rFonts w:ascii="GHEA Grapalat" w:hAnsi="GHEA Grapalat" w:cs="Sylfaen"/>
          <w:szCs w:val="24"/>
          <w:lang w:val="ru-RU"/>
        </w:rPr>
        <w:t>Մինչև</w:t>
      </w:r>
      <w:r w:rsidRPr="00F566BF">
        <w:rPr>
          <w:rFonts w:ascii="GHEA Grapalat" w:hAnsi="GHEA Grapalat" w:cs="Sylfaen"/>
          <w:szCs w:val="24"/>
          <w:lang w:val="es-ES"/>
        </w:rPr>
        <w:t xml:space="preserve"> </w:t>
      </w:r>
      <w:r w:rsidRPr="00F566BF">
        <w:rPr>
          <w:rFonts w:ascii="GHEA Grapalat" w:hAnsi="GHEA Grapalat" w:cs="Sylfaen"/>
          <w:szCs w:val="24"/>
          <w:lang w:val="ru-RU"/>
        </w:rPr>
        <w:t>անգործության</w:t>
      </w:r>
      <w:r w:rsidRPr="00F566BF">
        <w:rPr>
          <w:rFonts w:ascii="GHEA Grapalat" w:hAnsi="GHEA Grapalat" w:cs="Sylfaen"/>
          <w:szCs w:val="24"/>
          <w:lang w:val="es-ES"/>
        </w:rPr>
        <w:t xml:space="preserve"> </w:t>
      </w:r>
      <w:r w:rsidRPr="00F566BF">
        <w:rPr>
          <w:rFonts w:ascii="GHEA Grapalat" w:hAnsi="GHEA Grapalat" w:cs="Sylfaen"/>
          <w:szCs w:val="24"/>
          <w:lang w:val="ru-RU"/>
        </w:rPr>
        <w:t>ժամկետը</w:t>
      </w:r>
      <w:r w:rsidRPr="00F566BF">
        <w:rPr>
          <w:rFonts w:ascii="GHEA Grapalat" w:hAnsi="GHEA Grapalat" w:cs="Sylfaen"/>
          <w:szCs w:val="24"/>
          <w:lang w:val="es-ES"/>
        </w:rPr>
        <w:t xml:space="preserve"> </w:t>
      </w:r>
      <w:r w:rsidRPr="00F566BF">
        <w:rPr>
          <w:rFonts w:ascii="GHEA Grapalat" w:hAnsi="GHEA Grapalat" w:cs="Sylfaen"/>
          <w:szCs w:val="24"/>
          <w:lang w:val="ru-RU"/>
        </w:rPr>
        <w:t>լրանալը</w:t>
      </w:r>
      <w:r w:rsidRPr="00F566BF">
        <w:rPr>
          <w:rFonts w:ascii="GHEA Grapalat" w:hAnsi="GHEA Grapalat" w:cs="Sylfaen"/>
          <w:szCs w:val="24"/>
          <w:lang w:val="es-ES"/>
        </w:rPr>
        <w:t xml:space="preserve"> </w:t>
      </w:r>
      <w:r w:rsidR="008A120F" w:rsidRPr="00F566BF">
        <w:rPr>
          <w:rFonts w:ascii="GHEA Grapalat" w:hAnsi="GHEA Grapalat" w:cs="Sylfaen"/>
          <w:szCs w:val="24"/>
          <w:lang w:val="ru-RU"/>
        </w:rPr>
        <w:t>կամ</w:t>
      </w:r>
      <w:r w:rsidR="008A120F" w:rsidRPr="00F566BF">
        <w:rPr>
          <w:rFonts w:ascii="GHEA Grapalat" w:hAnsi="GHEA Grapalat" w:cs="Sylfaen"/>
          <w:szCs w:val="24"/>
          <w:lang w:val="es-ES"/>
        </w:rPr>
        <w:t xml:space="preserve"> </w:t>
      </w:r>
      <w:r w:rsidR="008A120F" w:rsidRPr="00F566BF">
        <w:rPr>
          <w:rFonts w:ascii="GHEA Grapalat" w:hAnsi="GHEA Grapalat" w:cs="Sylfaen"/>
          <w:szCs w:val="24"/>
          <w:lang w:val="ru-RU"/>
        </w:rPr>
        <w:t>առանց</w:t>
      </w:r>
      <w:r w:rsidR="008A120F" w:rsidRPr="00F566BF">
        <w:rPr>
          <w:rFonts w:ascii="GHEA Grapalat" w:hAnsi="GHEA Grapalat" w:cs="Sylfaen"/>
          <w:szCs w:val="24"/>
          <w:lang w:val="es-ES"/>
        </w:rPr>
        <w:t xml:space="preserve"> </w:t>
      </w:r>
      <w:r w:rsidR="008A120F" w:rsidRPr="00F566BF">
        <w:rPr>
          <w:rFonts w:ascii="GHEA Grapalat" w:hAnsi="GHEA Grapalat" w:cs="Sylfaen"/>
          <w:szCs w:val="24"/>
          <w:lang w:val="ru-RU"/>
        </w:rPr>
        <w:t>պայմանագիր</w:t>
      </w:r>
      <w:r w:rsidR="008A120F" w:rsidRPr="00F566BF">
        <w:rPr>
          <w:rFonts w:ascii="GHEA Grapalat" w:hAnsi="GHEA Grapalat" w:cs="Sylfaen"/>
          <w:szCs w:val="24"/>
          <w:lang w:val="es-ES"/>
        </w:rPr>
        <w:t xml:space="preserve"> </w:t>
      </w:r>
      <w:r w:rsidR="008A120F" w:rsidRPr="00F566BF">
        <w:rPr>
          <w:rFonts w:ascii="GHEA Grapalat" w:hAnsi="GHEA Grapalat" w:cs="Sylfaen"/>
          <w:szCs w:val="24"/>
          <w:lang w:val="ru-RU"/>
        </w:rPr>
        <w:t>կնքելու</w:t>
      </w:r>
      <w:r w:rsidR="008A120F" w:rsidRPr="00F566BF">
        <w:rPr>
          <w:rFonts w:ascii="GHEA Grapalat" w:hAnsi="GHEA Grapalat" w:cs="Sylfaen"/>
          <w:szCs w:val="24"/>
          <w:lang w:val="es-ES"/>
        </w:rPr>
        <w:t xml:space="preserve"> </w:t>
      </w:r>
      <w:r w:rsidR="008A120F" w:rsidRPr="00F566BF">
        <w:rPr>
          <w:rFonts w:ascii="GHEA Grapalat" w:hAnsi="GHEA Grapalat" w:cs="Sylfaen"/>
          <w:szCs w:val="24"/>
          <w:lang w:val="ru-RU"/>
        </w:rPr>
        <w:t>մասին</w:t>
      </w:r>
      <w:r w:rsidR="008A120F" w:rsidRPr="00F566BF">
        <w:rPr>
          <w:rFonts w:ascii="GHEA Grapalat" w:hAnsi="GHEA Grapalat" w:cs="Sylfaen"/>
          <w:szCs w:val="24"/>
          <w:lang w:val="es-ES"/>
        </w:rPr>
        <w:t xml:space="preserve"> </w:t>
      </w:r>
      <w:r w:rsidR="008A120F" w:rsidRPr="00F566BF">
        <w:rPr>
          <w:rFonts w:ascii="GHEA Grapalat" w:hAnsi="GHEA Grapalat" w:cs="Sylfaen"/>
          <w:szCs w:val="24"/>
          <w:lang w:val="ru-RU"/>
        </w:rPr>
        <w:t>հայտարարության</w:t>
      </w:r>
      <w:r w:rsidR="008A120F" w:rsidRPr="00F566BF">
        <w:rPr>
          <w:rFonts w:ascii="GHEA Grapalat" w:hAnsi="GHEA Grapalat" w:cs="Sylfaen"/>
          <w:szCs w:val="24"/>
          <w:lang w:val="es-ES"/>
        </w:rPr>
        <w:t xml:space="preserve"> </w:t>
      </w:r>
      <w:r w:rsidR="008A120F" w:rsidRPr="00F566BF">
        <w:rPr>
          <w:rFonts w:ascii="GHEA Grapalat" w:hAnsi="GHEA Grapalat" w:cs="Sylfaen"/>
          <w:szCs w:val="24"/>
          <w:lang w:val="ru-RU"/>
        </w:rPr>
        <w:t>հրապարակման</w:t>
      </w:r>
      <w:r w:rsidR="008A120F" w:rsidRPr="00F566BF">
        <w:rPr>
          <w:rFonts w:ascii="GHEA Grapalat" w:hAnsi="GHEA Grapalat" w:cs="Sylfaen"/>
          <w:szCs w:val="24"/>
          <w:lang w:val="es-ES"/>
        </w:rPr>
        <w:t xml:space="preserve"> </w:t>
      </w:r>
      <w:r w:rsidRPr="00F566BF">
        <w:rPr>
          <w:rFonts w:ascii="GHEA Grapalat" w:hAnsi="GHEA Grapalat" w:cs="Sylfaen"/>
          <w:szCs w:val="24"/>
          <w:lang w:val="ru-RU"/>
        </w:rPr>
        <w:t>կնք</w:t>
      </w:r>
      <w:r w:rsidR="008A120F" w:rsidRPr="00F566BF">
        <w:rPr>
          <w:rFonts w:ascii="GHEA Grapalat" w:hAnsi="GHEA Grapalat" w:cs="Sylfaen"/>
          <w:szCs w:val="24"/>
          <w:lang w:val="en-US"/>
        </w:rPr>
        <w:t>վ</w:t>
      </w:r>
      <w:r w:rsidRPr="00F566BF">
        <w:rPr>
          <w:rFonts w:ascii="GHEA Grapalat" w:hAnsi="GHEA Grapalat" w:cs="Sylfaen"/>
          <w:szCs w:val="24"/>
          <w:lang w:val="ru-RU"/>
        </w:rPr>
        <w:t>ած</w:t>
      </w:r>
      <w:r w:rsidRPr="00F566BF">
        <w:rPr>
          <w:rFonts w:ascii="GHEA Grapalat" w:hAnsi="GHEA Grapalat" w:cs="Sylfaen"/>
          <w:szCs w:val="24"/>
          <w:lang w:val="es-ES"/>
        </w:rPr>
        <w:t xml:space="preserve"> </w:t>
      </w:r>
      <w:r w:rsidRPr="00F566BF">
        <w:rPr>
          <w:rFonts w:ascii="GHEA Grapalat" w:hAnsi="GHEA Grapalat" w:cs="Sylfaen"/>
          <w:szCs w:val="24"/>
          <w:lang w:val="ru-RU"/>
        </w:rPr>
        <w:t>պայմանագիրն</w:t>
      </w:r>
      <w:r w:rsidRPr="00F566BF">
        <w:rPr>
          <w:rFonts w:ascii="GHEA Grapalat" w:hAnsi="GHEA Grapalat" w:cs="Sylfaen"/>
          <w:szCs w:val="24"/>
          <w:lang w:val="es-ES"/>
        </w:rPr>
        <w:t xml:space="preserve"> </w:t>
      </w:r>
      <w:r w:rsidRPr="00F566BF">
        <w:rPr>
          <w:rFonts w:ascii="GHEA Grapalat" w:hAnsi="GHEA Grapalat" w:cs="Sylfaen"/>
          <w:szCs w:val="24"/>
          <w:lang w:val="ru-RU"/>
        </w:rPr>
        <w:t>առ</w:t>
      </w:r>
      <w:r w:rsidR="008A120F" w:rsidRPr="00F566BF">
        <w:rPr>
          <w:rFonts w:ascii="GHEA Grapalat" w:hAnsi="GHEA Grapalat" w:cs="Sylfaen"/>
          <w:szCs w:val="24"/>
          <w:lang w:val="es-ES"/>
        </w:rPr>
        <w:t xml:space="preserve"> </w:t>
      </w:r>
      <w:r w:rsidRPr="00F566BF">
        <w:rPr>
          <w:rFonts w:ascii="GHEA Grapalat" w:hAnsi="GHEA Grapalat" w:cs="Sylfaen"/>
          <w:szCs w:val="24"/>
          <w:lang w:val="ru-RU"/>
        </w:rPr>
        <w:t>ոչինչ</w:t>
      </w:r>
      <w:r w:rsidRPr="00F566BF">
        <w:rPr>
          <w:rFonts w:ascii="GHEA Grapalat" w:hAnsi="GHEA Grapalat" w:cs="Sylfaen"/>
          <w:szCs w:val="24"/>
          <w:lang w:val="es-ES"/>
        </w:rPr>
        <w:t xml:space="preserve"> </w:t>
      </w:r>
      <w:r w:rsidRPr="00F566BF">
        <w:rPr>
          <w:rFonts w:ascii="GHEA Grapalat" w:hAnsi="GHEA Grapalat" w:cs="Sylfaen"/>
          <w:szCs w:val="24"/>
          <w:lang w:val="ru-RU"/>
        </w:rPr>
        <w:t>է։</w:t>
      </w:r>
    </w:p>
    <w:p w:rsidR="00583092" w:rsidRPr="00F566BF" w:rsidRDefault="00583092" w:rsidP="00EF3662">
      <w:pPr>
        <w:ind w:firstLine="567"/>
        <w:jc w:val="center"/>
        <w:rPr>
          <w:rFonts w:ascii="GHEA Grapalat" w:hAnsi="GHEA Grapalat"/>
          <w:b/>
          <w:sz w:val="20"/>
          <w:lang w:val="es-ES"/>
        </w:rPr>
      </w:pPr>
    </w:p>
    <w:p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rsidR="00096865" w:rsidRPr="00F566BF" w:rsidRDefault="00096865" w:rsidP="00EF3662">
      <w:pPr>
        <w:jc w:val="center"/>
        <w:rPr>
          <w:rFonts w:ascii="GHEA Grapalat" w:hAnsi="GHEA Grapalat"/>
          <w:b/>
          <w:iCs/>
          <w:sz w:val="20"/>
          <w:lang w:val="af-ZA"/>
        </w:rPr>
      </w:pPr>
    </w:p>
    <w:p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չորս</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ընթացքում</w:t>
      </w:r>
      <w:r w:rsidR="00EB6E54" w:rsidRPr="00F566BF">
        <w:rPr>
          <w:rFonts w:ascii="GHEA Grapalat" w:hAnsi="GHEA Grapalat" w:cs="Sylfaen"/>
          <w:sz w:val="20"/>
          <w:lang w:val="af-ZA"/>
        </w:rPr>
        <w:t xml:space="preserve"> </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երկրորդ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hy-AM"/>
        </w:rPr>
        <w:t>Եթե</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hy-AM"/>
        </w:rPr>
        <w:t>ընտրված</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hy-AM"/>
        </w:rPr>
        <w:t>մասնակիցը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hy-AM"/>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hy-AM"/>
        </w:rPr>
        <w:t>կնքելու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hy-AM"/>
        </w:rPr>
        <w:t>մասին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hy-AM"/>
        </w:rPr>
        <w:t>ծանուցումը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hy-AM"/>
        </w:rPr>
        <w:t>և</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hy-AM"/>
        </w:rPr>
        <w:t>պայմանագրի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hy-AM"/>
        </w:rPr>
        <w:t>նախագիծ</w:t>
      </w:r>
      <w:r w:rsidR="00443B7A" w:rsidRPr="00F566BF">
        <w:rPr>
          <w:rFonts w:ascii="GHEA Grapalat" w:hAnsi="GHEA Grapalat" w:cs="Sylfaen"/>
          <w:sz w:val="20"/>
        </w:rPr>
        <w:t>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hy-AM"/>
        </w:rPr>
        <w:t>ստանալուց</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hy-AM"/>
        </w:rPr>
        <w:t>հետո</w:t>
      </w:r>
      <w:r w:rsidR="00443B7A" w:rsidRPr="00F566BF">
        <w:rPr>
          <w:rFonts w:ascii="GHEA Grapalat" w:hAnsi="GHEA Grapalat" w:cs="Sylfaen"/>
          <w:sz w:val="20"/>
          <w:lang w:val="af-ZA"/>
        </w:rPr>
        <w:t xml:space="preserve">` 10 </w:t>
      </w:r>
      <w:r w:rsidR="00443B7A" w:rsidRPr="00F566BF">
        <w:rPr>
          <w:rFonts w:ascii="GHEA Grapalat" w:hAnsi="GHEA Grapalat" w:cs="Sylfaen"/>
          <w:sz w:val="20"/>
        </w:rPr>
        <w:t>աշխատանքային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hy-AM"/>
        </w:rPr>
        <w:t>օրվա</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hy-AM"/>
        </w:rPr>
        <w:t>ընթացքում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hy-AM"/>
        </w:rPr>
        <w:t>չի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hy-AM"/>
        </w:rPr>
        <w:t>ստորագրում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hy-AM"/>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hy-AM"/>
        </w:rPr>
        <w:t>և</w:t>
      </w:r>
      <w:r w:rsidR="00096865" w:rsidRPr="00F566BF">
        <w:rPr>
          <w:rFonts w:ascii="GHEA Grapalat" w:hAnsi="GHEA Grapalat" w:cs="Sylfaen"/>
          <w:sz w:val="20"/>
          <w:lang w:val="af-ZA"/>
        </w:rPr>
        <w:t xml:space="preserve"> </w:t>
      </w:r>
      <w:r w:rsidRPr="00F566BF">
        <w:rPr>
          <w:rFonts w:ascii="GHEA Grapalat" w:hAnsi="GHEA Grapalat" w:cs="Sylfaen"/>
          <w:sz w:val="20"/>
          <w:lang w:val="af-ZA"/>
        </w:rPr>
        <w:t>պ</w:t>
      </w:r>
      <w:r w:rsidR="00096865" w:rsidRPr="00F566BF">
        <w:rPr>
          <w:rFonts w:ascii="GHEA Grapalat" w:hAnsi="GHEA Grapalat" w:cs="Sylfaen"/>
          <w:sz w:val="20"/>
          <w:lang w:val="ru-RU"/>
        </w:rPr>
        <w:t>ատվիրատուին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ներկայացնում</w:t>
      </w:r>
      <w:r w:rsidR="00096865" w:rsidRPr="00F566BF">
        <w:rPr>
          <w:rFonts w:ascii="GHEA Grapalat" w:hAnsi="GHEA Grapalat" w:cs="Sylfaen"/>
          <w:sz w:val="20"/>
          <w:lang w:val="af-ZA"/>
        </w:rPr>
        <w:t xml:space="preserve"> </w:t>
      </w:r>
      <w:r w:rsidR="00F96621" w:rsidRPr="00F566BF">
        <w:rPr>
          <w:rFonts w:ascii="GHEA Grapalat" w:hAnsi="GHEA Grapalat" w:cs="Sylfaen"/>
          <w:sz w:val="20"/>
          <w:lang w:val="af-ZA"/>
        </w:rPr>
        <w:t xml:space="preserve">որակավորման և </w:t>
      </w:r>
      <w:r w:rsidR="00096865" w:rsidRPr="00F566BF">
        <w:rPr>
          <w:rFonts w:ascii="GHEA Grapalat" w:hAnsi="GHEA Grapalat" w:cs="Sylfaen"/>
          <w:sz w:val="20"/>
          <w:lang w:val="ru-RU"/>
        </w:rPr>
        <w:t>պայմանագրի</w:t>
      </w:r>
      <w:r w:rsidR="00443B7A" w:rsidRPr="00F566BF">
        <w:rPr>
          <w:rFonts w:ascii="GHEA Grapalat" w:hAnsi="GHEA Grapalat" w:cs="Sylfaen"/>
          <w:sz w:val="20"/>
          <w:lang w:val="af-ZA"/>
        </w:rPr>
        <w:t xml:space="preserve"> </w:t>
      </w:r>
      <w:r w:rsidR="00443B7A" w:rsidRPr="00F566BF">
        <w:rPr>
          <w:rFonts w:ascii="GHEA Grapalat" w:hAnsi="GHEA Grapalat" w:cs="Sylfaen"/>
          <w:sz w:val="20"/>
        </w:rPr>
        <w:t>ապահովումը</w:t>
      </w:r>
      <w:r w:rsidR="00096865" w:rsidRPr="00F566BF">
        <w:rPr>
          <w:rFonts w:ascii="GHEA Grapalat" w:hAnsi="GHEA Grapalat" w:cs="Sylfaen"/>
          <w:sz w:val="20"/>
          <w:lang w:val="af-ZA"/>
        </w:rPr>
        <w:t>,</w:t>
      </w:r>
      <w:r w:rsidR="00096865" w:rsidRPr="00F566BF">
        <w:rPr>
          <w:rFonts w:ascii="GHEA Grapalat" w:hAnsi="GHEA Grapalat" w:cs="Sylfaen"/>
          <w:i/>
          <w:sz w:val="20"/>
          <w:lang w:val="af-ZA"/>
        </w:rPr>
        <w:t xml:space="preserve"> </w:t>
      </w:r>
      <w:r w:rsidR="00096865" w:rsidRPr="00F566BF">
        <w:rPr>
          <w:rFonts w:ascii="GHEA Grapalat" w:hAnsi="GHEA Grapalat" w:cs="Sylfaen"/>
          <w:sz w:val="20"/>
          <w:lang w:val="hy-AM"/>
        </w:rPr>
        <w:t>ապա նա զրկվում է պայմանագիրը ստորագրելու իրավունքից</w:t>
      </w:r>
      <w:r w:rsidR="004D5671" w:rsidRPr="00F566BF">
        <w:rPr>
          <w:rFonts w:ascii="GHEA Grapalat" w:hAnsi="GHEA Grapalat" w:cs="Sylfaen"/>
          <w:sz w:val="20"/>
          <w:lang w:val="hy-AM"/>
        </w:rPr>
        <w:t>։</w:t>
      </w:r>
      <w:r w:rsidR="00443B7A" w:rsidRPr="00F566BF">
        <w:rPr>
          <w:rFonts w:ascii="GHEA Grapalat" w:hAnsi="GHEA Grapalat" w:cs="Sylfaen"/>
          <w:sz w:val="20"/>
          <w:lang w:val="af-ZA"/>
        </w:rPr>
        <w:t xml:space="preserve"> </w:t>
      </w:r>
      <w:r w:rsidR="00443B7A" w:rsidRPr="00F566BF">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F566BF">
        <w:rPr>
          <w:rFonts w:ascii="GHEA Grapalat" w:hAnsi="GHEA Grapalat" w:cs="Sylfaen"/>
          <w:sz w:val="20"/>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F566BF">
        <w:rPr>
          <w:rFonts w:ascii="GHEA Grapalat" w:hAnsi="GHEA Grapalat" w:cs="Sylfaen"/>
          <w:sz w:val="20"/>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F566BF">
        <w:rPr>
          <w:rFonts w:ascii="GHEA Grapalat" w:hAnsi="GHEA Grapalat" w:cs="Sylfaen"/>
          <w:sz w:val="20"/>
        </w:rPr>
        <w:t>և</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հաստատմանը</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հաջորդող</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աշխատանքային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օրը</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ուղեկցող</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գրությամբ</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տրամադրվում</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է</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ընտրված</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մասնակցին</w:t>
      </w:r>
      <w:r w:rsidRPr="00F566BF">
        <w:rPr>
          <w:rFonts w:ascii="GHEA Grapalat" w:hAnsi="GHEA Grapalat" w:cs="Sylfaen"/>
          <w:sz w:val="20"/>
          <w:lang w:val="hy-AM"/>
        </w:rPr>
        <w:t>:</w:t>
      </w:r>
    </w:p>
    <w:p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r w:rsidR="00EA7474" w:rsidRPr="00F566BF">
        <w:rPr>
          <w:rFonts w:ascii="GHEA Grapalat" w:hAnsi="GHEA Grapalat" w:cs="Sylfaen"/>
          <w:sz w:val="20"/>
        </w:rPr>
        <w:t>ընտրված</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rsidR="00F23A51"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FC6B2B" w:rsidRPr="00F566BF">
        <w:rPr>
          <w:rFonts w:ascii="GHEA Grapalat" w:hAnsi="GHEA Grapalat" w:cs="Sylfaen"/>
          <w:i w:val="0"/>
          <w:szCs w:val="24"/>
          <w:lang w:val="hy-AM"/>
        </w:rPr>
        <w:t>.8</w:t>
      </w:r>
      <w:r w:rsidR="00534468" w:rsidRPr="00F566BF">
        <w:rPr>
          <w:rFonts w:ascii="GHEA Grapalat" w:hAnsi="GHEA Grapalat" w:cs="Sylfaen"/>
          <w:i w:val="0"/>
          <w:szCs w:val="24"/>
          <w:lang w:val="af-ZA"/>
        </w:rPr>
        <w:t xml:space="preserve"> </w:t>
      </w:r>
      <w:r w:rsidR="00534468" w:rsidRPr="00F566BF">
        <w:rPr>
          <w:rFonts w:ascii="GHEA Grapalat" w:hAnsi="GHEA Grapalat" w:cs="Sylfaen"/>
          <w:i w:val="0"/>
          <w:szCs w:val="24"/>
          <w:lang w:val="ru-RU"/>
        </w:rPr>
        <w:t>Պայմանագիրը</w:t>
      </w:r>
      <w:r w:rsidR="00534468" w:rsidRPr="00F566BF">
        <w:rPr>
          <w:rFonts w:ascii="GHEA Grapalat" w:hAnsi="GHEA Grapalat" w:cs="Sylfaen"/>
          <w:i w:val="0"/>
          <w:szCs w:val="24"/>
          <w:lang w:val="af-ZA"/>
        </w:rPr>
        <w:t xml:space="preserve"> </w:t>
      </w:r>
      <w:r w:rsidR="00534468" w:rsidRPr="00F566BF">
        <w:rPr>
          <w:rFonts w:ascii="GHEA Grapalat" w:hAnsi="GHEA Grapalat" w:cs="Sylfaen"/>
          <w:i w:val="0"/>
          <w:szCs w:val="24"/>
          <w:lang w:val="ru-RU"/>
        </w:rPr>
        <w:t>կնքվելուն</w:t>
      </w:r>
      <w:r w:rsidR="00534468" w:rsidRPr="00F566BF">
        <w:rPr>
          <w:rFonts w:ascii="GHEA Grapalat" w:hAnsi="GHEA Grapalat" w:cs="Sylfaen"/>
          <w:i w:val="0"/>
          <w:szCs w:val="24"/>
          <w:lang w:val="af-ZA"/>
        </w:rPr>
        <w:t xml:space="preserve"> </w:t>
      </w:r>
      <w:r w:rsidR="00534468" w:rsidRPr="00F566BF">
        <w:rPr>
          <w:rFonts w:ascii="GHEA Grapalat" w:hAnsi="GHEA Grapalat" w:cs="Sylfaen"/>
          <w:i w:val="0"/>
          <w:szCs w:val="24"/>
          <w:lang w:val="ru-RU"/>
        </w:rPr>
        <w:t>հաջորդող</w:t>
      </w:r>
      <w:r w:rsidR="00534468" w:rsidRPr="00F566BF">
        <w:rPr>
          <w:rFonts w:ascii="GHEA Grapalat" w:hAnsi="GHEA Grapalat" w:cs="Sylfaen"/>
          <w:i w:val="0"/>
          <w:szCs w:val="24"/>
          <w:lang w:val="af-ZA"/>
        </w:rPr>
        <w:t xml:space="preserve"> </w:t>
      </w:r>
      <w:r w:rsidR="00534468" w:rsidRPr="00F566BF">
        <w:rPr>
          <w:rFonts w:ascii="GHEA Grapalat" w:hAnsi="GHEA Grapalat" w:cs="Sylfaen"/>
          <w:i w:val="0"/>
          <w:szCs w:val="24"/>
          <w:lang w:val="ru-RU"/>
        </w:rPr>
        <w:t>աշխատանքային</w:t>
      </w:r>
      <w:r w:rsidR="00534468" w:rsidRPr="00F566BF">
        <w:rPr>
          <w:rFonts w:ascii="GHEA Grapalat" w:hAnsi="GHEA Grapalat" w:cs="Sylfaen"/>
          <w:i w:val="0"/>
          <w:szCs w:val="24"/>
          <w:lang w:val="af-ZA"/>
        </w:rPr>
        <w:t xml:space="preserve"> </w:t>
      </w:r>
      <w:r w:rsidR="00534468" w:rsidRPr="00F566BF">
        <w:rPr>
          <w:rFonts w:ascii="GHEA Grapalat" w:hAnsi="GHEA Grapalat" w:cs="Sylfaen"/>
          <w:i w:val="0"/>
          <w:szCs w:val="24"/>
          <w:lang w:val="ru-RU"/>
        </w:rPr>
        <w:t>օրը</w:t>
      </w:r>
      <w:r w:rsidR="00534468" w:rsidRPr="00F566BF">
        <w:rPr>
          <w:rFonts w:ascii="GHEA Grapalat" w:hAnsi="GHEA Grapalat" w:cs="Sylfaen"/>
          <w:i w:val="0"/>
          <w:szCs w:val="24"/>
          <w:lang w:val="af-ZA"/>
        </w:rPr>
        <w:t xml:space="preserve"> </w:t>
      </w:r>
      <w:r w:rsidR="00534468" w:rsidRPr="00F566BF">
        <w:rPr>
          <w:rFonts w:ascii="GHEA Grapalat" w:hAnsi="GHEA Grapalat" w:cs="Sylfaen"/>
          <w:i w:val="0"/>
          <w:szCs w:val="24"/>
          <w:lang w:val="ru-RU"/>
        </w:rPr>
        <w:t>հանձնաժողովի</w:t>
      </w:r>
      <w:r w:rsidR="00534468" w:rsidRPr="00F566BF">
        <w:rPr>
          <w:rFonts w:ascii="GHEA Grapalat" w:hAnsi="GHEA Grapalat" w:cs="Sylfaen"/>
          <w:i w:val="0"/>
          <w:szCs w:val="24"/>
          <w:lang w:val="af-ZA"/>
        </w:rPr>
        <w:t xml:space="preserve"> </w:t>
      </w:r>
      <w:r w:rsidR="00534468" w:rsidRPr="00F566BF">
        <w:rPr>
          <w:rFonts w:ascii="GHEA Grapalat" w:hAnsi="GHEA Grapalat" w:cs="Sylfaen"/>
          <w:i w:val="0"/>
          <w:szCs w:val="24"/>
          <w:lang w:val="ru-RU"/>
        </w:rPr>
        <w:t>քարտուղարը</w:t>
      </w:r>
      <w:r w:rsidR="00534468" w:rsidRPr="00F566BF">
        <w:rPr>
          <w:rFonts w:ascii="GHEA Grapalat" w:hAnsi="GHEA Grapalat" w:cs="Sylfaen"/>
          <w:i w:val="0"/>
          <w:szCs w:val="24"/>
          <w:lang w:val="af-ZA"/>
        </w:rPr>
        <w:t xml:space="preserve"> </w:t>
      </w:r>
      <w:r w:rsidR="00EA7474" w:rsidRPr="00F566BF">
        <w:rPr>
          <w:rFonts w:ascii="GHEA Grapalat" w:hAnsi="GHEA Grapalat" w:cs="Sylfaen"/>
          <w:i w:val="0"/>
          <w:szCs w:val="24"/>
          <w:lang w:val="en-US"/>
        </w:rPr>
        <w:t>հ</w:t>
      </w:r>
      <w:r w:rsidR="00EA7474" w:rsidRPr="00F566BF">
        <w:rPr>
          <w:rFonts w:ascii="GHEA Grapalat" w:hAnsi="GHEA Grapalat" w:cs="Sylfaen"/>
          <w:i w:val="0"/>
          <w:szCs w:val="24"/>
          <w:lang w:val="ru-RU"/>
        </w:rPr>
        <w:t>ամակարգում</w:t>
      </w:r>
      <w:r w:rsidR="00EA7474" w:rsidRPr="00F566BF">
        <w:rPr>
          <w:rFonts w:ascii="GHEA Grapalat" w:hAnsi="GHEA Grapalat" w:cs="Sylfaen"/>
          <w:i w:val="0"/>
          <w:szCs w:val="24"/>
          <w:lang w:val="af-ZA"/>
        </w:rPr>
        <w:t xml:space="preserve"> </w:t>
      </w:r>
      <w:r w:rsidR="00534468" w:rsidRPr="00F566BF">
        <w:rPr>
          <w:rFonts w:ascii="GHEA Grapalat" w:hAnsi="GHEA Grapalat" w:cs="Sylfaen"/>
          <w:i w:val="0"/>
          <w:szCs w:val="24"/>
          <w:lang w:val="ru-RU"/>
        </w:rPr>
        <w:t>ավարտում</w:t>
      </w:r>
      <w:r w:rsidR="00534468" w:rsidRPr="00F566BF">
        <w:rPr>
          <w:rFonts w:ascii="GHEA Grapalat" w:hAnsi="GHEA Grapalat" w:cs="Sylfaen"/>
          <w:i w:val="0"/>
          <w:szCs w:val="24"/>
          <w:lang w:val="af-ZA"/>
        </w:rPr>
        <w:t xml:space="preserve"> </w:t>
      </w:r>
      <w:r w:rsidR="00534468" w:rsidRPr="00F566BF">
        <w:rPr>
          <w:rFonts w:ascii="GHEA Grapalat" w:hAnsi="GHEA Grapalat" w:cs="Sylfaen"/>
          <w:i w:val="0"/>
          <w:szCs w:val="24"/>
          <w:lang w:val="ru-RU"/>
        </w:rPr>
        <w:t>է</w:t>
      </w:r>
      <w:r w:rsidR="00534468" w:rsidRPr="00F566BF">
        <w:rPr>
          <w:rFonts w:ascii="GHEA Grapalat" w:hAnsi="GHEA Grapalat" w:cs="Sylfaen"/>
          <w:i w:val="0"/>
          <w:szCs w:val="24"/>
          <w:lang w:val="af-ZA"/>
        </w:rPr>
        <w:t xml:space="preserve"> </w:t>
      </w:r>
      <w:r w:rsidR="00534468" w:rsidRPr="00F566BF">
        <w:rPr>
          <w:rFonts w:ascii="GHEA Grapalat" w:hAnsi="GHEA Grapalat" w:cs="Sylfaen"/>
          <w:i w:val="0"/>
          <w:szCs w:val="24"/>
          <w:lang w:val="ru-RU"/>
        </w:rPr>
        <w:t>ընթացակարգը</w:t>
      </w:r>
      <w:r w:rsidR="00F23A51" w:rsidRPr="00F566BF">
        <w:rPr>
          <w:rFonts w:ascii="GHEA Grapalat" w:hAnsi="GHEA Grapalat" w:cs="Sylfaen"/>
          <w:i w:val="0"/>
          <w:szCs w:val="24"/>
          <w:lang w:val="af-ZA"/>
        </w:rPr>
        <w:t>:</w:t>
      </w:r>
    </w:p>
    <w:p w:rsidR="00096865" w:rsidRPr="00F566BF" w:rsidRDefault="00096865" w:rsidP="00EF3662">
      <w:pPr>
        <w:jc w:val="center"/>
        <w:rPr>
          <w:rFonts w:ascii="GHEA Grapalat" w:hAnsi="GHEA Grapalat"/>
          <w:b/>
          <w:iCs/>
          <w:sz w:val="20"/>
          <w:lang w:val="af-ZA"/>
        </w:rPr>
      </w:pPr>
    </w:p>
    <w:p w:rsidR="00777C43" w:rsidRDefault="00777C43" w:rsidP="00EF3662">
      <w:pPr>
        <w:jc w:val="center"/>
        <w:rPr>
          <w:rFonts w:ascii="GHEA Grapalat" w:hAnsi="GHEA Grapalat"/>
          <w:b/>
          <w:iCs/>
          <w:sz w:val="20"/>
          <w:lang w:val="af-ZA"/>
        </w:rPr>
      </w:pPr>
    </w:p>
    <w:p w:rsidR="000272DA" w:rsidRDefault="000272DA" w:rsidP="00EF3662">
      <w:pPr>
        <w:jc w:val="center"/>
        <w:rPr>
          <w:rFonts w:ascii="GHEA Grapalat" w:hAnsi="GHEA Grapalat"/>
          <w:b/>
          <w:iCs/>
          <w:sz w:val="20"/>
          <w:lang w:val="af-ZA"/>
        </w:rPr>
      </w:pPr>
    </w:p>
    <w:p w:rsidR="00314050" w:rsidRDefault="00314050" w:rsidP="00EF3662">
      <w:pPr>
        <w:jc w:val="center"/>
        <w:rPr>
          <w:rFonts w:ascii="GHEA Grapalat" w:hAnsi="GHEA Grapalat"/>
          <w:b/>
          <w:iCs/>
          <w:sz w:val="20"/>
          <w:lang w:val="af-ZA"/>
        </w:rPr>
      </w:pPr>
    </w:p>
    <w:p w:rsidR="00314050" w:rsidRDefault="00314050" w:rsidP="00EF3662">
      <w:pPr>
        <w:jc w:val="center"/>
        <w:rPr>
          <w:rFonts w:ascii="GHEA Grapalat" w:hAnsi="GHEA Grapalat"/>
          <w:b/>
          <w:iCs/>
          <w:sz w:val="20"/>
          <w:lang w:val="af-ZA"/>
        </w:rPr>
      </w:pPr>
    </w:p>
    <w:p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lastRenderedPageBreak/>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rsidR="00096865" w:rsidRPr="00F566BF" w:rsidRDefault="00096865" w:rsidP="00EF3662">
      <w:pPr>
        <w:jc w:val="center"/>
        <w:rPr>
          <w:rFonts w:ascii="GHEA Grapalat" w:hAnsi="GHEA Grapalat"/>
          <w:b/>
          <w:iCs/>
          <w:sz w:val="20"/>
          <w:lang w:val="af-ZA"/>
        </w:rPr>
      </w:pPr>
    </w:p>
    <w:p w:rsidR="00096865" w:rsidRPr="00F566BF" w:rsidRDefault="00030D40" w:rsidP="00EF3662">
      <w:pPr>
        <w:ind w:firstLine="567"/>
        <w:jc w:val="both"/>
        <w:rPr>
          <w:rFonts w:ascii="GHEA Grapalat" w:hAnsi="GHEA Grapalat" w:cs="Sylfaen"/>
          <w:sz w:val="20"/>
          <w:lang w:val="af-ZA"/>
        </w:rPr>
      </w:pPr>
      <w:r w:rsidRPr="00F566BF">
        <w:rPr>
          <w:rFonts w:ascii="GHEA Grapalat" w:hAnsi="GHEA Grapalat"/>
          <w:iCs/>
          <w:sz w:val="20"/>
          <w:lang w:val="af-ZA"/>
        </w:rPr>
        <w:t>10</w:t>
      </w:r>
      <w:r w:rsidR="00096865" w:rsidRPr="00F566BF">
        <w:rPr>
          <w:rFonts w:ascii="GHEA Grapalat" w:hAnsi="GHEA Grapalat"/>
          <w:iCs/>
          <w:sz w:val="20"/>
          <w:lang w:val="af-ZA"/>
        </w:rPr>
        <w:t>.</w:t>
      </w:r>
      <w:r w:rsidR="00096865" w:rsidRPr="00F566BF">
        <w:rPr>
          <w:rFonts w:ascii="GHEA Grapalat" w:hAnsi="GHEA Grapalat" w:cs="Sylfaen"/>
          <w:sz w:val="20"/>
          <w:lang w:val="af-ZA"/>
        </w:rPr>
        <w:t xml:space="preserve">1 </w:t>
      </w:r>
      <w:r w:rsidR="00E2245F" w:rsidRPr="00F566BF">
        <w:rPr>
          <w:rFonts w:ascii="GHEA Grapalat" w:hAnsi="GHEA Grapalat" w:cs="Sylfaen"/>
          <w:sz w:val="20"/>
          <w:lang w:val="hy-AM"/>
        </w:rPr>
        <w:t>Որակավորման</w:t>
      </w:r>
      <w:r w:rsidR="00E2245F" w:rsidRPr="00F566BF">
        <w:rPr>
          <w:rFonts w:ascii="GHEA Grapalat" w:hAnsi="GHEA Grapalat" w:cs="Sylfaen"/>
          <w:sz w:val="20"/>
          <w:lang w:val="af-ZA"/>
        </w:rPr>
        <w:t xml:space="preserve"> </w:t>
      </w:r>
      <w:r w:rsidR="00E2245F" w:rsidRPr="00F566BF">
        <w:rPr>
          <w:rFonts w:ascii="GHEA Grapalat" w:hAnsi="GHEA Grapalat" w:cs="Sylfaen"/>
          <w:sz w:val="20"/>
          <w:lang w:val="hy-AM"/>
        </w:rPr>
        <w:t>և</w:t>
      </w:r>
      <w:r w:rsidR="00E2245F" w:rsidRPr="00F566BF">
        <w:rPr>
          <w:rFonts w:ascii="GHEA Grapalat" w:hAnsi="GHEA Grapalat" w:cs="Sylfaen"/>
          <w:sz w:val="20"/>
          <w:lang w:val="af-ZA"/>
        </w:rPr>
        <w:t xml:space="preserve"> </w:t>
      </w:r>
      <w:r w:rsidR="00D33205" w:rsidRPr="00F566BF">
        <w:rPr>
          <w:rFonts w:ascii="GHEA Grapalat" w:hAnsi="GHEA Grapalat" w:cs="Sylfaen"/>
          <w:sz w:val="20"/>
          <w:lang w:val="hy-AM"/>
        </w:rPr>
        <w:t>պ</w:t>
      </w:r>
      <w:r w:rsidR="00096865" w:rsidRPr="00F566BF">
        <w:rPr>
          <w:rFonts w:ascii="GHEA Grapalat" w:hAnsi="GHEA Grapalat" w:cs="Sylfaen"/>
          <w:sz w:val="20"/>
          <w:lang w:val="ru-RU"/>
        </w:rPr>
        <w:t>այմանագրի</w:t>
      </w:r>
      <w:r w:rsidR="0067229B" w:rsidRPr="00F566BF">
        <w:rPr>
          <w:rFonts w:ascii="GHEA Grapalat" w:hAnsi="GHEA Grapalat" w:cs="Sylfaen"/>
          <w:sz w:val="20"/>
          <w:lang w:val="hy-AM"/>
        </w:rPr>
        <w:t xml:space="preserve"> </w:t>
      </w:r>
      <w:r w:rsidR="00096865" w:rsidRPr="00F566BF">
        <w:rPr>
          <w:rFonts w:ascii="GHEA Grapalat" w:hAnsi="GHEA Grapalat" w:cs="Sylfaen"/>
          <w:sz w:val="20"/>
          <w:lang w:val="ru-RU"/>
        </w:rPr>
        <w:t>ապահովում</w:t>
      </w:r>
      <w:r w:rsidR="0067229B" w:rsidRPr="00F566BF">
        <w:rPr>
          <w:rFonts w:ascii="GHEA Grapalat" w:hAnsi="GHEA Grapalat" w:cs="Sylfaen"/>
          <w:sz w:val="20"/>
          <w:lang w:val="hy-AM"/>
        </w:rPr>
        <w:t>ները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ներկայացնելու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պահանջի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այն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ստանալու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օրվանից</w:t>
      </w:r>
      <w:r w:rsidR="00096865" w:rsidRPr="00F566BF">
        <w:rPr>
          <w:rFonts w:ascii="GHEA Grapalat" w:hAnsi="GHEA Grapalat" w:cs="Sylfaen"/>
          <w:sz w:val="20"/>
          <w:lang w:val="af-ZA"/>
        </w:rPr>
        <w:t xml:space="preserve"> </w:t>
      </w:r>
      <w:r w:rsidR="00B413A8" w:rsidRPr="00F566BF">
        <w:rPr>
          <w:rFonts w:ascii="GHEA Grapalat" w:hAnsi="GHEA Grapalat" w:cs="Sylfaen"/>
          <w:sz w:val="20"/>
          <w:lang w:val="af-ZA"/>
        </w:rPr>
        <w:t>10</w:t>
      </w:r>
      <w:r w:rsidR="00F96621" w:rsidRPr="00F566BF">
        <w:rPr>
          <w:rFonts w:ascii="GHEA Grapalat" w:hAnsi="GHEA Grapalat" w:cs="Sylfaen"/>
          <w:sz w:val="20"/>
          <w:lang w:val="af-ZA"/>
        </w:rPr>
        <w:t xml:space="preserve">, իսկ կնքվելիք պայմանագրով կանխավճար նախատեսված լինելու դեպքում </w:t>
      </w:r>
      <w:r w:rsidR="00B413A8" w:rsidRPr="00F566BF">
        <w:rPr>
          <w:rFonts w:ascii="GHEA Grapalat" w:hAnsi="GHEA Grapalat" w:cs="Sylfaen"/>
          <w:sz w:val="20"/>
          <w:lang w:val="af-ZA"/>
        </w:rPr>
        <w:t xml:space="preserve"> </w:t>
      </w:r>
      <w:r w:rsidR="00F96621" w:rsidRPr="00F566BF">
        <w:rPr>
          <w:rFonts w:ascii="GHEA Grapalat" w:hAnsi="GHEA Grapalat" w:cs="Sylfaen"/>
          <w:sz w:val="20"/>
          <w:lang w:val="af-ZA"/>
        </w:rPr>
        <w:t xml:space="preserve">15  </w:t>
      </w:r>
      <w:r w:rsidR="00B413A8" w:rsidRPr="00F566BF">
        <w:rPr>
          <w:rFonts w:ascii="GHEA Grapalat" w:hAnsi="GHEA Grapalat" w:cs="Sylfaen"/>
          <w:sz w:val="20"/>
          <w:lang w:val="af-ZA"/>
        </w:rPr>
        <w:t xml:space="preserve">աշխատանքային </w:t>
      </w:r>
      <w:r w:rsidR="00096865" w:rsidRPr="00F566BF">
        <w:rPr>
          <w:rFonts w:ascii="GHEA Grapalat" w:hAnsi="GHEA Grapalat" w:cs="Sylfaen"/>
          <w:sz w:val="20"/>
          <w:lang w:val="ru-RU"/>
        </w:rPr>
        <w:t>օրվա</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ընթացքում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ընտրված</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մասնակիցը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պարտավոր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ներկայացնել</w:t>
      </w:r>
      <w:r w:rsidR="00096865" w:rsidRPr="00F566BF">
        <w:rPr>
          <w:rFonts w:ascii="GHEA Grapalat" w:hAnsi="GHEA Grapalat" w:cs="Sylfaen"/>
          <w:sz w:val="20"/>
          <w:lang w:val="af-ZA"/>
        </w:rPr>
        <w:t xml:space="preserve"> </w:t>
      </w:r>
      <w:r w:rsidR="00D33205" w:rsidRPr="00F566BF">
        <w:rPr>
          <w:rFonts w:ascii="GHEA Grapalat" w:hAnsi="GHEA Grapalat" w:cs="Sylfaen"/>
          <w:sz w:val="20"/>
          <w:lang w:val="hy-AM"/>
        </w:rPr>
        <w:t>որակավորման</w:t>
      </w:r>
      <w:r w:rsidR="007862B1" w:rsidRPr="002D4DC4">
        <w:rPr>
          <w:rFonts w:ascii="GHEA Grapalat" w:hAnsi="GHEA Grapalat" w:cs="Sylfaen"/>
          <w:sz w:val="20"/>
          <w:lang w:val="af-ZA"/>
        </w:rPr>
        <w:t xml:space="preserve"> </w:t>
      </w:r>
      <w:r w:rsidR="00D33205" w:rsidRPr="00F566BF">
        <w:rPr>
          <w:rFonts w:ascii="GHEA Grapalat" w:hAnsi="GHEA Grapalat" w:cs="Sylfaen"/>
          <w:sz w:val="20"/>
          <w:lang w:val="hy-AM"/>
        </w:rPr>
        <w:t>և</w:t>
      </w:r>
      <w:r w:rsidR="00D3320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պայմանագրի</w:t>
      </w:r>
      <w:r w:rsidR="0067229B" w:rsidRPr="00F566BF">
        <w:rPr>
          <w:rFonts w:ascii="GHEA Grapalat" w:hAnsi="GHEA Grapalat" w:cs="Sylfaen"/>
          <w:sz w:val="20"/>
          <w:lang w:val="hy-AM"/>
        </w:rPr>
        <w:t xml:space="preserve"> </w:t>
      </w:r>
      <w:r w:rsidR="00096865" w:rsidRPr="00F566BF">
        <w:rPr>
          <w:rFonts w:ascii="GHEA Grapalat" w:hAnsi="GHEA Grapalat" w:cs="Sylfaen"/>
          <w:sz w:val="20"/>
          <w:lang w:val="ru-RU"/>
        </w:rPr>
        <w:t>ապահովում</w:t>
      </w:r>
      <w:r w:rsidR="0067229B" w:rsidRPr="00F566BF">
        <w:rPr>
          <w:rFonts w:ascii="GHEA Grapalat" w:hAnsi="GHEA Grapalat" w:cs="Sylfaen"/>
          <w:sz w:val="20"/>
          <w:lang w:val="hy-AM"/>
        </w:rPr>
        <w:t>ներ</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Ընտրված</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մասնակցի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հետ</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եթե</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վերջինս</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ներկայացնում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8A3C43" w:rsidRPr="00F566BF">
        <w:rPr>
          <w:rFonts w:ascii="GHEA Grapalat" w:hAnsi="GHEA Grapalat" w:cs="Sylfaen"/>
          <w:sz w:val="20"/>
          <w:lang w:val="hy-AM"/>
        </w:rPr>
        <w:t>որակավորման և</w:t>
      </w:r>
      <w:r w:rsidR="008A3C43"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պայմանագրի</w:t>
      </w:r>
      <w:r w:rsidR="0067229B" w:rsidRPr="00F566BF">
        <w:rPr>
          <w:rFonts w:ascii="GHEA Grapalat" w:hAnsi="GHEA Grapalat" w:cs="Sylfaen"/>
          <w:sz w:val="20"/>
          <w:lang w:val="hy-AM"/>
        </w:rPr>
        <w:t xml:space="preserve"> </w:t>
      </w:r>
      <w:r w:rsidR="00096865" w:rsidRPr="00F566BF">
        <w:rPr>
          <w:rFonts w:ascii="GHEA Grapalat" w:hAnsi="GHEA Grapalat" w:cs="Sylfaen"/>
          <w:sz w:val="20"/>
          <w:lang w:val="ru-RU"/>
        </w:rPr>
        <w:t>ապահովում</w:t>
      </w:r>
      <w:r w:rsidR="0067229B" w:rsidRPr="00F566BF">
        <w:rPr>
          <w:rFonts w:ascii="GHEA Grapalat" w:hAnsi="GHEA Grapalat" w:cs="Sylfaen"/>
          <w:sz w:val="20"/>
          <w:lang w:val="hy-AM"/>
        </w:rPr>
        <w:t>ներ</w:t>
      </w:r>
      <w:r w:rsidR="00F96621" w:rsidRPr="00F566BF">
        <w:rPr>
          <w:rFonts w:ascii="GHEA Grapalat" w:hAnsi="GHEA Grapalat" w:cs="Sylfaen"/>
          <w:sz w:val="20"/>
        </w:rPr>
        <w:t>ը</w:t>
      </w:r>
      <w:r w:rsidR="004D5671" w:rsidRPr="00F566BF">
        <w:rPr>
          <w:rFonts w:ascii="GHEA Grapalat" w:hAnsi="GHEA Grapalat" w:cs="Sylfaen"/>
          <w:sz w:val="20"/>
          <w:lang w:val="ru-RU"/>
        </w:rPr>
        <w:t>։</w:t>
      </w:r>
    </w:p>
    <w:p w:rsidR="00882697" w:rsidRPr="0028542F" w:rsidRDefault="00AD6D6A" w:rsidP="00921327">
      <w:pPr>
        <w:ind w:firstLine="567"/>
        <w:jc w:val="both"/>
        <w:rPr>
          <w:rFonts w:ascii="GHEA Grapalat" w:hAnsi="GHEA Grapalat" w:cs="Arial"/>
          <w:color w:val="FF0000"/>
          <w:sz w:val="20"/>
          <w:lang w:val="hy-AM"/>
        </w:rPr>
      </w:pPr>
      <w:r w:rsidRPr="0028542F">
        <w:rPr>
          <w:rFonts w:ascii="GHEA Grapalat" w:hAnsi="GHEA Grapalat" w:cs="Sylfaen"/>
          <w:color w:val="FF0000"/>
          <w:sz w:val="20"/>
          <w:lang w:val="hy-AM"/>
        </w:rPr>
        <w:t>10.2</w:t>
      </w:r>
      <w:r w:rsidR="00F96621" w:rsidRPr="0028542F">
        <w:rPr>
          <w:rFonts w:ascii="GHEA Grapalat" w:hAnsi="GHEA Grapalat" w:cs="Sylfaen"/>
          <w:color w:val="FF0000"/>
          <w:sz w:val="20"/>
          <w:lang w:val="af-ZA"/>
        </w:rPr>
        <w:t xml:space="preserve"> </w:t>
      </w:r>
      <w:r w:rsidR="0074145B" w:rsidRPr="0028542F">
        <w:rPr>
          <w:rFonts w:ascii="GHEA Grapalat" w:hAnsi="GHEA Grapalat" w:cs="Sylfaen"/>
          <w:color w:val="FF0000"/>
          <w:sz w:val="20"/>
        </w:rPr>
        <w:t>Որակավորման</w:t>
      </w:r>
      <w:r w:rsidR="0074145B" w:rsidRPr="0028542F">
        <w:rPr>
          <w:rFonts w:ascii="GHEA Grapalat" w:hAnsi="GHEA Grapalat" w:cs="Sylfaen"/>
          <w:color w:val="FF0000"/>
          <w:sz w:val="20"/>
          <w:lang w:val="af-ZA"/>
        </w:rPr>
        <w:t xml:space="preserve"> </w:t>
      </w:r>
      <w:r w:rsidR="0074145B" w:rsidRPr="0028542F">
        <w:rPr>
          <w:rFonts w:ascii="GHEA Grapalat" w:hAnsi="GHEA Grapalat" w:cs="Sylfaen"/>
          <w:color w:val="FF0000"/>
          <w:sz w:val="20"/>
        </w:rPr>
        <w:t>ապահովման</w:t>
      </w:r>
      <w:r w:rsidR="0074145B" w:rsidRPr="0028542F">
        <w:rPr>
          <w:rFonts w:ascii="GHEA Grapalat" w:hAnsi="GHEA Grapalat" w:cs="Sylfaen"/>
          <w:color w:val="FF0000"/>
          <w:sz w:val="20"/>
          <w:lang w:val="af-ZA"/>
        </w:rPr>
        <w:t xml:space="preserve"> </w:t>
      </w:r>
      <w:r w:rsidR="0074145B" w:rsidRPr="0028542F">
        <w:rPr>
          <w:rFonts w:ascii="GHEA Grapalat" w:hAnsi="GHEA Grapalat" w:cs="Sylfaen"/>
          <w:color w:val="FF0000"/>
          <w:sz w:val="20"/>
        </w:rPr>
        <w:t>չափը</w:t>
      </w:r>
      <w:r w:rsidR="0074145B" w:rsidRPr="0028542F">
        <w:rPr>
          <w:rFonts w:ascii="GHEA Grapalat" w:hAnsi="GHEA Grapalat" w:cs="Sylfaen"/>
          <w:color w:val="FF0000"/>
          <w:sz w:val="20"/>
          <w:lang w:val="af-ZA"/>
        </w:rPr>
        <w:t xml:space="preserve"> </w:t>
      </w:r>
      <w:r w:rsidR="0074145B" w:rsidRPr="0028542F">
        <w:rPr>
          <w:rFonts w:ascii="GHEA Grapalat" w:hAnsi="GHEA Grapalat" w:cs="Sylfaen"/>
          <w:color w:val="FF0000"/>
          <w:sz w:val="20"/>
        </w:rPr>
        <w:t>հավասար</w:t>
      </w:r>
      <w:r w:rsidR="0074145B" w:rsidRPr="0028542F">
        <w:rPr>
          <w:rFonts w:ascii="GHEA Grapalat" w:hAnsi="GHEA Grapalat" w:cs="Sylfaen"/>
          <w:color w:val="FF0000"/>
          <w:sz w:val="20"/>
          <w:lang w:val="af-ZA"/>
        </w:rPr>
        <w:t xml:space="preserve"> </w:t>
      </w:r>
      <w:r w:rsidR="0074145B" w:rsidRPr="0028542F">
        <w:rPr>
          <w:rFonts w:ascii="GHEA Grapalat" w:hAnsi="GHEA Grapalat" w:cs="Sylfaen"/>
          <w:color w:val="FF0000"/>
          <w:sz w:val="20"/>
        </w:rPr>
        <w:t>է</w:t>
      </w:r>
      <w:r w:rsidR="0074145B" w:rsidRPr="0028542F">
        <w:rPr>
          <w:rFonts w:ascii="GHEA Grapalat" w:hAnsi="GHEA Grapalat" w:cs="Sylfaen"/>
          <w:color w:val="FF0000"/>
          <w:sz w:val="20"/>
          <w:lang w:val="af-ZA"/>
        </w:rPr>
        <w:t xml:space="preserve"> </w:t>
      </w:r>
      <w:r w:rsidR="0074145B" w:rsidRPr="0028542F">
        <w:rPr>
          <w:rFonts w:ascii="GHEA Grapalat" w:hAnsi="GHEA Grapalat" w:cs="Sylfaen"/>
          <w:color w:val="FF0000"/>
          <w:sz w:val="20"/>
        </w:rPr>
        <w:t>ընտրված</w:t>
      </w:r>
      <w:r w:rsidR="0074145B" w:rsidRPr="0028542F">
        <w:rPr>
          <w:rFonts w:ascii="GHEA Grapalat" w:hAnsi="GHEA Grapalat" w:cs="Sylfaen"/>
          <w:color w:val="FF0000"/>
          <w:sz w:val="20"/>
          <w:lang w:val="af-ZA"/>
        </w:rPr>
        <w:t xml:space="preserve"> </w:t>
      </w:r>
      <w:r w:rsidR="0074145B" w:rsidRPr="0028542F">
        <w:rPr>
          <w:rFonts w:ascii="GHEA Grapalat" w:hAnsi="GHEA Grapalat" w:cs="Sylfaen"/>
          <w:color w:val="FF0000"/>
          <w:sz w:val="20"/>
        </w:rPr>
        <w:t>մասնակցի</w:t>
      </w:r>
      <w:r w:rsidR="0074145B" w:rsidRPr="0028542F">
        <w:rPr>
          <w:rFonts w:ascii="GHEA Grapalat" w:hAnsi="GHEA Grapalat" w:cs="Sylfaen"/>
          <w:color w:val="FF0000"/>
          <w:sz w:val="20"/>
          <w:lang w:val="af-ZA"/>
        </w:rPr>
        <w:t xml:space="preserve"> </w:t>
      </w:r>
      <w:r w:rsidR="0074145B" w:rsidRPr="0028542F">
        <w:rPr>
          <w:rFonts w:ascii="GHEA Grapalat" w:hAnsi="GHEA Grapalat" w:cs="Sylfaen"/>
          <w:color w:val="FF0000"/>
          <w:sz w:val="20"/>
        </w:rPr>
        <w:t>գնային</w:t>
      </w:r>
      <w:r w:rsidR="0074145B" w:rsidRPr="0028542F">
        <w:rPr>
          <w:rFonts w:ascii="GHEA Grapalat" w:hAnsi="GHEA Grapalat" w:cs="Sylfaen"/>
          <w:color w:val="FF0000"/>
          <w:sz w:val="20"/>
          <w:lang w:val="af-ZA"/>
        </w:rPr>
        <w:t xml:space="preserve"> </w:t>
      </w:r>
      <w:r w:rsidR="0074145B" w:rsidRPr="0028542F">
        <w:rPr>
          <w:rFonts w:ascii="GHEA Grapalat" w:hAnsi="GHEA Grapalat" w:cs="Sylfaen"/>
          <w:color w:val="FF0000"/>
          <w:sz w:val="20"/>
        </w:rPr>
        <w:t>առաջարկի</w:t>
      </w:r>
      <w:r w:rsidR="0074145B" w:rsidRPr="0028542F">
        <w:rPr>
          <w:rFonts w:ascii="GHEA Grapalat" w:hAnsi="GHEA Grapalat" w:cs="Sylfaen"/>
          <w:color w:val="FF0000"/>
          <w:sz w:val="20"/>
          <w:lang w:val="af-ZA"/>
        </w:rPr>
        <w:t xml:space="preserve"> </w:t>
      </w:r>
      <w:r w:rsidR="00615D8F" w:rsidRPr="0028542F">
        <w:rPr>
          <w:rFonts w:ascii="GHEA Grapalat" w:hAnsi="GHEA Grapalat" w:cs="Sylfaen"/>
          <w:color w:val="FF0000"/>
          <w:sz w:val="20"/>
          <w:lang w:val="hy-AM"/>
        </w:rPr>
        <w:t>տասնհինգ տոկոսին</w:t>
      </w:r>
      <w:r w:rsidR="0074145B" w:rsidRPr="0028542F">
        <w:rPr>
          <w:rFonts w:ascii="GHEA Grapalat" w:hAnsi="GHEA Grapalat" w:cs="Sylfaen"/>
          <w:color w:val="FF0000"/>
          <w:sz w:val="20"/>
          <w:lang w:val="af-ZA"/>
        </w:rPr>
        <w:t xml:space="preserve">: </w:t>
      </w:r>
      <w:r w:rsidR="00F96621" w:rsidRPr="0028542F">
        <w:rPr>
          <w:rFonts w:ascii="GHEA Grapalat" w:hAnsi="GHEA Grapalat" w:cs="Sylfaen"/>
          <w:color w:val="FF0000"/>
          <w:sz w:val="20"/>
        </w:rPr>
        <w:t>Որակավորման</w:t>
      </w:r>
      <w:r w:rsidR="00F96621" w:rsidRPr="0028542F">
        <w:rPr>
          <w:rFonts w:ascii="GHEA Grapalat" w:hAnsi="GHEA Grapalat" w:cs="Sylfaen"/>
          <w:color w:val="FF0000"/>
          <w:sz w:val="20"/>
          <w:lang w:val="af-ZA"/>
        </w:rPr>
        <w:t xml:space="preserve"> </w:t>
      </w:r>
      <w:r w:rsidR="00F96621" w:rsidRPr="0028542F">
        <w:rPr>
          <w:rFonts w:ascii="GHEA Grapalat" w:hAnsi="GHEA Grapalat" w:cs="Sylfaen"/>
          <w:color w:val="FF0000"/>
          <w:sz w:val="20"/>
        </w:rPr>
        <w:t>ապահովումը</w:t>
      </w:r>
      <w:r w:rsidR="00F96621" w:rsidRPr="0028542F">
        <w:rPr>
          <w:rFonts w:ascii="GHEA Grapalat" w:hAnsi="GHEA Grapalat" w:cs="Sylfaen"/>
          <w:color w:val="FF0000"/>
          <w:sz w:val="20"/>
          <w:lang w:val="af-ZA"/>
        </w:rPr>
        <w:t xml:space="preserve"> </w:t>
      </w:r>
      <w:r w:rsidR="00F96621" w:rsidRPr="0028542F">
        <w:rPr>
          <w:rFonts w:ascii="GHEA Grapalat" w:hAnsi="GHEA Grapalat" w:cs="Sylfaen"/>
          <w:color w:val="FF0000"/>
          <w:sz w:val="20"/>
        </w:rPr>
        <w:t>ներկայացվում</w:t>
      </w:r>
      <w:r w:rsidR="00615D8F" w:rsidRPr="0028542F">
        <w:rPr>
          <w:rFonts w:ascii="GHEA Grapalat" w:hAnsi="GHEA Grapalat" w:cs="Sylfaen"/>
          <w:color w:val="FF0000"/>
          <w:sz w:val="20"/>
          <w:lang w:val="hy-AM"/>
        </w:rPr>
        <w:t xml:space="preserve"> է</w:t>
      </w:r>
      <w:r w:rsidR="00F96621" w:rsidRPr="0028542F">
        <w:rPr>
          <w:rFonts w:ascii="GHEA Grapalat" w:hAnsi="GHEA Grapalat" w:cs="Sylfaen"/>
          <w:color w:val="FF0000"/>
          <w:sz w:val="20"/>
          <w:lang w:val="af-ZA"/>
        </w:rPr>
        <w:t xml:space="preserve"> </w:t>
      </w:r>
      <w:r w:rsidR="00615D8F" w:rsidRPr="0028542F">
        <w:rPr>
          <w:rFonts w:ascii="GHEA Grapalat" w:hAnsi="GHEA Grapalat" w:cs="Sylfaen"/>
          <w:color w:val="FF0000"/>
          <w:sz w:val="20"/>
        </w:rPr>
        <w:t>բանկերի</w:t>
      </w:r>
      <w:r w:rsidR="00615D8F" w:rsidRPr="0028542F">
        <w:rPr>
          <w:rFonts w:ascii="GHEA Grapalat" w:hAnsi="GHEA Grapalat" w:cs="Sylfaen"/>
          <w:color w:val="FF0000"/>
          <w:sz w:val="20"/>
          <w:lang w:val="af-ZA"/>
        </w:rPr>
        <w:t xml:space="preserve"> </w:t>
      </w:r>
      <w:r w:rsidR="00615D8F" w:rsidRPr="0028542F">
        <w:rPr>
          <w:rFonts w:ascii="GHEA Grapalat" w:hAnsi="GHEA Grapalat" w:cs="Sylfaen"/>
          <w:color w:val="FF0000"/>
          <w:sz w:val="20"/>
        </w:rPr>
        <w:t>կամ</w:t>
      </w:r>
      <w:r w:rsidR="00615D8F" w:rsidRPr="0028542F">
        <w:rPr>
          <w:rFonts w:ascii="GHEA Grapalat" w:hAnsi="GHEA Grapalat" w:cs="Sylfaen"/>
          <w:color w:val="FF0000"/>
          <w:sz w:val="20"/>
          <w:lang w:val="af-ZA"/>
        </w:rPr>
        <w:t xml:space="preserve"> </w:t>
      </w:r>
      <w:r w:rsidR="00615D8F" w:rsidRPr="0028542F">
        <w:rPr>
          <w:rFonts w:ascii="GHEA Grapalat" w:hAnsi="GHEA Grapalat" w:cs="Sylfaen"/>
          <w:color w:val="FF0000"/>
          <w:sz w:val="20"/>
        </w:rPr>
        <w:t>ապահովագրական</w:t>
      </w:r>
      <w:r w:rsidR="00615D8F" w:rsidRPr="0028542F">
        <w:rPr>
          <w:rFonts w:ascii="GHEA Grapalat" w:hAnsi="GHEA Grapalat" w:cs="Sylfaen"/>
          <w:color w:val="FF0000"/>
          <w:sz w:val="20"/>
          <w:lang w:val="af-ZA"/>
        </w:rPr>
        <w:t xml:space="preserve"> </w:t>
      </w:r>
      <w:r w:rsidR="00615D8F" w:rsidRPr="0028542F">
        <w:rPr>
          <w:rFonts w:ascii="GHEA Grapalat" w:hAnsi="GHEA Grapalat" w:cs="Sylfaen"/>
          <w:color w:val="FF0000"/>
          <w:sz w:val="20"/>
        </w:rPr>
        <w:t>կազմակերպությունների</w:t>
      </w:r>
      <w:r w:rsidR="00615D8F" w:rsidRPr="0028542F">
        <w:rPr>
          <w:rFonts w:ascii="GHEA Grapalat" w:hAnsi="GHEA Grapalat" w:cs="Sylfaen"/>
          <w:color w:val="FF0000"/>
          <w:sz w:val="20"/>
          <w:lang w:val="af-ZA"/>
        </w:rPr>
        <w:t xml:space="preserve"> </w:t>
      </w:r>
      <w:r w:rsidR="00615D8F" w:rsidRPr="0028542F">
        <w:rPr>
          <w:rFonts w:ascii="GHEA Grapalat" w:hAnsi="GHEA Grapalat" w:cs="Sylfaen"/>
          <w:color w:val="FF0000"/>
          <w:sz w:val="20"/>
        </w:rPr>
        <w:t>կողմից</w:t>
      </w:r>
      <w:r w:rsidR="00615D8F" w:rsidRPr="0028542F">
        <w:rPr>
          <w:rFonts w:ascii="GHEA Grapalat" w:hAnsi="GHEA Grapalat" w:cs="Sylfaen"/>
          <w:color w:val="FF0000"/>
          <w:sz w:val="20"/>
          <w:lang w:val="af-ZA"/>
        </w:rPr>
        <w:t xml:space="preserve"> </w:t>
      </w:r>
      <w:r w:rsidR="00615D8F" w:rsidRPr="0028542F">
        <w:rPr>
          <w:rFonts w:ascii="GHEA Grapalat" w:hAnsi="GHEA Grapalat" w:cs="Sylfaen"/>
          <w:color w:val="FF0000"/>
          <w:sz w:val="20"/>
        </w:rPr>
        <w:t>տրամադրված</w:t>
      </w:r>
      <w:r w:rsidR="00615D8F" w:rsidRPr="0028542F">
        <w:rPr>
          <w:rFonts w:ascii="GHEA Grapalat" w:hAnsi="GHEA Grapalat" w:cs="Sylfaen"/>
          <w:color w:val="FF0000"/>
          <w:sz w:val="20"/>
          <w:lang w:val="af-ZA"/>
        </w:rPr>
        <w:t xml:space="preserve"> </w:t>
      </w:r>
      <w:r w:rsidR="00615D8F" w:rsidRPr="0028542F">
        <w:rPr>
          <w:rFonts w:ascii="GHEA Grapalat" w:hAnsi="GHEA Grapalat" w:cs="Sylfaen"/>
          <w:color w:val="FF0000"/>
          <w:sz w:val="20"/>
        </w:rPr>
        <w:t>երաշխիքների</w:t>
      </w:r>
      <w:r w:rsidR="00615D8F" w:rsidRPr="0028542F">
        <w:rPr>
          <w:rFonts w:ascii="GHEA Grapalat" w:hAnsi="GHEA Grapalat" w:cs="Sylfaen"/>
          <w:color w:val="FF0000"/>
          <w:sz w:val="20"/>
          <w:lang w:val="af-ZA"/>
        </w:rPr>
        <w:t xml:space="preserve"> </w:t>
      </w:r>
      <w:r w:rsidR="00615D8F" w:rsidRPr="0028542F">
        <w:rPr>
          <w:rFonts w:ascii="GHEA Grapalat" w:hAnsi="GHEA Grapalat" w:cs="Sylfaen"/>
          <w:color w:val="FF0000"/>
          <w:sz w:val="20"/>
        </w:rPr>
        <w:t>ձևով</w:t>
      </w:r>
      <w:r w:rsidR="00C0648A" w:rsidRPr="0028542F">
        <w:rPr>
          <w:rFonts w:ascii="GHEA Grapalat" w:hAnsi="GHEA Grapalat" w:cs="Sylfaen"/>
          <w:color w:val="FF0000"/>
          <w:sz w:val="20"/>
          <w:lang w:val="af-ZA"/>
        </w:rPr>
        <w:t xml:space="preserve">: Ընդ որում  </w:t>
      </w:r>
      <w:r w:rsidR="00C0648A" w:rsidRPr="0028542F">
        <w:rPr>
          <w:rFonts w:ascii="GHEA Grapalat" w:hAnsi="GHEA Grapalat" w:cs="Sylfaen"/>
          <w:color w:val="FF0000"/>
          <w:sz w:val="20"/>
        </w:rPr>
        <w:t>ապահովումը</w:t>
      </w:r>
      <w:r w:rsidR="00DF68A6" w:rsidRPr="0028542F">
        <w:rPr>
          <w:rFonts w:ascii="GHEA Grapalat" w:hAnsi="GHEA Grapalat" w:cs="Sylfaen"/>
          <w:color w:val="FF0000"/>
          <w:sz w:val="20"/>
          <w:lang w:val="af-ZA"/>
        </w:rPr>
        <w:t xml:space="preserve"> </w:t>
      </w:r>
      <w:r w:rsidR="00DF68A6" w:rsidRPr="0028542F">
        <w:rPr>
          <w:rFonts w:ascii="GHEA Grapalat" w:hAnsi="GHEA Grapalat" w:cs="Sylfaen"/>
          <w:color w:val="FF0000"/>
          <w:sz w:val="20"/>
        </w:rPr>
        <w:t>պետք</w:t>
      </w:r>
      <w:r w:rsidR="00DF68A6" w:rsidRPr="0028542F">
        <w:rPr>
          <w:rFonts w:ascii="GHEA Grapalat" w:hAnsi="GHEA Grapalat" w:cs="Sylfaen"/>
          <w:color w:val="FF0000"/>
          <w:sz w:val="20"/>
          <w:lang w:val="af-ZA"/>
        </w:rPr>
        <w:t xml:space="preserve"> </w:t>
      </w:r>
      <w:r w:rsidR="00DF68A6" w:rsidRPr="0028542F">
        <w:rPr>
          <w:rFonts w:ascii="GHEA Grapalat" w:hAnsi="GHEA Grapalat" w:cs="Sylfaen"/>
          <w:color w:val="FF0000"/>
          <w:sz w:val="20"/>
        </w:rPr>
        <w:t>է</w:t>
      </w:r>
      <w:r w:rsidR="00DF68A6" w:rsidRPr="0028542F">
        <w:rPr>
          <w:rFonts w:ascii="GHEA Grapalat" w:hAnsi="GHEA Grapalat" w:cs="Sylfaen"/>
          <w:color w:val="FF0000"/>
          <w:sz w:val="20"/>
          <w:lang w:val="af-ZA"/>
        </w:rPr>
        <w:t xml:space="preserve"> </w:t>
      </w:r>
      <w:r w:rsidR="00DF68A6" w:rsidRPr="0028542F">
        <w:rPr>
          <w:rFonts w:ascii="GHEA Grapalat" w:hAnsi="GHEA Grapalat" w:cs="Sylfaen"/>
          <w:color w:val="FF0000"/>
          <w:sz w:val="20"/>
        </w:rPr>
        <w:t>վավեր</w:t>
      </w:r>
      <w:r w:rsidR="00DF68A6" w:rsidRPr="0028542F">
        <w:rPr>
          <w:rFonts w:ascii="GHEA Grapalat" w:hAnsi="GHEA Grapalat" w:cs="Sylfaen"/>
          <w:color w:val="FF0000"/>
          <w:sz w:val="20"/>
          <w:lang w:val="af-ZA"/>
        </w:rPr>
        <w:t xml:space="preserve"> </w:t>
      </w:r>
      <w:r w:rsidR="00DF68A6" w:rsidRPr="0028542F">
        <w:rPr>
          <w:rFonts w:ascii="GHEA Grapalat" w:hAnsi="GHEA Grapalat" w:cs="Sylfaen"/>
          <w:color w:val="FF0000"/>
          <w:sz w:val="20"/>
        </w:rPr>
        <w:t>լինի</w:t>
      </w:r>
      <w:r w:rsidR="00DF68A6" w:rsidRPr="0028542F">
        <w:rPr>
          <w:rFonts w:ascii="GHEA Grapalat" w:hAnsi="GHEA Grapalat" w:cs="Sylfaen"/>
          <w:color w:val="FF0000"/>
          <w:sz w:val="20"/>
          <w:lang w:val="af-ZA"/>
        </w:rPr>
        <w:t xml:space="preserve"> </w:t>
      </w:r>
      <w:r w:rsidR="00DF68A6" w:rsidRPr="0028542F">
        <w:rPr>
          <w:rFonts w:ascii="GHEA Grapalat" w:hAnsi="GHEA Grapalat" w:cs="Sylfaen"/>
          <w:color w:val="FF0000"/>
          <w:sz w:val="20"/>
        </w:rPr>
        <w:t>առնվազն</w:t>
      </w:r>
      <w:r w:rsidR="00DF68A6" w:rsidRPr="0028542F">
        <w:rPr>
          <w:rFonts w:ascii="GHEA Grapalat" w:hAnsi="GHEA Grapalat" w:cs="Sylfaen"/>
          <w:color w:val="FF0000"/>
          <w:sz w:val="20"/>
          <w:lang w:val="af-ZA"/>
        </w:rPr>
        <w:t xml:space="preserve"> </w:t>
      </w:r>
      <w:r w:rsidR="00DF68A6" w:rsidRPr="0028542F">
        <w:rPr>
          <w:rFonts w:ascii="GHEA Grapalat" w:hAnsi="GHEA Grapalat" w:cs="Sylfaen"/>
          <w:color w:val="FF0000"/>
          <w:sz w:val="20"/>
        </w:rPr>
        <w:t>մինչև</w:t>
      </w:r>
      <w:r w:rsidR="00DF68A6" w:rsidRPr="0028542F">
        <w:rPr>
          <w:rFonts w:ascii="GHEA Grapalat" w:hAnsi="GHEA Grapalat" w:cs="Sylfaen"/>
          <w:color w:val="FF0000"/>
          <w:sz w:val="20"/>
          <w:lang w:val="af-ZA"/>
        </w:rPr>
        <w:t xml:space="preserve"> </w:t>
      </w:r>
      <w:r w:rsidR="00DF68A6" w:rsidRPr="0028542F">
        <w:rPr>
          <w:rFonts w:ascii="GHEA Grapalat" w:hAnsi="GHEA Grapalat" w:cs="Sylfaen"/>
          <w:color w:val="FF0000"/>
          <w:sz w:val="20"/>
        </w:rPr>
        <w:t>պայմանագրի</w:t>
      </w:r>
      <w:r w:rsidR="00DF68A6" w:rsidRPr="0028542F">
        <w:rPr>
          <w:rFonts w:ascii="GHEA Grapalat" w:hAnsi="GHEA Grapalat" w:cs="Sylfaen"/>
          <w:color w:val="FF0000"/>
          <w:sz w:val="20"/>
          <w:lang w:val="af-ZA"/>
        </w:rPr>
        <w:t xml:space="preserve"> </w:t>
      </w:r>
      <w:r w:rsidR="00DF68A6" w:rsidRPr="0028542F">
        <w:rPr>
          <w:rFonts w:ascii="GHEA Grapalat" w:hAnsi="GHEA Grapalat" w:cs="Sylfaen"/>
          <w:color w:val="FF0000"/>
          <w:sz w:val="20"/>
        </w:rPr>
        <w:t>կատարման</w:t>
      </w:r>
      <w:r w:rsidR="00DF68A6" w:rsidRPr="0028542F">
        <w:rPr>
          <w:rFonts w:ascii="GHEA Grapalat" w:hAnsi="GHEA Grapalat" w:cs="Sylfaen"/>
          <w:color w:val="FF0000"/>
          <w:sz w:val="20"/>
          <w:lang w:val="af-ZA"/>
        </w:rPr>
        <w:t xml:space="preserve"> </w:t>
      </w:r>
      <w:r w:rsidR="00DF68A6" w:rsidRPr="0028542F">
        <w:rPr>
          <w:rFonts w:ascii="GHEA Grapalat" w:hAnsi="GHEA Grapalat" w:cs="Sylfaen"/>
          <w:color w:val="FF0000"/>
          <w:sz w:val="20"/>
        </w:rPr>
        <w:t>արդյունքը</w:t>
      </w:r>
      <w:r w:rsidR="00DF68A6" w:rsidRPr="0028542F">
        <w:rPr>
          <w:rFonts w:ascii="GHEA Grapalat" w:hAnsi="GHEA Grapalat" w:cs="Sylfaen"/>
          <w:color w:val="FF0000"/>
          <w:sz w:val="20"/>
          <w:lang w:val="af-ZA"/>
        </w:rPr>
        <w:t xml:space="preserve"> </w:t>
      </w:r>
      <w:r w:rsidR="00DF68A6" w:rsidRPr="0028542F">
        <w:rPr>
          <w:rFonts w:ascii="GHEA Grapalat" w:hAnsi="GHEA Grapalat" w:cs="Sylfaen"/>
          <w:color w:val="FF0000"/>
          <w:sz w:val="20"/>
        </w:rPr>
        <w:t>պատվիրատուից</w:t>
      </w:r>
      <w:r w:rsidR="00DF68A6" w:rsidRPr="0028542F">
        <w:rPr>
          <w:rFonts w:ascii="GHEA Grapalat" w:hAnsi="GHEA Grapalat" w:cs="Sylfaen"/>
          <w:color w:val="FF0000"/>
          <w:sz w:val="20"/>
          <w:lang w:val="af-ZA"/>
        </w:rPr>
        <w:t xml:space="preserve"> </w:t>
      </w:r>
      <w:r w:rsidR="00DF68A6" w:rsidRPr="0028542F">
        <w:rPr>
          <w:rFonts w:ascii="GHEA Grapalat" w:hAnsi="GHEA Grapalat" w:cs="Sylfaen"/>
          <w:color w:val="FF0000"/>
          <w:sz w:val="20"/>
        </w:rPr>
        <w:t>կողմից</w:t>
      </w:r>
      <w:r w:rsidR="00DF68A6" w:rsidRPr="0028542F">
        <w:rPr>
          <w:rFonts w:ascii="GHEA Grapalat" w:hAnsi="GHEA Grapalat" w:cs="Sylfaen"/>
          <w:color w:val="FF0000"/>
          <w:sz w:val="20"/>
          <w:lang w:val="af-ZA"/>
        </w:rPr>
        <w:t xml:space="preserve"> </w:t>
      </w:r>
      <w:r w:rsidR="00DF68A6" w:rsidRPr="0028542F">
        <w:rPr>
          <w:rFonts w:ascii="GHEA Grapalat" w:hAnsi="GHEA Grapalat" w:cs="Sylfaen"/>
          <w:color w:val="FF0000"/>
          <w:sz w:val="20"/>
        </w:rPr>
        <w:t>ամբողջական</w:t>
      </w:r>
      <w:r w:rsidR="00DF68A6" w:rsidRPr="0028542F">
        <w:rPr>
          <w:rFonts w:ascii="GHEA Grapalat" w:hAnsi="GHEA Grapalat" w:cs="Sylfaen"/>
          <w:color w:val="FF0000"/>
          <w:sz w:val="20"/>
          <w:lang w:val="af-ZA"/>
        </w:rPr>
        <w:t xml:space="preserve"> </w:t>
      </w:r>
      <w:r w:rsidR="00DF68A6" w:rsidRPr="0028542F">
        <w:rPr>
          <w:rFonts w:ascii="GHEA Grapalat" w:hAnsi="GHEA Grapalat" w:cs="Arial"/>
          <w:color w:val="FF0000"/>
          <w:sz w:val="20"/>
          <w:lang w:val="hy-AM"/>
        </w:rPr>
        <w:t xml:space="preserve">ընդունվելու օրվան հաջորդող </w:t>
      </w:r>
      <w:r w:rsidR="00615D8F" w:rsidRPr="0028542F">
        <w:rPr>
          <w:rFonts w:ascii="GHEA Grapalat" w:hAnsi="GHEA Grapalat" w:cs="Arial"/>
          <w:color w:val="FF0000"/>
          <w:sz w:val="20"/>
          <w:lang w:val="hy-AM"/>
        </w:rPr>
        <w:t>20</w:t>
      </w:r>
      <w:r w:rsidR="00DF68A6" w:rsidRPr="0028542F">
        <w:rPr>
          <w:rFonts w:ascii="GHEA Grapalat" w:hAnsi="GHEA Grapalat" w:cs="Arial"/>
          <w:color w:val="FF0000"/>
          <w:sz w:val="20"/>
          <w:lang w:val="hy-AM"/>
        </w:rPr>
        <w:t xml:space="preserve">-րդ </w:t>
      </w:r>
      <w:r w:rsidR="00A558B9" w:rsidRPr="0028542F">
        <w:rPr>
          <w:rFonts w:ascii="GHEA Grapalat" w:hAnsi="GHEA Grapalat" w:cs="Arial"/>
          <w:color w:val="FF0000"/>
          <w:sz w:val="20"/>
          <w:lang w:val="hy-AM"/>
        </w:rPr>
        <w:t>աշխատանքային</w:t>
      </w:r>
      <w:r w:rsidR="00DF68A6" w:rsidRPr="0028542F">
        <w:rPr>
          <w:rFonts w:ascii="GHEA Grapalat" w:hAnsi="GHEA Grapalat" w:cs="Arial"/>
          <w:color w:val="FF0000"/>
          <w:sz w:val="20"/>
          <w:lang w:val="hy-AM"/>
        </w:rPr>
        <w:t xml:space="preserve"> օրը </w:t>
      </w:r>
      <w:r w:rsidR="00F96621" w:rsidRPr="0028542F">
        <w:rPr>
          <w:rFonts w:ascii="GHEA Grapalat" w:hAnsi="GHEA Grapalat" w:cs="Arial"/>
          <w:color w:val="FF0000"/>
          <w:sz w:val="20"/>
          <w:lang w:val="hy-AM"/>
        </w:rPr>
        <w:t>ներառյա</w:t>
      </w:r>
      <w:r w:rsidR="00915006" w:rsidRPr="0028542F">
        <w:rPr>
          <w:rFonts w:ascii="GHEA Grapalat" w:hAnsi="GHEA Grapalat" w:cs="Arial"/>
          <w:color w:val="FF0000"/>
          <w:sz w:val="20"/>
          <w:lang w:val="af-ZA"/>
        </w:rPr>
        <w:t>l</w:t>
      </w:r>
      <w:r w:rsidR="00615D8F" w:rsidRPr="0028542F">
        <w:rPr>
          <w:rStyle w:val="FootnoteReference"/>
          <w:rFonts w:ascii="GHEA Grapalat" w:hAnsi="GHEA Grapalat" w:cs="Arial"/>
          <w:color w:val="FF0000"/>
          <w:sz w:val="20"/>
        </w:rPr>
        <w:footnoteReference w:id="7"/>
      </w:r>
      <w:r w:rsidR="0009584D" w:rsidRPr="0028542F">
        <w:rPr>
          <w:rFonts w:ascii="GHEA Grapalat" w:hAnsi="GHEA Grapalat" w:cs="Arial"/>
          <w:color w:val="FF0000"/>
          <w:sz w:val="20"/>
          <w:vertAlign w:val="superscript"/>
          <w:lang w:val="hy-AM"/>
        </w:rPr>
        <w:t>.1</w:t>
      </w:r>
      <w:r w:rsidR="00615D8F" w:rsidRPr="0028542F">
        <w:rPr>
          <w:rFonts w:ascii="GHEA Grapalat" w:hAnsi="GHEA Grapalat" w:cs="Arial"/>
          <w:color w:val="FF0000"/>
          <w:sz w:val="20"/>
          <w:lang w:val="af-ZA"/>
        </w:rPr>
        <w:t>:</w:t>
      </w:r>
      <w:r w:rsidR="00E453AC" w:rsidRPr="0028542F">
        <w:rPr>
          <w:rFonts w:ascii="GHEA Grapalat" w:hAnsi="GHEA Grapalat" w:cs="Arial"/>
          <w:color w:val="FF0000"/>
          <w:sz w:val="20"/>
          <w:lang w:val="hy-AM"/>
        </w:rPr>
        <w:t xml:space="preserve"> </w:t>
      </w:r>
    </w:p>
    <w:p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w:t>
      </w:r>
      <w:r w:rsidR="00C059DE">
        <w:rPr>
          <w:rFonts w:ascii="GHEA Grapalat" w:hAnsi="GHEA Grapalat" w:cs="Arial"/>
          <w:sz w:val="20"/>
          <w:lang w:val="hy-AM"/>
        </w:rPr>
        <w:t>բ</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rsidR="000272DA"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w:t>
      </w:r>
      <w:r w:rsidR="00921327" w:rsidRPr="00E47255">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D533CD">
        <w:rPr>
          <w:rFonts w:ascii="GHEA Grapalat" w:hAnsi="GHEA Grapalat" w:cs="Arial"/>
          <w:sz w:val="20"/>
          <w:lang w:val="hy-AM"/>
        </w:rPr>
        <w:t xml:space="preserve"> փուլի գումարի նկատմամբ հաշվարկված համամասնությամբ</w:t>
      </w:r>
      <w:r w:rsidR="002E517C">
        <w:rPr>
          <w:rFonts w:ascii="GHEA Grapalat" w:hAnsi="GHEA Grapalat" w:cs="Arial"/>
          <w:sz w:val="20"/>
          <w:lang w:val="hy-AM"/>
        </w:rPr>
        <w:t xml:space="preserve">։ </w:t>
      </w:r>
    </w:p>
    <w:p w:rsidR="00921327" w:rsidRPr="00E47255" w:rsidRDefault="000272DA"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br w:type="page"/>
      </w:r>
      <w:r w:rsidR="00921327" w:rsidRPr="00E47255">
        <w:rPr>
          <w:rFonts w:ascii="GHEA Grapalat" w:hAnsi="GHEA Grapalat" w:cs="Arial"/>
          <w:sz w:val="20"/>
          <w:lang w:val="hy-AM"/>
        </w:rPr>
        <w:lastRenderedPageBreak/>
        <w:t xml:space="preserve"> </w:t>
      </w:r>
    </w:p>
    <w:p w:rsidR="00CF12EE" w:rsidRPr="0028542F" w:rsidRDefault="009030CA" w:rsidP="00921327">
      <w:pPr>
        <w:ind w:firstLine="567"/>
        <w:jc w:val="both"/>
        <w:rPr>
          <w:rFonts w:ascii="GHEA Grapalat" w:hAnsi="GHEA Grapalat" w:cs="Arial"/>
          <w:color w:val="FF0000"/>
          <w:sz w:val="20"/>
        </w:rPr>
      </w:pPr>
      <w:r w:rsidRPr="0028542F">
        <w:rPr>
          <w:rFonts w:ascii="GHEA Grapalat" w:hAnsi="GHEA Grapalat" w:cs="Arial"/>
          <w:color w:val="FF0000"/>
          <w:sz w:val="20"/>
          <w:lang w:val="hy-AM"/>
        </w:rPr>
        <w:t>Ե</w:t>
      </w:r>
      <w:r w:rsidR="00921327" w:rsidRPr="0028542F">
        <w:rPr>
          <w:rFonts w:ascii="GHEA Grapalat" w:hAnsi="GHEA Grapalat" w:cs="Arial"/>
          <w:color w:val="FF0000"/>
          <w:sz w:val="20"/>
          <w:lang w:val="hy-AM"/>
        </w:rPr>
        <w:t>րաշխիքի ձևով որակավորման ապահովումը ընտրված մասնակիցը ներկայացնում է հավելված 4</w:t>
      </w:r>
      <w:r w:rsidR="0028542F" w:rsidRPr="0028542F">
        <w:rPr>
          <w:rFonts w:ascii="GHEA Grapalat" w:hAnsi="GHEA Grapalat" w:cs="Arial"/>
          <w:color w:val="FF0000"/>
          <w:sz w:val="20"/>
        </w:rPr>
        <w:t>-ը:</w:t>
      </w:r>
    </w:p>
    <w:p w:rsidR="00501A05" w:rsidRPr="0028542F" w:rsidRDefault="00501A05" w:rsidP="00501A05">
      <w:pPr>
        <w:ind w:firstLine="567"/>
        <w:jc w:val="both"/>
        <w:rPr>
          <w:rFonts w:ascii="GHEA Grapalat" w:hAnsi="GHEA Grapalat" w:cs="Arial"/>
          <w:color w:val="FF0000"/>
          <w:sz w:val="20"/>
          <w:lang w:val="hy-AM"/>
        </w:rPr>
      </w:pPr>
      <w:r w:rsidRPr="0028542F">
        <w:rPr>
          <w:rFonts w:ascii="GHEA Grapalat" w:hAnsi="GHEA Grapalat" w:cs="Arial"/>
          <w:color w:val="FF0000"/>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8542F" w:rsidRDefault="00281740" w:rsidP="00281740">
      <w:pPr>
        <w:ind w:firstLine="567"/>
        <w:jc w:val="both"/>
        <w:rPr>
          <w:rFonts w:ascii="GHEA Grapalat" w:hAnsi="GHEA Grapalat" w:cs="Sylfaen"/>
          <w:color w:val="FF0000"/>
          <w:sz w:val="20"/>
          <w:vertAlign w:val="superscript"/>
          <w:lang w:val="hy-AM"/>
        </w:rPr>
      </w:pPr>
      <w:r w:rsidRPr="0028542F">
        <w:rPr>
          <w:rFonts w:ascii="GHEA Grapalat" w:hAnsi="GHEA Grapalat" w:cs="Sylfaen"/>
          <w:color w:val="FF0000"/>
          <w:sz w:val="20"/>
          <w:lang w:val="hy-AM"/>
        </w:rPr>
        <w:t>10.3. Պայմանագրի</w:t>
      </w:r>
      <w:r w:rsidRPr="0028542F">
        <w:rPr>
          <w:rFonts w:ascii="GHEA Grapalat" w:hAnsi="GHEA Grapalat" w:cs="Sylfaen"/>
          <w:color w:val="FF0000"/>
          <w:sz w:val="20"/>
          <w:lang w:val="af-ZA"/>
        </w:rPr>
        <w:t xml:space="preserve"> </w:t>
      </w:r>
      <w:r w:rsidRPr="0028542F">
        <w:rPr>
          <w:rFonts w:ascii="GHEA Grapalat" w:hAnsi="GHEA Grapalat" w:cs="Sylfaen"/>
          <w:color w:val="FF0000"/>
          <w:sz w:val="20"/>
          <w:lang w:val="hy-AM"/>
        </w:rPr>
        <w:t>ապահովման</w:t>
      </w:r>
      <w:r w:rsidRPr="0028542F">
        <w:rPr>
          <w:rFonts w:ascii="GHEA Grapalat" w:hAnsi="GHEA Grapalat" w:cs="Sylfaen"/>
          <w:color w:val="FF0000"/>
          <w:sz w:val="20"/>
          <w:lang w:val="af-ZA"/>
        </w:rPr>
        <w:t xml:space="preserve"> </w:t>
      </w:r>
      <w:r w:rsidRPr="0028542F">
        <w:rPr>
          <w:rFonts w:ascii="GHEA Grapalat" w:hAnsi="GHEA Grapalat" w:cs="Sylfaen"/>
          <w:color w:val="FF0000"/>
          <w:sz w:val="20"/>
          <w:lang w:val="hy-AM"/>
        </w:rPr>
        <w:t>չափը</w:t>
      </w:r>
      <w:r w:rsidRPr="0028542F">
        <w:rPr>
          <w:rFonts w:ascii="GHEA Grapalat" w:hAnsi="GHEA Grapalat" w:cs="Sylfaen"/>
          <w:color w:val="FF0000"/>
          <w:sz w:val="20"/>
          <w:lang w:val="af-ZA"/>
        </w:rPr>
        <w:t xml:space="preserve"> </w:t>
      </w:r>
      <w:r w:rsidRPr="0028542F">
        <w:rPr>
          <w:rFonts w:ascii="GHEA Grapalat" w:hAnsi="GHEA Grapalat" w:cs="Sylfaen"/>
          <w:color w:val="FF0000"/>
          <w:sz w:val="20"/>
          <w:lang w:val="hy-AM"/>
        </w:rPr>
        <w:t>կազմում</w:t>
      </w:r>
      <w:r w:rsidRPr="0028542F">
        <w:rPr>
          <w:rFonts w:ascii="GHEA Grapalat" w:hAnsi="GHEA Grapalat" w:cs="Sylfaen"/>
          <w:color w:val="FF0000"/>
          <w:sz w:val="20"/>
          <w:lang w:val="af-ZA"/>
        </w:rPr>
        <w:t xml:space="preserve"> </w:t>
      </w:r>
      <w:r w:rsidRPr="0028542F">
        <w:rPr>
          <w:rFonts w:ascii="GHEA Grapalat" w:hAnsi="GHEA Grapalat" w:cs="Sylfaen"/>
          <w:color w:val="FF0000"/>
          <w:sz w:val="20"/>
          <w:lang w:val="hy-AM"/>
        </w:rPr>
        <w:t>է</w:t>
      </w:r>
      <w:r w:rsidRPr="0028542F">
        <w:rPr>
          <w:rFonts w:ascii="GHEA Grapalat" w:hAnsi="GHEA Grapalat" w:cs="Sylfaen"/>
          <w:color w:val="FF0000"/>
          <w:sz w:val="20"/>
          <w:lang w:val="af-ZA"/>
        </w:rPr>
        <w:t xml:space="preserve"> կնքվելիք </w:t>
      </w:r>
      <w:r w:rsidRPr="0028542F">
        <w:rPr>
          <w:rFonts w:ascii="GHEA Grapalat" w:hAnsi="GHEA Grapalat" w:cs="Sylfaen"/>
          <w:color w:val="FF0000"/>
          <w:sz w:val="20"/>
          <w:lang w:val="hy-AM"/>
        </w:rPr>
        <w:t>պայմանագրի</w:t>
      </w:r>
      <w:r w:rsidRPr="0028542F">
        <w:rPr>
          <w:rFonts w:ascii="GHEA Grapalat" w:hAnsi="GHEA Grapalat" w:cs="Sylfaen"/>
          <w:color w:val="FF0000"/>
          <w:sz w:val="20"/>
          <w:lang w:val="af-ZA"/>
        </w:rPr>
        <w:t xml:space="preserve"> </w:t>
      </w:r>
      <w:r w:rsidRPr="0028542F">
        <w:rPr>
          <w:rFonts w:ascii="GHEA Grapalat" w:hAnsi="GHEA Grapalat" w:cs="Sylfaen"/>
          <w:color w:val="FF0000"/>
          <w:sz w:val="20"/>
          <w:lang w:val="hy-AM"/>
        </w:rPr>
        <w:t>գնի</w:t>
      </w:r>
      <w:r w:rsidRPr="0028542F">
        <w:rPr>
          <w:rFonts w:ascii="GHEA Grapalat" w:hAnsi="GHEA Grapalat" w:cs="Sylfaen"/>
          <w:color w:val="FF0000"/>
          <w:sz w:val="20"/>
          <w:lang w:val="af-ZA"/>
        </w:rPr>
        <w:t xml:space="preserve"> 10  </w:t>
      </w:r>
      <w:r w:rsidRPr="0028542F">
        <w:rPr>
          <w:rFonts w:ascii="GHEA Grapalat" w:hAnsi="GHEA Grapalat" w:cs="Sylfaen"/>
          <w:color w:val="FF0000"/>
          <w:sz w:val="20"/>
          <w:lang w:val="hy-AM"/>
        </w:rPr>
        <w:t>տոկոսը:</w:t>
      </w:r>
      <w:r w:rsidR="00501A05" w:rsidRPr="0028542F">
        <w:rPr>
          <w:rFonts w:ascii="GHEA Grapalat" w:hAnsi="GHEA Grapalat" w:cs="Sylfaen"/>
          <w:color w:val="FF0000"/>
          <w:sz w:val="20"/>
          <w:lang w:val="hy-AM"/>
        </w:rPr>
        <w:t xml:space="preserve"> Պայմանագրի ապահովումը ներկայացվում է բանկային երախիքի </w:t>
      </w:r>
      <w:r w:rsidR="007862B1" w:rsidRPr="0028542F">
        <w:rPr>
          <w:rFonts w:ascii="GHEA Grapalat" w:hAnsi="GHEA Grapalat" w:cs="Sylfaen"/>
          <w:color w:val="FF0000"/>
          <w:sz w:val="20"/>
          <w:lang w:val="hy-AM"/>
        </w:rPr>
        <w:t xml:space="preserve">(հավելված 5) </w:t>
      </w:r>
      <w:r w:rsidR="00501A05" w:rsidRPr="0028542F">
        <w:rPr>
          <w:rFonts w:ascii="GHEA Grapalat" w:hAnsi="GHEA Grapalat" w:cs="Sylfaen"/>
          <w:color w:val="FF0000"/>
          <w:sz w:val="20"/>
          <w:lang w:val="hy-AM"/>
        </w:rPr>
        <w:t xml:space="preserve">կամ </w:t>
      </w:r>
      <w:r w:rsidR="00443197" w:rsidRPr="0028542F">
        <w:rPr>
          <w:rFonts w:ascii="GHEA Grapalat" w:hAnsi="GHEA Grapalat" w:cs="Sylfaen"/>
          <w:color w:val="FF0000"/>
          <w:sz w:val="20"/>
          <w:lang w:val="hy-AM"/>
        </w:rPr>
        <w:t xml:space="preserve">կանխիկ </w:t>
      </w:r>
      <w:r w:rsidR="00501A05" w:rsidRPr="0028542F">
        <w:rPr>
          <w:rFonts w:ascii="GHEA Grapalat" w:hAnsi="GHEA Grapalat" w:cs="Sylfaen"/>
          <w:color w:val="FF0000"/>
          <w:sz w:val="20"/>
          <w:lang w:val="hy-AM"/>
        </w:rPr>
        <w:t>փողի ձևով:</w:t>
      </w:r>
      <w:r w:rsidR="00755F9C" w:rsidRPr="0028542F">
        <w:rPr>
          <w:rFonts w:ascii="GHEA Grapalat" w:hAnsi="GHEA Grapalat" w:cs="Sylfaen"/>
          <w:color w:val="FF0000"/>
          <w:sz w:val="20"/>
          <w:vertAlign w:val="superscript"/>
          <w:lang w:val="hy-AM"/>
        </w:rPr>
        <w:t>13</w:t>
      </w:r>
    </w:p>
    <w:p w:rsidR="00F562EA" w:rsidRPr="00F566BF" w:rsidRDefault="00F562EA" w:rsidP="00F562EA">
      <w:pPr>
        <w:ind w:firstLine="567"/>
        <w:jc w:val="both"/>
        <w:rPr>
          <w:rFonts w:ascii="GHEA Grapalat" w:hAnsi="GHEA Grapalat" w:cs="Arial"/>
          <w:sz w:val="20"/>
          <w:lang w:val="hy-AM"/>
        </w:rPr>
      </w:pPr>
      <w:r w:rsidRPr="002D4DC4">
        <w:rPr>
          <w:rFonts w:ascii="GHEA Grapalat" w:hAnsi="GHEA Grapalat" w:cs="Arial"/>
          <w:sz w:val="20"/>
          <w:lang w:val="hy-AM"/>
        </w:rPr>
        <w:t xml:space="preserve">Եթե </w:t>
      </w:r>
      <w:r w:rsidRPr="00F566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9030CA"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որակավորման և պայմանագրի ապահովումները ներկայացվում են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sidR="00F83E1D">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F566BF"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r w:rsidR="00CA1C11" w:rsidRPr="00F566BF">
        <w:rPr>
          <w:rFonts w:ascii="GHEA Grapalat" w:hAnsi="GHEA Grapalat" w:cs="Sylfaen"/>
          <w:sz w:val="20"/>
          <w:lang w:val="hy-AM"/>
        </w:rPr>
        <w:t>Պայմանագրով</w:t>
      </w:r>
      <w:r w:rsidR="00CA1C11" w:rsidRPr="00F566BF">
        <w:rPr>
          <w:rFonts w:ascii="GHEA Grapalat" w:hAnsi="GHEA Grapalat" w:cs="Sylfaen"/>
          <w:sz w:val="20"/>
          <w:lang w:val="af-ZA"/>
        </w:rPr>
        <w:t xml:space="preserve"> </w:t>
      </w:r>
      <w:r w:rsidRPr="00F566BF">
        <w:rPr>
          <w:rFonts w:ascii="GHEA Grapalat" w:hAnsi="GHEA Grapalat" w:cs="Sylfaen"/>
          <w:sz w:val="20"/>
          <w:lang w:val="af-ZA"/>
        </w:rPr>
        <w:t>պ</w:t>
      </w:r>
      <w:r w:rsidR="00CA1C11" w:rsidRPr="00F566BF">
        <w:rPr>
          <w:rFonts w:ascii="GHEA Grapalat" w:hAnsi="GHEA Grapalat" w:cs="Sylfaen"/>
          <w:sz w:val="20"/>
          <w:lang w:val="hy-AM"/>
        </w:rPr>
        <w:t>ատվիրատուի</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hy-AM"/>
        </w:rPr>
        <w:t>կողմից</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hy-AM"/>
        </w:rPr>
        <w:t>կանխավճար</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hy-AM"/>
        </w:rPr>
        <w:t>հատկացվելու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hy-AM"/>
        </w:rPr>
        <w:t>պայման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hy-AM"/>
        </w:rPr>
        <w:t>նախատեսվելու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hy-AM"/>
        </w:rPr>
        <w:t>դեպքում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hy-AM"/>
        </w:rPr>
        <w:t>ընտրված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hy-AM"/>
        </w:rPr>
        <w:t>մասնակիցը</w:t>
      </w:r>
      <w:r w:rsidR="00CA1C11" w:rsidRPr="00F566BF">
        <w:rPr>
          <w:rFonts w:ascii="GHEA Grapalat" w:hAnsi="GHEA Grapalat" w:cs="Sylfaen"/>
          <w:sz w:val="20"/>
          <w:lang w:val="af-ZA"/>
        </w:rPr>
        <w:t xml:space="preserve"> </w:t>
      </w:r>
      <w:r w:rsidRPr="00F566BF">
        <w:rPr>
          <w:rFonts w:ascii="GHEA Grapalat" w:hAnsi="GHEA Grapalat" w:cs="Sylfaen"/>
          <w:sz w:val="20"/>
          <w:lang w:val="af-ZA"/>
        </w:rPr>
        <w:t>պ</w:t>
      </w:r>
      <w:r w:rsidR="00CA1C11" w:rsidRPr="00F566BF">
        <w:rPr>
          <w:rFonts w:ascii="GHEA Grapalat" w:hAnsi="GHEA Grapalat" w:cs="Sylfaen"/>
          <w:sz w:val="20"/>
          <w:lang w:val="hy-AM"/>
        </w:rPr>
        <w:t>ատվիրատուին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hy-AM"/>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hy-AM"/>
        </w:rPr>
        <w:t>ներկայացնում</w:t>
      </w:r>
      <w:r w:rsidR="00CA1C11" w:rsidRPr="00F566BF">
        <w:rPr>
          <w:rFonts w:ascii="GHEA Grapalat" w:hAnsi="GHEA Grapalat" w:cs="Sylfaen"/>
          <w:sz w:val="20"/>
          <w:lang w:val="af-ZA"/>
        </w:rPr>
        <w:t xml:space="preserve"> </w:t>
      </w:r>
      <w:r w:rsidR="00B11B38" w:rsidRPr="00F566BF">
        <w:rPr>
          <w:rFonts w:ascii="GHEA Grapalat" w:hAnsi="GHEA Grapalat" w:cs="Sylfaen"/>
          <w:sz w:val="20"/>
          <w:lang w:val="af-ZA"/>
        </w:rPr>
        <w:t xml:space="preserve">նաև </w:t>
      </w:r>
      <w:r w:rsidR="00CA1C11" w:rsidRPr="00F566BF">
        <w:rPr>
          <w:rFonts w:ascii="GHEA Grapalat" w:hAnsi="GHEA Grapalat" w:cs="Sylfaen"/>
          <w:sz w:val="20"/>
          <w:lang w:val="hy-AM"/>
        </w:rPr>
        <w:t>կանխավճարի</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hy-AM"/>
        </w:rPr>
        <w:t>ապահովում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hy-AM"/>
        </w:rPr>
        <w:t>կանխավճարի</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hy-AM"/>
        </w:rPr>
        <w:t>չափով</w:t>
      </w:r>
      <w:r w:rsidR="00CA1C11" w:rsidRPr="00F566BF">
        <w:rPr>
          <w:rFonts w:ascii="GHEA Grapalat" w:hAnsi="GHEA Grapalat" w:cs="Sylfaen"/>
          <w:sz w:val="20"/>
          <w:lang w:val="af-ZA"/>
        </w:rPr>
        <w:t xml:space="preserve">, </w:t>
      </w:r>
      <w:r w:rsidR="00B413A8" w:rsidRPr="00F566BF">
        <w:rPr>
          <w:rFonts w:ascii="GHEA Grapalat" w:hAnsi="GHEA Grapalat" w:cs="Sylfaen"/>
          <w:sz w:val="20"/>
          <w:lang w:val="af-ZA"/>
        </w:rPr>
        <w:t xml:space="preserve">բանկային </w:t>
      </w:r>
      <w:r w:rsidR="00CA1C11" w:rsidRPr="00F566BF">
        <w:rPr>
          <w:rFonts w:ascii="GHEA Grapalat" w:hAnsi="GHEA Grapalat" w:cs="Sylfaen"/>
          <w:sz w:val="20"/>
          <w:lang w:val="hy-AM"/>
        </w:rPr>
        <w:t>երաշխիքի</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hy-AM"/>
        </w:rPr>
        <w:t>ձև</w:t>
      </w:r>
      <w:r w:rsidR="00CA1C11" w:rsidRPr="00912E0D">
        <w:rPr>
          <w:rFonts w:ascii="GHEA Grapalat" w:hAnsi="GHEA Grapalat" w:cs="Arial"/>
          <w:sz w:val="20"/>
          <w:lang w:val="hy-AM"/>
        </w:rPr>
        <w:t>ով</w:t>
      </w:r>
      <w:r w:rsidR="00322AC7" w:rsidRPr="00912E0D">
        <w:rPr>
          <w:rFonts w:ascii="GHEA Grapalat" w:hAnsi="GHEA Grapalat" w:cs="Arial"/>
          <w:sz w:val="20"/>
          <w:lang w:val="hy-AM"/>
        </w:rPr>
        <w:t xml:space="preserve"> (հավելված՝ 5</w:t>
      </w:r>
      <w:r w:rsidR="00322AC7" w:rsidRPr="00912E0D">
        <w:rPr>
          <w:rFonts w:ascii="Cambria Math" w:hAnsi="Cambria Math" w:cs="Cambria Math"/>
          <w:sz w:val="20"/>
          <w:lang w:val="hy-AM"/>
        </w:rPr>
        <w:t>․</w:t>
      </w:r>
      <w:r w:rsidR="00322AC7" w:rsidRPr="00912E0D">
        <w:rPr>
          <w:rFonts w:ascii="GHEA Grapalat" w:hAnsi="GHEA Grapalat" w:cs="Arial"/>
          <w:sz w:val="20"/>
          <w:lang w:val="hy-AM"/>
        </w:rPr>
        <w:t>2)</w:t>
      </w:r>
      <w:r w:rsidR="003A0A31" w:rsidRPr="00912E0D">
        <w:rPr>
          <w:rFonts w:ascii="GHEA Grapalat" w:hAnsi="GHEA Grapalat" w:cs="Arial"/>
          <w:sz w:val="20"/>
          <w:lang w:val="hy-AM"/>
        </w:rPr>
        <w:t>:</w:t>
      </w:r>
      <w:r w:rsidR="00CA1C11" w:rsidRPr="00F566BF">
        <w:rPr>
          <w:rFonts w:ascii="GHEA Grapalat" w:hAnsi="GHEA Grapalat" w:cs="Sylfaen"/>
          <w:i/>
          <w:sz w:val="20"/>
          <w:lang w:val="af-ZA"/>
        </w:rPr>
        <w:t xml:space="preserve"> </w:t>
      </w:r>
    </w:p>
    <w:p w:rsidR="00F02DBC" w:rsidRDefault="00030D40" w:rsidP="00EF3662">
      <w:pPr>
        <w:ind w:firstLine="567"/>
        <w:jc w:val="both"/>
        <w:rPr>
          <w:rFonts w:ascii="GHEA Grapalat" w:hAnsi="GHEA Grapalat" w:cs="Sylfaen"/>
          <w:sz w:val="20"/>
          <w:lang w:val="hy-AM"/>
        </w:rPr>
      </w:pPr>
      <w:r w:rsidRPr="00F566BF">
        <w:rPr>
          <w:rFonts w:ascii="GHEA Grapalat" w:hAnsi="GHEA Grapalat" w:cs="Sylfaen"/>
          <w:sz w:val="20"/>
          <w:lang w:val="af-ZA"/>
        </w:rPr>
        <w:t>10</w:t>
      </w:r>
      <w:r w:rsidR="005162B1" w:rsidRPr="00F566BF">
        <w:rPr>
          <w:rFonts w:ascii="GHEA Grapalat" w:hAnsi="GHEA Grapalat" w:cs="Sylfaen"/>
          <w:sz w:val="20"/>
          <w:lang w:val="af-ZA"/>
        </w:rPr>
        <w:t>.</w:t>
      </w:r>
      <w:r w:rsidR="00F02DBC" w:rsidRPr="00F566BF">
        <w:rPr>
          <w:rFonts w:ascii="GHEA Grapalat" w:hAnsi="GHEA Grapalat" w:cs="Sylfaen"/>
          <w:sz w:val="20"/>
          <w:lang w:val="af-ZA"/>
        </w:rPr>
        <w:t>6</w:t>
      </w:r>
      <w:r w:rsidR="00D93027" w:rsidRPr="00F566BF">
        <w:rPr>
          <w:rFonts w:ascii="GHEA Grapalat" w:hAnsi="GHEA Grapalat" w:cs="Sylfaen"/>
          <w:sz w:val="20"/>
          <w:lang w:val="af-ZA"/>
        </w:rPr>
        <w:t xml:space="preserve"> </w:t>
      </w:r>
      <w:r w:rsidR="00F02DBC" w:rsidRPr="00F566BF">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A0C89" w:rsidRDefault="00AA0C89" w:rsidP="00EF3662">
      <w:pPr>
        <w:ind w:firstLine="567"/>
        <w:jc w:val="both"/>
        <w:rPr>
          <w:rFonts w:ascii="GHEA Grapalat" w:hAnsi="GHEA Grapalat" w:cs="Sylfaen"/>
          <w:sz w:val="20"/>
          <w:lang w:val="hy-AM"/>
        </w:rPr>
      </w:pPr>
    </w:p>
    <w:p w:rsidR="00096865" w:rsidRPr="00F566BF" w:rsidRDefault="00096865" w:rsidP="00EF3662">
      <w:pPr>
        <w:jc w:val="center"/>
        <w:rPr>
          <w:rFonts w:ascii="GHEA Grapalat" w:hAnsi="GHEA Grapalat"/>
          <w:b/>
          <w:szCs w:val="22"/>
          <w:lang w:val="af-ZA"/>
        </w:rPr>
      </w:pPr>
    </w:p>
    <w:p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rsidR="00096865" w:rsidRPr="00F566BF" w:rsidRDefault="00096865" w:rsidP="00EF3662">
      <w:pPr>
        <w:jc w:val="center"/>
        <w:rPr>
          <w:rFonts w:ascii="GHEA Grapalat" w:hAnsi="GHEA Grapalat"/>
          <w:b/>
          <w:sz w:val="20"/>
          <w:lang w:val="af-ZA"/>
        </w:rPr>
      </w:pPr>
    </w:p>
    <w:p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համապատասխանաբար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Հայաստանի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Հանրապետության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28542F">
        <w:rPr>
          <w:rFonts w:ascii="GHEA Grapalat" w:hAnsi="GHEA Grapalat" w:cs="Sylfaen"/>
          <w:sz w:val="20"/>
          <w:lang w:val="af-ZA"/>
        </w:rPr>
        <w:t xml:space="preserve"> </w:t>
      </w:r>
      <w:r w:rsidR="00A10D1E" w:rsidRPr="00F566BF">
        <w:rPr>
          <w:rFonts w:ascii="GHEA Grapalat" w:hAnsi="GHEA Grapalat" w:cs="Sylfaen"/>
          <w:sz w:val="20"/>
        </w:rPr>
        <w:t>որոշման</w:t>
      </w:r>
      <w:r w:rsidR="00A10D1E" w:rsidRPr="00F566BF">
        <w:rPr>
          <w:rFonts w:ascii="GHEA Grapalat" w:hAnsi="GHEA Grapalat" w:cs="Sylfaen"/>
          <w:sz w:val="20"/>
          <w:lang w:val="af-ZA"/>
        </w:rPr>
        <w:t xml:space="preserve"> </w:t>
      </w:r>
      <w:r w:rsidR="00A10D1E" w:rsidRPr="00F566BF">
        <w:rPr>
          <w:rFonts w:ascii="GHEA Grapalat" w:hAnsi="GHEA Grapalat" w:cs="Sylfaen"/>
          <w:sz w:val="20"/>
        </w:rPr>
        <w:t>հիման</w:t>
      </w:r>
      <w:r w:rsidR="00A10D1E" w:rsidRPr="00F566BF">
        <w:rPr>
          <w:rFonts w:ascii="GHEA Grapalat" w:hAnsi="GHEA Grapalat" w:cs="Sylfaen"/>
          <w:sz w:val="20"/>
          <w:lang w:val="af-ZA"/>
        </w:rPr>
        <w:t xml:space="preserve"> </w:t>
      </w:r>
      <w:r w:rsidR="00A10D1E" w:rsidRPr="00F566BF">
        <w:rPr>
          <w:rFonts w:ascii="GHEA Grapalat" w:hAnsi="GHEA Grapalat" w:cs="Sylfaen"/>
          <w:sz w:val="20"/>
        </w:rPr>
        <w:t>վրա</w:t>
      </w:r>
      <w:r w:rsidR="007567B1" w:rsidRPr="00CB6DA8">
        <w:rPr>
          <w:rStyle w:val="FootnoteReference"/>
          <w:rFonts w:ascii="GHEA Grapalat" w:hAnsi="GHEA Grapalat" w:cs="Sylfaen"/>
          <w:sz w:val="20"/>
          <w:lang w:val="af-ZA"/>
        </w:rPr>
        <w:footnoteReference w:customMarkFollows="1" w:id="8"/>
        <w:t>14</w:t>
      </w:r>
    </w:p>
    <w:p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rsidR="00B027EF" w:rsidRPr="00F566BF" w:rsidRDefault="00B027EF" w:rsidP="00B027EF">
      <w:pPr>
        <w:ind w:firstLine="567"/>
        <w:jc w:val="both"/>
        <w:rPr>
          <w:rFonts w:ascii="GHEA Grapalat" w:hAnsi="GHEA Grapalat" w:cs="Sylfaen"/>
          <w:sz w:val="20"/>
          <w:lang w:val="af-ZA"/>
        </w:rPr>
      </w:pP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ընթացակարգը</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4-</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կետի</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F566BF">
        <w:rPr>
          <w:rFonts w:ascii="GHEA Grapalat" w:hAnsi="GHEA Grapalat" w:cs="Sylfaen"/>
          <w:sz w:val="20"/>
          <w:lang w:val="af-ZA"/>
        </w:rPr>
        <w:t xml:space="preserve"> </w:t>
      </w:r>
      <w:r w:rsidRPr="00F566BF">
        <w:rPr>
          <w:rFonts w:ascii="GHEA Grapalat" w:hAnsi="GHEA Grapalat" w:cs="Sylfaen"/>
          <w:sz w:val="20"/>
        </w:rPr>
        <w:t>հայտարարվում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չկայացած</w:t>
      </w:r>
      <w:r w:rsidRPr="00F566BF">
        <w:rPr>
          <w:rFonts w:ascii="GHEA Grapalat" w:hAnsi="GHEA Grapalat" w:cs="Sylfaen"/>
          <w:sz w:val="20"/>
          <w:lang w:val="af-ZA"/>
        </w:rPr>
        <w:t xml:space="preserve">, </w:t>
      </w:r>
      <w:r w:rsidRPr="00F566BF">
        <w:rPr>
          <w:rFonts w:ascii="GHEA Grapalat" w:hAnsi="GHEA Grapalat" w:cs="Sylfaen"/>
          <w:sz w:val="20"/>
        </w:rPr>
        <w:t>եթե</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պահի</w:t>
      </w:r>
      <w:r w:rsidRPr="00F566BF">
        <w:rPr>
          <w:rFonts w:ascii="GHEA Grapalat" w:hAnsi="GHEA Grapalat" w:cs="Sylfaen"/>
          <w:sz w:val="20"/>
          <w:lang w:val="af-ZA"/>
        </w:rPr>
        <w:t xml:space="preserve"> </w:t>
      </w:r>
      <w:r w:rsidRPr="00F566BF">
        <w:rPr>
          <w:rFonts w:ascii="GHEA Grapalat" w:hAnsi="GHEA Grapalat" w:cs="Sylfaen"/>
          <w:sz w:val="20"/>
        </w:rPr>
        <w:t>դրությամբ</w:t>
      </w:r>
      <w:r w:rsidRPr="00F566BF">
        <w:rPr>
          <w:rFonts w:ascii="GHEA Grapalat" w:hAnsi="GHEA Grapalat" w:cs="Sylfaen"/>
          <w:sz w:val="20"/>
          <w:lang w:val="af-ZA"/>
        </w:rPr>
        <w:t xml:space="preserve"> </w:t>
      </w:r>
      <w:r w:rsidRPr="00F566BF">
        <w:rPr>
          <w:rFonts w:ascii="GHEA Grapalat" w:hAnsi="GHEA Grapalat" w:cs="Sylfaen"/>
          <w:sz w:val="20"/>
        </w:rPr>
        <w:t>էլեկտրոնային</w:t>
      </w:r>
      <w:r w:rsidRPr="00F566BF">
        <w:rPr>
          <w:rFonts w:ascii="GHEA Grapalat" w:hAnsi="GHEA Grapalat" w:cs="Sylfaen"/>
          <w:sz w:val="20"/>
          <w:lang w:val="af-ZA"/>
        </w:rPr>
        <w:t xml:space="preserve"> </w:t>
      </w:r>
      <w:r w:rsidRPr="00F566BF">
        <w:rPr>
          <w:rFonts w:ascii="GHEA Grapalat" w:hAnsi="GHEA Grapalat" w:cs="Sylfaen"/>
          <w:sz w:val="20"/>
        </w:rPr>
        <w:t>գնումների</w:t>
      </w:r>
      <w:r w:rsidRPr="00F566BF">
        <w:rPr>
          <w:rFonts w:ascii="GHEA Grapalat" w:hAnsi="GHEA Grapalat" w:cs="Sylfaen"/>
          <w:sz w:val="20"/>
          <w:lang w:val="af-ZA"/>
        </w:rPr>
        <w:t xml:space="preserve"> </w:t>
      </w:r>
      <w:r w:rsidRPr="00F566BF">
        <w:rPr>
          <w:rFonts w:ascii="GHEA Grapalat" w:hAnsi="GHEA Grapalat" w:cs="Sylfaen"/>
          <w:sz w:val="20"/>
        </w:rPr>
        <w:t>համակարգը</w:t>
      </w:r>
      <w:r w:rsidRPr="00F566BF">
        <w:rPr>
          <w:rFonts w:ascii="GHEA Grapalat" w:hAnsi="GHEA Grapalat" w:cs="Sylfaen"/>
          <w:sz w:val="20"/>
          <w:lang w:val="af-ZA"/>
        </w:rPr>
        <w:t xml:space="preserve"> </w:t>
      </w:r>
      <w:r w:rsidRPr="00F566BF">
        <w:rPr>
          <w:rFonts w:ascii="GHEA Grapalat" w:hAnsi="GHEA Grapalat" w:cs="Sylfaen"/>
          <w:sz w:val="20"/>
        </w:rPr>
        <w:t>խափանված</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հաջորդող</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աշխատանքային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rsidR="00CA1C11" w:rsidRPr="00F566BF" w:rsidRDefault="00CA1C11" w:rsidP="00EF3662">
      <w:pPr>
        <w:ind w:firstLine="567"/>
        <w:jc w:val="both"/>
        <w:rPr>
          <w:rFonts w:ascii="GHEA Grapalat" w:hAnsi="GHEA Grapalat" w:cs="Sylfaen"/>
          <w:sz w:val="20"/>
          <w:lang w:val="af-ZA"/>
        </w:rPr>
      </w:pPr>
    </w:p>
    <w:p w:rsidR="00096865" w:rsidRPr="00F566BF" w:rsidRDefault="00096865" w:rsidP="00EF3662">
      <w:pPr>
        <w:pStyle w:val="BodyTextIndent"/>
        <w:spacing w:line="240" w:lineRule="auto"/>
        <w:rPr>
          <w:rFonts w:ascii="GHEA Grapalat" w:hAnsi="GHEA Grapalat"/>
          <w:i w:val="0"/>
          <w:sz w:val="18"/>
          <w:szCs w:val="18"/>
          <w:u w:val="single"/>
          <w:lang w:val="af-ZA"/>
        </w:rPr>
      </w:pPr>
    </w:p>
    <w:p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rsidR="00996C19" w:rsidRPr="00F566BF" w:rsidRDefault="00996C19" w:rsidP="00EF3662">
      <w:pPr>
        <w:jc w:val="center"/>
        <w:rPr>
          <w:rFonts w:ascii="GHEA Grapalat" w:hAnsi="GHEA Grapalat"/>
          <w:b/>
          <w:sz w:val="20"/>
          <w:lang w:val="af-ZA"/>
        </w:rPr>
      </w:pPr>
    </w:p>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12.1</w:t>
      </w:r>
      <w:r w:rsidRPr="00F566BF">
        <w:rPr>
          <w:rFonts w:ascii="GHEA Grapalat" w:hAnsi="GHEA Grapalat"/>
          <w:sz w:val="20"/>
          <w:szCs w:val="20"/>
          <w:lang w:val="af-ZA"/>
        </w:rPr>
        <w:t xml:space="preserve">  </w:t>
      </w:r>
      <w:r w:rsidRPr="00F566BF">
        <w:rPr>
          <w:rFonts w:ascii="GHEA Grapalat" w:hAnsi="GHEA Grapalat" w:cs="Sylfaen"/>
          <w:sz w:val="20"/>
          <w:szCs w:val="20"/>
          <w:lang w:val="ru-RU"/>
        </w:rPr>
        <w:t>Յուրաքանչյուր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իրավունք</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ունի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բողոքարկելու</w:t>
      </w:r>
      <w:r w:rsidRPr="00F566BF">
        <w:rPr>
          <w:rFonts w:ascii="GHEA Grapalat" w:hAnsi="GHEA Grapalat" w:cs="Sylfaen"/>
          <w:sz w:val="20"/>
          <w:szCs w:val="20"/>
          <w:lang w:val="af-ZA"/>
        </w:rPr>
        <w:t xml:space="preserve"> պ</w:t>
      </w:r>
      <w:r w:rsidRPr="00F566BF">
        <w:rPr>
          <w:rFonts w:ascii="GHEA Grapalat" w:hAnsi="GHEA Grapalat" w:cs="Sylfaen"/>
          <w:sz w:val="20"/>
          <w:szCs w:val="20"/>
          <w:lang w:val="ru-RU"/>
        </w:rPr>
        <w:t>ատվիրատուի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հանձնաժողովի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կապված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բողոքներ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քննող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անձի</w:t>
      </w:r>
      <w:r w:rsidRPr="00F566BF">
        <w:rPr>
          <w:rFonts w:ascii="GHEA Mariam" w:hAnsi="GHEA Mariam" w:cs="Sylfaen"/>
          <w:sz w:val="20"/>
          <w:szCs w:val="20"/>
          <w:lang w:val="af-ZA"/>
        </w:rPr>
        <w:t xml:space="preserve"> </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գործողությունները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անգործությունը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որոշումները։</w:t>
      </w:r>
    </w:p>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 xml:space="preserve">12.2  </w:t>
      </w:r>
      <w:r w:rsidRPr="00F566BF">
        <w:rPr>
          <w:rFonts w:ascii="GHEA Grapalat" w:hAnsi="GHEA Grapalat" w:cs="Sylfaen"/>
          <w:sz w:val="20"/>
          <w:szCs w:val="20"/>
          <w:lang w:val="ru-RU"/>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այդ</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թվում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բողոքի</w:t>
      </w:r>
      <w:r w:rsidRPr="00F566BF">
        <w:rPr>
          <w:rFonts w:ascii="GHEA Grapalat" w:hAnsi="GHEA Grapalat" w:cs="Sylfaen"/>
          <w:sz w:val="20"/>
          <w:szCs w:val="20"/>
          <w:lang w:val="af-ZA"/>
        </w:rPr>
        <w:t xml:space="preserve"> </w:t>
      </w:r>
      <w:r w:rsidRPr="00F566BF">
        <w:rPr>
          <w:rFonts w:ascii="GHEA Grapalat" w:hAnsi="GHEA Grapalat" w:cs="Sylfaen"/>
          <w:sz w:val="20"/>
          <w:szCs w:val="20"/>
        </w:rPr>
        <w:t>քննման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կապված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հարաբերությունները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վարչական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հարաբերություններ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չեն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դրանք</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կարգավորվում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են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Հայաստանի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Հանարապետության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քաղաքացիաիրավական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հարաբերությունները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կարգավորող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օրենսդրությամբ։</w:t>
      </w:r>
    </w:p>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 xml:space="preserve">12.3  </w:t>
      </w:r>
      <w:r w:rsidRPr="00F566BF">
        <w:rPr>
          <w:rFonts w:ascii="GHEA Grapalat" w:hAnsi="GHEA Grapalat" w:cs="Sylfaen"/>
          <w:sz w:val="20"/>
          <w:szCs w:val="20"/>
          <w:lang w:val="ru-RU"/>
        </w:rPr>
        <w:t>Յուրաքանչյուր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իրավունք</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ունի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Օրենքի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համաձայն</w:t>
      </w:r>
      <w:r w:rsidRPr="00F566BF">
        <w:rPr>
          <w:rFonts w:ascii="GHEA Grapalat" w:hAnsi="GHEA Grapalat" w:cs="Sylfaen"/>
          <w:sz w:val="20"/>
          <w:szCs w:val="20"/>
          <w:lang w:val="af-ZA"/>
        </w:rPr>
        <w:t>`</w:t>
      </w:r>
    </w:p>
    <w:p w:rsidR="00B027EF"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 xml:space="preserve">1) </w:t>
      </w:r>
      <w:r w:rsidRPr="00F566BF">
        <w:rPr>
          <w:rFonts w:ascii="GHEA Grapalat" w:hAnsi="GHEA Grapalat" w:cs="Sylfaen"/>
          <w:sz w:val="20"/>
          <w:szCs w:val="20"/>
          <w:lang w:val="ru-RU"/>
        </w:rPr>
        <w:t>նախքան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պայմանագրի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կնքումը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բողոքարկելու</w:t>
      </w:r>
      <w:r w:rsidRPr="00F566BF">
        <w:rPr>
          <w:rFonts w:ascii="GHEA Grapalat" w:hAnsi="GHEA Grapalat" w:cs="Sylfaen"/>
          <w:sz w:val="20"/>
          <w:szCs w:val="20"/>
          <w:lang w:val="af-ZA"/>
        </w:rPr>
        <w:t xml:space="preserve"> պ</w:t>
      </w:r>
      <w:r w:rsidRPr="00F566BF">
        <w:rPr>
          <w:rFonts w:ascii="GHEA Grapalat" w:hAnsi="GHEA Grapalat" w:cs="Sylfaen"/>
          <w:sz w:val="20"/>
          <w:szCs w:val="20"/>
          <w:lang w:val="ru-RU"/>
        </w:rPr>
        <w:t>ատվիրատուի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հանձնաժողովի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գործողությունները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անգործությունը</w:t>
      </w:r>
      <w:r w:rsidRPr="00F566BF">
        <w:rPr>
          <w:rFonts w:ascii="GHEA Grapalat" w:hAnsi="GHEA Grapalat" w:cs="Sylfaen"/>
          <w:sz w:val="20"/>
          <w:szCs w:val="20"/>
          <w:lang w:val="af-ZA"/>
        </w:rPr>
        <w:t xml:space="preserve">) և </w:t>
      </w:r>
      <w:r w:rsidRPr="00F566BF">
        <w:rPr>
          <w:rFonts w:ascii="GHEA Grapalat" w:hAnsi="GHEA Grapalat" w:cs="Sylfaen"/>
          <w:sz w:val="20"/>
          <w:szCs w:val="20"/>
          <w:lang w:val="ru-RU"/>
        </w:rPr>
        <w:t>որոշումները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կապված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բողոքներ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քննող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անձին</w:t>
      </w:r>
      <w:r w:rsidR="00B027EF" w:rsidRPr="00F566BF">
        <w:rPr>
          <w:rFonts w:ascii="GHEA Grapalat" w:hAnsi="GHEA Grapalat" w:cs="Sylfaen"/>
          <w:sz w:val="20"/>
          <w:szCs w:val="20"/>
          <w:lang w:val="af-ZA"/>
        </w:rPr>
        <w:t>:</w:t>
      </w:r>
    </w:p>
    <w:p w:rsidR="00B027EF" w:rsidRPr="00F566BF" w:rsidRDefault="00B027EF" w:rsidP="00B027EF">
      <w:pPr>
        <w:ind w:firstLine="567"/>
        <w:jc w:val="both"/>
        <w:rPr>
          <w:rFonts w:ascii="GHEA Grapalat" w:hAnsi="GHEA Grapalat" w:cs="Sylfaen"/>
          <w:sz w:val="20"/>
          <w:szCs w:val="20"/>
          <w:lang w:val="af-ZA"/>
        </w:rPr>
      </w:pPr>
      <w:bookmarkStart w:id="10" w:name="_Hlk9264573"/>
      <w:r w:rsidRPr="00F566BF">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10"/>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 xml:space="preserve">2) </w:t>
      </w:r>
      <w:r w:rsidRPr="00F566BF">
        <w:rPr>
          <w:rFonts w:ascii="GHEA Grapalat" w:hAnsi="GHEA Grapalat" w:cs="Sylfaen"/>
          <w:sz w:val="20"/>
          <w:szCs w:val="20"/>
          <w:lang w:val="ru-RU"/>
        </w:rPr>
        <w:t>դատական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կարգով</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բողոքարկելու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կապված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բողոքներ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քննող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անձի</w:t>
      </w:r>
      <w:r w:rsidRPr="00F566BF">
        <w:rPr>
          <w:rFonts w:ascii="GHEA Grapalat" w:hAnsi="GHEA Grapalat" w:cs="Sylfaen"/>
          <w:sz w:val="20"/>
          <w:szCs w:val="20"/>
          <w:lang w:val="af-ZA"/>
        </w:rPr>
        <w:t>, պ</w:t>
      </w:r>
      <w:r w:rsidRPr="00F566BF">
        <w:rPr>
          <w:rFonts w:ascii="GHEA Grapalat" w:hAnsi="GHEA Grapalat" w:cs="Sylfaen"/>
          <w:sz w:val="20"/>
          <w:szCs w:val="20"/>
          <w:lang w:val="ru-RU"/>
        </w:rPr>
        <w:t>ատվիրատուի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հանձնաժողովի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գործողությունները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անգործությունը</w:t>
      </w:r>
      <w:r w:rsidRPr="00F566BF">
        <w:rPr>
          <w:rFonts w:ascii="GHEA Grapalat" w:hAnsi="GHEA Grapalat" w:cs="Sylfaen"/>
          <w:sz w:val="20"/>
          <w:szCs w:val="20"/>
          <w:lang w:val="af-ZA"/>
        </w:rPr>
        <w:t xml:space="preserve">) և </w:t>
      </w:r>
      <w:r w:rsidRPr="00F566BF">
        <w:rPr>
          <w:rFonts w:ascii="GHEA Grapalat" w:hAnsi="GHEA Grapalat" w:cs="Sylfaen"/>
          <w:sz w:val="20"/>
          <w:szCs w:val="20"/>
          <w:lang w:val="ru-RU"/>
        </w:rPr>
        <w:t>որոշումները։</w:t>
      </w:r>
    </w:p>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 xml:space="preserve">12.4  </w:t>
      </w:r>
      <w:r w:rsidRPr="00F566BF">
        <w:rPr>
          <w:rFonts w:ascii="GHEA Grapalat" w:hAnsi="GHEA Grapalat" w:cs="Sylfaen"/>
          <w:sz w:val="20"/>
          <w:szCs w:val="20"/>
          <w:lang w:val="ru-RU"/>
        </w:rPr>
        <w:t>Եթե</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ներկայացրած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բողոքարկում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w:t>
      </w:r>
    </w:p>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 xml:space="preserve">1) </w:t>
      </w:r>
      <w:r w:rsidRPr="00F566BF">
        <w:rPr>
          <w:rFonts w:ascii="GHEA Grapalat" w:hAnsi="GHEA Grapalat" w:cs="Sylfaen"/>
          <w:sz w:val="20"/>
          <w:szCs w:val="20"/>
          <w:lang w:val="ru-RU"/>
        </w:rPr>
        <w:t>պայմանագիր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կնքելու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որոշումը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ապա</w:t>
      </w:r>
      <w:r w:rsidRPr="00F566BF">
        <w:rPr>
          <w:rFonts w:ascii="GHEA Grapalat" w:hAnsi="GHEA Grapalat" w:cs="Sylfaen"/>
          <w:sz w:val="20"/>
          <w:szCs w:val="20"/>
          <w:lang w:val="af-ZA"/>
        </w:rPr>
        <w:t xml:space="preserve"> </w:t>
      </w:r>
      <w:r w:rsidRPr="00F566BF">
        <w:rPr>
          <w:rFonts w:ascii="GHEA Grapalat" w:hAnsi="GHEA Grapalat" w:cs="Sylfaen"/>
          <w:sz w:val="20"/>
          <w:szCs w:val="20"/>
        </w:rPr>
        <w:t>բողոքը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ներկայաց</w:t>
      </w:r>
      <w:r w:rsidRPr="00F566BF">
        <w:rPr>
          <w:rFonts w:ascii="GHEA Grapalat" w:hAnsi="GHEA Grapalat" w:cs="Sylfaen"/>
          <w:sz w:val="20"/>
          <w:szCs w:val="20"/>
        </w:rPr>
        <w:t>ն</w:t>
      </w:r>
      <w:r w:rsidRPr="00F566BF">
        <w:rPr>
          <w:rFonts w:ascii="GHEA Grapalat" w:hAnsi="GHEA Grapalat" w:cs="Sylfaen"/>
          <w:sz w:val="20"/>
          <w:szCs w:val="20"/>
          <w:lang w:val="ru-RU"/>
        </w:rPr>
        <w:t>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սույն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հրավերի</w:t>
      </w:r>
      <w:r w:rsidRPr="00F566BF">
        <w:rPr>
          <w:rFonts w:ascii="GHEA Grapalat" w:hAnsi="GHEA Grapalat" w:cs="Sylfaen"/>
          <w:sz w:val="20"/>
          <w:szCs w:val="20"/>
          <w:lang w:val="af-ZA"/>
        </w:rPr>
        <w:t xml:space="preserve"> 1-</w:t>
      </w:r>
      <w:r w:rsidRPr="00F566BF">
        <w:rPr>
          <w:rFonts w:ascii="GHEA Grapalat" w:hAnsi="GHEA Grapalat" w:cs="Sylfaen"/>
          <w:sz w:val="20"/>
          <w:szCs w:val="20"/>
        </w:rPr>
        <w:t>ին</w:t>
      </w:r>
      <w:r w:rsidRPr="00F566BF">
        <w:rPr>
          <w:rFonts w:ascii="GHEA Grapalat" w:hAnsi="GHEA Grapalat" w:cs="Sylfaen"/>
          <w:sz w:val="20"/>
          <w:szCs w:val="20"/>
          <w:lang w:val="af-ZA"/>
        </w:rPr>
        <w:t xml:space="preserve"> </w:t>
      </w:r>
      <w:r w:rsidRPr="00F566BF">
        <w:rPr>
          <w:rFonts w:ascii="GHEA Grapalat" w:hAnsi="GHEA Grapalat" w:cs="Sylfaen"/>
          <w:sz w:val="20"/>
          <w:szCs w:val="20"/>
        </w:rPr>
        <w:t>մասի</w:t>
      </w:r>
      <w:r w:rsidRPr="00F566BF">
        <w:rPr>
          <w:rFonts w:ascii="GHEA Grapalat" w:hAnsi="GHEA Grapalat" w:cs="Sylfaen"/>
          <w:sz w:val="20"/>
          <w:szCs w:val="20"/>
          <w:lang w:val="af-ZA"/>
        </w:rPr>
        <w:t xml:space="preserve"> 8.2</w:t>
      </w:r>
      <w:r w:rsidR="005407DD">
        <w:rPr>
          <w:rFonts w:ascii="GHEA Grapalat" w:hAnsi="GHEA Grapalat" w:cs="Sylfaen"/>
          <w:sz w:val="20"/>
          <w:szCs w:val="20"/>
          <w:lang w:val="hy-AM"/>
        </w:rPr>
        <w:t>5</w:t>
      </w:r>
      <w:r w:rsidRPr="00F566BF">
        <w:rPr>
          <w:rFonts w:ascii="GHEA Grapalat" w:hAnsi="GHEA Grapalat" w:cs="Sylfaen"/>
          <w:sz w:val="20"/>
          <w:szCs w:val="20"/>
          <w:lang w:val="af-ZA"/>
        </w:rPr>
        <w:t>-</w:t>
      </w:r>
      <w:r w:rsidRPr="00F566BF">
        <w:rPr>
          <w:rFonts w:ascii="GHEA Grapalat" w:hAnsi="GHEA Grapalat" w:cs="Sylfaen"/>
          <w:sz w:val="20"/>
          <w:szCs w:val="20"/>
          <w:lang w:val="ru-RU"/>
        </w:rPr>
        <w:t>րդ</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կետով</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նախատեսված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անգործության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ժամանակահատվածում</w:t>
      </w:r>
      <w:r w:rsidRPr="00F566BF">
        <w:rPr>
          <w:rFonts w:ascii="GHEA Grapalat" w:hAnsi="GHEA Grapalat" w:cs="Sylfaen"/>
          <w:sz w:val="20"/>
          <w:szCs w:val="20"/>
          <w:lang w:val="af-ZA"/>
        </w:rPr>
        <w:t>.</w:t>
      </w:r>
    </w:p>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 xml:space="preserve">2) </w:t>
      </w:r>
      <w:r w:rsidRPr="00F566BF">
        <w:rPr>
          <w:rFonts w:ascii="GHEA Grapalat" w:hAnsi="GHEA Grapalat" w:cs="Sylfaen"/>
          <w:sz w:val="20"/>
          <w:szCs w:val="20"/>
          <w:lang w:val="ru-RU"/>
        </w:rPr>
        <w:t>գնման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առարկայի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բնութագրերը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հրավերի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պահանջները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ապա</w:t>
      </w:r>
      <w:r w:rsidRPr="00F566BF">
        <w:rPr>
          <w:rFonts w:ascii="GHEA Grapalat" w:hAnsi="GHEA Grapalat" w:cs="Sylfaen"/>
          <w:sz w:val="20"/>
          <w:szCs w:val="20"/>
          <w:lang w:val="af-ZA"/>
        </w:rPr>
        <w:t xml:space="preserve"> </w:t>
      </w:r>
      <w:r w:rsidRPr="00F566BF">
        <w:rPr>
          <w:rFonts w:ascii="GHEA Grapalat" w:hAnsi="GHEA Grapalat" w:cs="Sylfaen"/>
          <w:sz w:val="20"/>
          <w:szCs w:val="20"/>
        </w:rPr>
        <w:t>բողոքը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ներկայաց</w:t>
      </w:r>
      <w:r w:rsidRPr="00F566BF">
        <w:rPr>
          <w:rFonts w:ascii="GHEA Grapalat" w:hAnsi="GHEA Grapalat" w:cs="Sylfaen"/>
          <w:sz w:val="20"/>
          <w:szCs w:val="20"/>
        </w:rPr>
        <w:t>ն</w:t>
      </w:r>
      <w:r w:rsidRPr="00F566BF">
        <w:rPr>
          <w:rFonts w:ascii="GHEA Grapalat" w:hAnsi="GHEA Grapalat" w:cs="Sylfaen"/>
          <w:sz w:val="20"/>
          <w:szCs w:val="20"/>
          <w:lang w:val="ru-RU"/>
        </w:rPr>
        <w:t>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մինչև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հայտերի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ներկայացման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վերջնաժամկետը</w:t>
      </w:r>
      <w:r w:rsidRPr="00F566BF">
        <w:rPr>
          <w:rFonts w:ascii="GHEA Grapalat" w:hAnsi="GHEA Grapalat" w:cs="Sylfaen"/>
          <w:sz w:val="20"/>
          <w:szCs w:val="20"/>
          <w:lang w:val="af-ZA"/>
        </w:rPr>
        <w:t xml:space="preserve"> </w:t>
      </w:r>
      <w:r w:rsidRPr="00F566BF">
        <w:rPr>
          <w:rFonts w:ascii="GHEA Grapalat" w:hAnsi="GHEA Grapalat" w:cs="Sylfaen"/>
          <w:sz w:val="20"/>
          <w:szCs w:val="20"/>
        </w:rPr>
        <w:t>լրանալը</w:t>
      </w:r>
      <w:r w:rsidRPr="00F566BF">
        <w:rPr>
          <w:rFonts w:ascii="GHEA Grapalat" w:hAnsi="GHEA Grapalat" w:cs="Sylfaen"/>
          <w:sz w:val="20"/>
          <w:szCs w:val="20"/>
          <w:lang w:val="af-ZA"/>
        </w:rPr>
        <w:t xml:space="preserve">:  </w:t>
      </w:r>
    </w:p>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 xml:space="preserve">12.5 </w:t>
      </w:r>
      <w:r w:rsidRPr="00F566BF">
        <w:rPr>
          <w:rFonts w:ascii="GHEA Grapalat" w:hAnsi="GHEA Grapalat" w:cs="Sylfaen"/>
          <w:sz w:val="20"/>
          <w:szCs w:val="20"/>
          <w:lang w:val="ru-RU"/>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կապված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բողոքներ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քննող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անձին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ներկայացվում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գրավոր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ստորագրված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դրանում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ներառելով</w:t>
      </w:r>
      <w:r w:rsidRPr="00F566BF">
        <w:rPr>
          <w:rFonts w:ascii="GHEA Grapalat" w:hAnsi="GHEA Grapalat" w:cs="Sylfaen"/>
          <w:sz w:val="20"/>
          <w:szCs w:val="20"/>
          <w:lang w:val="af-ZA"/>
        </w:rPr>
        <w:t>`</w:t>
      </w:r>
    </w:p>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 xml:space="preserve">1) </w:t>
      </w:r>
      <w:r w:rsidRPr="00F566BF">
        <w:rPr>
          <w:rFonts w:ascii="GHEA Grapalat" w:hAnsi="GHEA Grapalat" w:cs="Sylfaen"/>
          <w:sz w:val="20"/>
          <w:szCs w:val="20"/>
          <w:lang w:val="ru-RU"/>
        </w:rPr>
        <w:t>բողոքը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ներկայացրած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անվանումը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անունը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ազգանունը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հաստատող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փաստաթղթի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պատճենը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հասցեն</w:t>
      </w:r>
      <w:r w:rsidRPr="00F566BF">
        <w:rPr>
          <w:rFonts w:ascii="GHEA Grapalat" w:hAnsi="GHEA Grapalat" w:cs="Sylfaen"/>
          <w:sz w:val="20"/>
          <w:szCs w:val="20"/>
          <w:lang w:val="af-ZA"/>
        </w:rPr>
        <w:t>.</w:t>
      </w:r>
    </w:p>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2) պ</w:t>
      </w:r>
      <w:r w:rsidRPr="00F566BF">
        <w:rPr>
          <w:rFonts w:ascii="GHEA Grapalat" w:hAnsi="GHEA Grapalat" w:cs="Sylfaen"/>
          <w:sz w:val="20"/>
          <w:szCs w:val="20"/>
          <w:lang w:val="ru-RU"/>
        </w:rPr>
        <w:t>ատվիրատուի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անվանումը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հասցեն</w:t>
      </w:r>
      <w:r w:rsidRPr="00F566BF">
        <w:rPr>
          <w:rFonts w:ascii="GHEA Grapalat" w:hAnsi="GHEA Grapalat" w:cs="Sylfaen"/>
          <w:sz w:val="20"/>
          <w:szCs w:val="20"/>
          <w:lang w:val="af-ZA"/>
        </w:rPr>
        <w:t>.</w:t>
      </w:r>
    </w:p>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 xml:space="preserve">3) </w:t>
      </w:r>
      <w:r w:rsidRPr="00F566BF">
        <w:rPr>
          <w:rFonts w:ascii="GHEA Grapalat" w:hAnsi="GHEA Grapalat" w:cs="Sylfaen"/>
          <w:sz w:val="20"/>
          <w:szCs w:val="20"/>
          <w:lang w:val="ru-RU"/>
        </w:rPr>
        <w:t>բողոքարկվող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գնման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ընթացակարգի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ծածկագիրը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առարկան</w:t>
      </w:r>
      <w:r w:rsidRPr="00F566BF">
        <w:rPr>
          <w:rFonts w:ascii="GHEA Grapalat" w:hAnsi="GHEA Grapalat" w:cs="Sylfaen"/>
          <w:sz w:val="20"/>
          <w:szCs w:val="20"/>
          <w:lang w:val="af-ZA"/>
        </w:rPr>
        <w:t>.</w:t>
      </w:r>
    </w:p>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 xml:space="preserve">4) </w:t>
      </w:r>
      <w:r w:rsidRPr="00F566BF">
        <w:rPr>
          <w:rFonts w:ascii="GHEA Grapalat" w:hAnsi="GHEA Grapalat" w:cs="Sylfaen"/>
          <w:sz w:val="20"/>
          <w:szCs w:val="20"/>
          <w:lang w:val="ru-RU"/>
        </w:rPr>
        <w:t>վեճի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առարկան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ներկայացրած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պահանջը</w:t>
      </w:r>
      <w:r w:rsidRPr="00F566BF">
        <w:rPr>
          <w:rFonts w:ascii="GHEA Grapalat" w:hAnsi="GHEA Grapalat" w:cs="Sylfaen"/>
          <w:sz w:val="20"/>
          <w:szCs w:val="20"/>
          <w:lang w:val="af-ZA"/>
        </w:rPr>
        <w:t>.</w:t>
      </w:r>
    </w:p>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 xml:space="preserve">5) </w:t>
      </w:r>
      <w:r w:rsidRPr="00F566BF">
        <w:rPr>
          <w:rFonts w:ascii="GHEA Grapalat" w:hAnsi="GHEA Grapalat" w:cs="Sylfaen"/>
          <w:sz w:val="20"/>
          <w:szCs w:val="20"/>
          <w:lang w:val="ru-RU"/>
        </w:rPr>
        <w:t>բողոքի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փաստացի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իրավական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հիմքերը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ապացույցները</w:t>
      </w:r>
      <w:r w:rsidRPr="00F566BF">
        <w:rPr>
          <w:rFonts w:ascii="GHEA Grapalat" w:hAnsi="GHEA Grapalat" w:cs="Sylfaen"/>
          <w:sz w:val="20"/>
          <w:szCs w:val="20"/>
          <w:lang w:val="af-ZA"/>
        </w:rPr>
        <w:t>.</w:t>
      </w:r>
    </w:p>
    <w:p w:rsidR="00996C19" w:rsidRPr="00F566BF" w:rsidRDefault="00996C19" w:rsidP="00996C19">
      <w:pPr>
        <w:ind w:firstLine="567"/>
        <w:jc w:val="both"/>
        <w:rPr>
          <w:rFonts w:ascii="GHEA Grapalat" w:hAnsi="GHEA Grapalat" w:cs="Sylfaen"/>
          <w:sz w:val="20"/>
          <w:szCs w:val="20"/>
          <w:lang w:val="af-ZA" w:eastAsia="ru-RU"/>
        </w:rPr>
      </w:pPr>
      <w:r w:rsidRPr="00F566BF">
        <w:rPr>
          <w:rFonts w:ascii="GHEA Grapalat" w:hAnsi="GHEA Grapalat" w:cs="Sylfaen"/>
          <w:sz w:val="20"/>
          <w:szCs w:val="20"/>
          <w:lang w:val="af-ZA"/>
        </w:rPr>
        <w:t xml:space="preserve">6) </w:t>
      </w:r>
      <w:r w:rsidRPr="00F566BF">
        <w:rPr>
          <w:rFonts w:ascii="GHEA Grapalat" w:hAnsi="GHEA Grapalat" w:cs="Sylfaen"/>
          <w:sz w:val="20"/>
          <w:szCs w:val="20"/>
          <w:lang w:val="ru-RU"/>
        </w:rPr>
        <w:t>բողոքարկման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վճարը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կատարած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լինելը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հիմնավորող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փաստաթղթի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պատճենը</w:t>
      </w:r>
      <w:r w:rsidRPr="00F566BF">
        <w:rPr>
          <w:rFonts w:ascii="GHEA Grapalat" w:hAnsi="GHEA Grapalat" w:cs="Sylfaen"/>
          <w:sz w:val="20"/>
          <w:szCs w:val="20"/>
          <w:lang w:val="af-ZA"/>
        </w:rPr>
        <w:t xml:space="preserve">: </w:t>
      </w:r>
      <w:r w:rsidRPr="00F566BF">
        <w:rPr>
          <w:rFonts w:ascii="GHEA Grapalat" w:hAnsi="GHEA Grapalat" w:cs="Sylfaen"/>
          <w:sz w:val="20"/>
          <w:szCs w:val="20"/>
        </w:rPr>
        <w:t>Ը</w:t>
      </w:r>
      <w:r w:rsidRPr="00F566BF">
        <w:rPr>
          <w:rFonts w:ascii="GHEA Grapalat" w:hAnsi="GHEA Grapalat" w:cs="Sylfaen"/>
          <w:sz w:val="20"/>
          <w:szCs w:val="20"/>
          <w:lang w:val="ru-RU"/>
        </w:rPr>
        <w:t>նդ</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որում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բողոքարկման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վճարի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չափը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կազմում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30 </w:t>
      </w:r>
      <w:r w:rsidRPr="00F566BF">
        <w:rPr>
          <w:rFonts w:ascii="GHEA Grapalat" w:hAnsi="GHEA Grapalat" w:cs="Sylfaen"/>
          <w:sz w:val="20"/>
          <w:szCs w:val="20"/>
          <w:lang w:val="ru-RU"/>
        </w:rPr>
        <w:t>հազար</w:t>
      </w:r>
      <w:r w:rsidRPr="00F566BF">
        <w:rPr>
          <w:rFonts w:ascii="GHEA Grapalat" w:hAnsi="GHEA Grapalat" w:cs="Sylfaen"/>
          <w:sz w:val="20"/>
          <w:szCs w:val="20"/>
          <w:lang w:val="af-ZA"/>
        </w:rPr>
        <w:t xml:space="preserve"> ՀՀ </w:t>
      </w:r>
      <w:r w:rsidRPr="00F566BF">
        <w:rPr>
          <w:rFonts w:ascii="GHEA Grapalat" w:hAnsi="GHEA Grapalat" w:cs="Sylfaen"/>
          <w:sz w:val="20"/>
          <w:szCs w:val="20"/>
          <w:lang w:val="ru-RU"/>
        </w:rPr>
        <w:t>դրամ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վճարվում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ՀՀ</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պետական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բյուջե</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այդ</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նպատակով</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լիազորված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մարմնի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անվամբ</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բացված</w:t>
      </w:r>
      <w:r w:rsidRPr="00F566BF">
        <w:rPr>
          <w:rFonts w:ascii="GHEA Grapalat" w:hAnsi="GHEA Grapalat" w:cs="Sylfaen"/>
          <w:sz w:val="20"/>
          <w:szCs w:val="20"/>
          <w:lang w:val="af-ZA"/>
        </w:rPr>
        <w:t xml:space="preserve"> </w:t>
      </w:r>
      <w:r w:rsidRPr="00F566BF">
        <w:rPr>
          <w:rFonts w:ascii="GHEA Grapalat" w:hAnsi="GHEA Grapalat"/>
          <w:sz w:val="20"/>
          <w:szCs w:val="20"/>
          <w:lang w:val="af-ZA"/>
        </w:rPr>
        <w:t>«</w:t>
      </w:r>
      <w:r w:rsidRPr="00F566BF">
        <w:rPr>
          <w:rFonts w:ascii="GHEA Grapalat" w:hAnsi="GHEA Grapalat" w:cs="Sylfaen"/>
          <w:sz w:val="20"/>
          <w:szCs w:val="20"/>
          <w:lang w:val="af-ZA"/>
        </w:rPr>
        <w:t>900008000482</w:t>
      </w:r>
      <w:r w:rsidRPr="00F566BF">
        <w:rPr>
          <w:rFonts w:ascii="GHEA Grapalat" w:hAnsi="GHEA Grapalat"/>
          <w:sz w:val="20"/>
          <w:szCs w:val="20"/>
          <w:lang w:val="af-ZA"/>
        </w:rPr>
        <w:t>»</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գանձապետական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հաշվին</w:t>
      </w:r>
      <w:r w:rsidRPr="00F566BF">
        <w:rPr>
          <w:rFonts w:ascii="GHEA Grapalat" w:hAnsi="GHEA Grapalat" w:cs="Sylfaen"/>
          <w:sz w:val="20"/>
          <w:szCs w:val="20"/>
          <w:lang w:val="af-ZA"/>
        </w:rPr>
        <w:t>:</w:t>
      </w:r>
      <w:r w:rsidRPr="00F566BF">
        <w:rPr>
          <w:rFonts w:ascii="GHEA Grapalat" w:hAnsi="GHEA Grapalat" w:cs="Sylfaen"/>
          <w:sz w:val="20"/>
          <w:szCs w:val="20"/>
          <w:lang w:val="af-ZA" w:eastAsia="ru-RU"/>
        </w:rPr>
        <w:t xml:space="preserve"> </w:t>
      </w:r>
    </w:p>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 xml:space="preserve">7) </w:t>
      </w:r>
      <w:r w:rsidRPr="00F566BF">
        <w:rPr>
          <w:rFonts w:ascii="GHEA Grapalat" w:hAnsi="GHEA Grapalat" w:cs="Sylfaen"/>
          <w:sz w:val="20"/>
          <w:szCs w:val="20"/>
          <w:lang w:val="ru-RU"/>
        </w:rPr>
        <w:t>այն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բանկի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անվանումը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հաշվեհամարը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որի</w:t>
      </w:r>
      <w:r w:rsidRPr="00F566BF">
        <w:rPr>
          <w:rFonts w:ascii="GHEA Grapalat" w:hAnsi="GHEA Grapalat" w:cs="Sylfaen"/>
          <w:sz w:val="20"/>
          <w:szCs w:val="20"/>
        </w:rPr>
        <w:t>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բավարարվելու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դեպքում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պետք</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փոխանցվի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վճարը</w:t>
      </w:r>
      <w:r w:rsidRPr="00F566BF">
        <w:rPr>
          <w:rFonts w:ascii="GHEA Grapalat" w:hAnsi="GHEA Grapalat" w:cs="Sylfaen"/>
          <w:sz w:val="20"/>
          <w:szCs w:val="20"/>
          <w:lang w:val="af-ZA"/>
        </w:rPr>
        <w:t>.</w:t>
      </w:r>
    </w:p>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 xml:space="preserve">8) </w:t>
      </w:r>
      <w:r w:rsidRPr="00F566BF">
        <w:rPr>
          <w:rFonts w:ascii="GHEA Grapalat" w:hAnsi="GHEA Grapalat" w:cs="Sylfaen"/>
          <w:sz w:val="20"/>
          <w:szCs w:val="20"/>
          <w:lang w:val="ru-RU"/>
        </w:rPr>
        <w:t>այլ</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անհրաժեշտ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տեղեկություններ։</w:t>
      </w:r>
    </w:p>
    <w:p w:rsidR="00996C19" w:rsidRPr="00F566BF" w:rsidRDefault="00B027EF"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F566BF">
        <w:rPr>
          <w:rFonts w:ascii="Calibri" w:hAnsi="Calibri" w:cs="Calibri"/>
          <w:sz w:val="20"/>
          <w:szCs w:val="20"/>
          <w:lang w:val="af-ZA"/>
        </w:rPr>
        <w:t> </w:t>
      </w:r>
      <w:r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af-ZA"/>
        </w:rPr>
        <w:t>12.</w:t>
      </w:r>
      <w:r w:rsidRPr="00F566BF">
        <w:rPr>
          <w:rFonts w:ascii="GHEA Grapalat" w:hAnsi="GHEA Grapalat" w:cs="Sylfaen"/>
          <w:sz w:val="20"/>
          <w:szCs w:val="20"/>
          <w:lang w:val="af-ZA"/>
        </w:rPr>
        <w:t>7</w:t>
      </w:r>
      <w:r w:rsidR="00996C19"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Բողոքը</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այդ</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թվում</w:t>
      </w:r>
      <w:r w:rsidR="00B37250" w:rsidRPr="00F566BF">
        <w:rPr>
          <w:rFonts w:ascii="GHEA Grapalat" w:hAnsi="GHEA Grapalat" w:cs="Sylfaen"/>
          <w:sz w:val="20"/>
          <w:szCs w:val="20"/>
        </w:rPr>
        <w:t>՝</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մասնակի</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բավարարվելու</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մասին</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rPr>
        <w:t>բողոքներ</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rPr>
        <w:t>քննող</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rPr>
        <w:t>անձի</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կողմից</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կայացված</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որոշումը</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տեղեկագրում</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հրապարակվելուն</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հաջորդող</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աշխատանքային</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օրը</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տվյալ</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բողոքը</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քննած</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և</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որոշում</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կայացրած</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rPr>
        <w:t>բողոքներ</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rPr>
        <w:t>քննող</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rPr>
        <w:t>անձը</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գրավոր</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լիազորված</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մարմնին</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է</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տրամադրում</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բողոքարկման</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վճարը</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կատարած</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լինելը</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հավաստող</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փաստաթղթի</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պատճենը</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և</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այն</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բանկի</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անվանումը</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և</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հաշվեհամարը</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որին</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պետք</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է</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փոխանցվի</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հետ</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վերադարձվող</w:t>
      </w:r>
      <w:r w:rsidR="00B37250" w:rsidRPr="00F566BF">
        <w:rPr>
          <w:rFonts w:ascii="GHEA Grapalat" w:hAnsi="GHEA Grapalat" w:cs="Sylfaen"/>
          <w:sz w:val="20"/>
          <w:szCs w:val="20"/>
          <w:lang w:val="af-ZA"/>
        </w:rPr>
        <w:t xml:space="preserve"> </w:t>
      </w:r>
      <w:r w:rsidR="00B37250" w:rsidRPr="00F566BF">
        <w:rPr>
          <w:rFonts w:ascii="GHEA Grapalat" w:hAnsi="GHEA Grapalat" w:cs="Sylfaen"/>
          <w:sz w:val="20"/>
          <w:szCs w:val="20"/>
          <w:lang w:val="ru-RU"/>
        </w:rPr>
        <w:t>գումարը</w:t>
      </w:r>
      <w:r w:rsidR="00B37250" w:rsidRPr="00F566BF">
        <w:rPr>
          <w:rFonts w:ascii="GHEA Grapalat" w:hAnsi="GHEA Grapalat" w:cs="Sylfaen"/>
          <w:sz w:val="20"/>
          <w:szCs w:val="20"/>
          <w:lang w:val="af-ZA"/>
        </w:rPr>
        <w:t>:</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rPr>
        <w:t>Լ</w:t>
      </w:r>
      <w:r w:rsidR="00996C19" w:rsidRPr="00F566BF">
        <w:rPr>
          <w:rFonts w:ascii="GHEA Grapalat" w:hAnsi="GHEA Grapalat" w:cs="Sylfaen"/>
          <w:sz w:val="20"/>
          <w:szCs w:val="20"/>
          <w:lang w:val="ru-RU"/>
        </w:rPr>
        <w:t>իազորված</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մարմինը</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սույն</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կետում</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նշված</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փաստաթղթի</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պատճենը</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ստանալու</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օրվան</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հաջորդող</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հինգ</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աշխատանքային</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օրը</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ընթացքում</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բողոքարկման</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վճարը</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հետ</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է</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փոխանցում</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այն</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վճարած</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անձին</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ներկայացված</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բանկային</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հաշվին</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փոխանցելու</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միջոցով</w:t>
      </w:r>
      <w:r w:rsidR="00996C19" w:rsidRPr="00F566BF">
        <w:rPr>
          <w:rFonts w:ascii="GHEA Grapalat" w:hAnsi="GHEA Grapalat" w:cs="Sylfaen"/>
          <w:sz w:val="20"/>
          <w:szCs w:val="20"/>
          <w:lang w:val="af-ZA"/>
        </w:rPr>
        <w:t>:</w:t>
      </w:r>
    </w:p>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12.</w:t>
      </w:r>
      <w:r w:rsidR="00B027EF" w:rsidRPr="00F566BF">
        <w:rPr>
          <w:rFonts w:ascii="GHEA Grapalat" w:hAnsi="GHEA Grapalat" w:cs="Sylfaen"/>
          <w:sz w:val="20"/>
          <w:szCs w:val="20"/>
          <w:lang w:val="af-ZA"/>
        </w:rPr>
        <w:t>8</w:t>
      </w:r>
      <w:r w:rsidRPr="00F566BF">
        <w:rPr>
          <w:rFonts w:ascii="GHEA Grapalat" w:hAnsi="GHEA Grapalat" w:cs="Sylfaen"/>
          <w:sz w:val="20"/>
          <w:szCs w:val="20"/>
          <w:lang w:val="af-ZA"/>
        </w:rPr>
        <w:t xml:space="preserve"> </w:t>
      </w:r>
      <w:bookmarkStart w:id="11" w:name="_Hlk9264773"/>
      <w:r w:rsidR="00B027EF" w:rsidRPr="00F566BF">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11"/>
      <w:r w:rsidRPr="00F566BF">
        <w:rPr>
          <w:rFonts w:ascii="GHEA Grapalat" w:hAnsi="GHEA Grapalat" w:cs="Sylfaen"/>
          <w:sz w:val="20"/>
          <w:szCs w:val="20"/>
          <w:lang w:val="ru-RU"/>
        </w:rPr>
        <w:t>Ընդ</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որում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եթե</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սույն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հրավերի</w:t>
      </w:r>
      <w:r w:rsidRPr="00F566BF">
        <w:rPr>
          <w:rFonts w:ascii="GHEA Grapalat" w:hAnsi="GHEA Grapalat" w:cs="Sylfaen"/>
          <w:sz w:val="20"/>
          <w:szCs w:val="20"/>
          <w:lang w:val="af-ZA"/>
        </w:rPr>
        <w:t xml:space="preserve"> 1-</w:t>
      </w:r>
      <w:r w:rsidRPr="00F566BF">
        <w:rPr>
          <w:rFonts w:ascii="GHEA Grapalat" w:hAnsi="GHEA Grapalat" w:cs="Sylfaen"/>
          <w:sz w:val="20"/>
          <w:szCs w:val="20"/>
        </w:rPr>
        <w:t>ին</w:t>
      </w:r>
      <w:r w:rsidRPr="00F566BF">
        <w:rPr>
          <w:rFonts w:ascii="GHEA Grapalat" w:hAnsi="GHEA Grapalat" w:cs="Sylfaen"/>
          <w:sz w:val="20"/>
          <w:szCs w:val="20"/>
          <w:lang w:val="af-ZA"/>
        </w:rPr>
        <w:t xml:space="preserve"> </w:t>
      </w:r>
      <w:r w:rsidRPr="00F566BF">
        <w:rPr>
          <w:rFonts w:ascii="GHEA Grapalat" w:hAnsi="GHEA Grapalat" w:cs="Sylfaen"/>
          <w:sz w:val="20"/>
          <w:szCs w:val="20"/>
        </w:rPr>
        <w:t>մասի</w:t>
      </w:r>
      <w:r w:rsidRPr="00F566BF">
        <w:rPr>
          <w:rFonts w:ascii="GHEA Grapalat" w:hAnsi="GHEA Grapalat" w:cs="Sylfaen"/>
          <w:sz w:val="20"/>
          <w:szCs w:val="20"/>
          <w:lang w:val="af-ZA"/>
        </w:rPr>
        <w:t xml:space="preserve"> 12.4 </w:t>
      </w:r>
      <w:r w:rsidRPr="00F566BF">
        <w:rPr>
          <w:rFonts w:ascii="GHEA Grapalat" w:hAnsi="GHEA Grapalat" w:cs="Sylfaen"/>
          <w:sz w:val="20"/>
          <w:szCs w:val="20"/>
          <w:lang w:val="ru-RU"/>
        </w:rPr>
        <w:t>կետի</w:t>
      </w:r>
      <w:r w:rsidRPr="00F566BF">
        <w:rPr>
          <w:rFonts w:ascii="GHEA Grapalat" w:hAnsi="GHEA Grapalat" w:cs="Sylfaen"/>
          <w:sz w:val="20"/>
          <w:szCs w:val="20"/>
          <w:lang w:val="af-ZA"/>
        </w:rPr>
        <w:t xml:space="preserve"> 2-</w:t>
      </w:r>
      <w:r w:rsidRPr="00F566BF">
        <w:rPr>
          <w:rFonts w:ascii="GHEA Grapalat" w:hAnsi="GHEA Grapalat" w:cs="Sylfaen"/>
          <w:sz w:val="20"/>
          <w:szCs w:val="20"/>
          <w:lang w:val="ru-RU"/>
        </w:rPr>
        <w:t>րդ</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ենթակետով</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սահմանված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ժամկետում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ներկայացված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չի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բավարարել</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Օրենքի</w:t>
      </w:r>
      <w:r w:rsidRPr="00F566BF">
        <w:rPr>
          <w:rFonts w:ascii="GHEA Grapalat" w:hAnsi="GHEA Grapalat" w:cs="Sylfaen"/>
          <w:sz w:val="20"/>
          <w:szCs w:val="20"/>
          <w:lang w:val="af-ZA"/>
        </w:rPr>
        <w:t xml:space="preserve"> 50-</w:t>
      </w:r>
      <w:r w:rsidRPr="00F566BF">
        <w:rPr>
          <w:rFonts w:ascii="GHEA Grapalat" w:hAnsi="GHEA Grapalat" w:cs="Sylfaen"/>
          <w:sz w:val="20"/>
          <w:szCs w:val="20"/>
          <w:lang w:val="ru-RU"/>
        </w:rPr>
        <w:t>րդ</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հոդվածի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պահանջները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ապա</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սույն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կետով</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սահմանված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ժամկետում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շտկված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կապված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բողոքներ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քննող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անձին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ներկայացված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համարվում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սահմանված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ժամկետում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ներկայացված</w:t>
      </w:r>
      <w:r w:rsidRPr="00F566BF">
        <w:rPr>
          <w:rFonts w:ascii="GHEA Grapalat" w:hAnsi="GHEA Grapalat" w:cs="Sylfaen"/>
          <w:sz w:val="20"/>
          <w:szCs w:val="20"/>
          <w:lang w:val="af-ZA"/>
        </w:rPr>
        <w:t>:</w:t>
      </w:r>
    </w:p>
    <w:p w:rsidR="000952D8" w:rsidRPr="00F566BF" w:rsidRDefault="000952D8" w:rsidP="000952D8">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12.9</w:t>
      </w:r>
      <w:bookmarkStart w:id="12" w:name="_Hlk9264833"/>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վարույթ</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ընդունելու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օրվանից</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մեկ</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աշխատանքային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օրվա</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ընթացքում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կապված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բողոքներ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դրա</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վերաբերյալ</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հայտարարությունը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հրապարակում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տեղեկագրում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Ընդ</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որում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հայտարարության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մեջ</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նշվում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քննության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նպատակով</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հրավիրվող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նիստերին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առցանց</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հետևելու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lastRenderedPageBreak/>
        <w:t>համացանցային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հղումը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համարվում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վարույթ</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ընդունված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արձանագրված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թերությունների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վերացման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վերաբերյալ</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սույն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հրավերի</w:t>
      </w:r>
      <w:r w:rsidRPr="00F566BF">
        <w:rPr>
          <w:rFonts w:ascii="GHEA Grapalat" w:hAnsi="GHEA Grapalat" w:cs="Sylfaen"/>
          <w:sz w:val="20"/>
          <w:szCs w:val="20"/>
          <w:lang w:val="af-ZA"/>
        </w:rPr>
        <w:t xml:space="preserve"> 12.</w:t>
      </w:r>
      <w:r w:rsidR="00AF4C36" w:rsidRPr="00F566BF">
        <w:rPr>
          <w:rFonts w:ascii="GHEA Grapalat" w:hAnsi="GHEA Grapalat" w:cs="Sylfaen"/>
          <w:sz w:val="20"/>
          <w:szCs w:val="20"/>
          <w:lang w:val="af-ZA"/>
        </w:rPr>
        <w:t>8</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կետով</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նախատեսված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ժամկետը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լրանալու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իսկ</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թերությունները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վերացված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ներկայացվելու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դեպքում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այն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կապված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բողոքներ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քննող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անձին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տրամադրվելու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օրվանից</w:t>
      </w:r>
      <w:r w:rsidRPr="00F566BF">
        <w:rPr>
          <w:rFonts w:ascii="GHEA Grapalat" w:hAnsi="GHEA Grapalat" w:cs="Sylfaen"/>
          <w:sz w:val="20"/>
          <w:szCs w:val="20"/>
          <w:lang w:val="af-ZA"/>
        </w:rPr>
        <w:t>:</w:t>
      </w:r>
    </w:p>
    <w:p w:rsidR="000952D8" w:rsidRPr="00F566BF" w:rsidRDefault="000952D8" w:rsidP="000952D8">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 xml:space="preserve">12.10 </w:t>
      </w:r>
      <w:r w:rsidRPr="00F566BF">
        <w:rPr>
          <w:rFonts w:ascii="GHEA Grapalat" w:hAnsi="GHEA Grapalat" w:cs="Sylfaen"/>
          <w:sz w:val="20"/>
          <w:szCs w:val="20"/>
          <w:lang w:val="ru-RU"/>
        </w:rPr>
        <w:t>Բողոքը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վարույթ</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ընդունվելու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օրվանից</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երկու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աշխատանքային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օրվա</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ընթացքում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կապված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բողոքներ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քննող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գրությամբ</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դիմում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պատվիրատուին՝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վերաբերյալ</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գրավոր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դիրքորոշում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ինչպես</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նաև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քննության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որոշում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կայացնելու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համար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անհրաժեշտ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գրությամբ</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նշված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փաստաթղթերը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ներկայացնելու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պահանջով՝</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կցելով</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պատճենը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կից</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փաստաթղթերը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առկայության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դեպքում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վերաբերյալ</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պատվիրատուի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դիրքորոշումը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պահանջված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փաստաթղթեր</w:t>
      </w:r>
      <w:r w:rsidRPr="00F566BF">
        <w:rPr>
          <w:rFonts w:ascii="GHEA Grapalat" w:hAnsi="GHEA Grapalat" w:cs="Sylfaen"/>
          <w:sz w:val="20"/>
          <w:szCs w:val="20"/>
        </w:rPr>
        <w:t>ը</w:t>
      </w:r>
      <w:r w:rsidRPr="00F566BF">
        <w:rPr>
          <w:rFonts w:ascii="GHEA Grapalat" w:hAnsi="GHEA Grapalat" w:cs="Sylfaen"/>
          <w:sz w:val="20"/>
          <w:szCs w:val="20"/>
          <w:lang w:val="af-ZA"/>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rPr>
        <w:t>կապված</w:t>
      </w:r>
      <w:r w:rsidRPr="00F566BF">
        <w:rPr>
          <w:rFonts w:ascii="GHEA Grapalat" w:hAnsi="GHEA Grapalat" w:cs="Sylfaen"/>
          <w:sz w:val="20"/>
          <w:szCs w:val="20"/>
          <w:lang w:val="af-ZA"/>
        </w:rPr>
        <w:t xml:space="preserve"> </w:t>
      </w:r>
      <w:r w:rsidRPr="00F566BF">
        <w:rPr>
          <w:rFonts w:ascii="GHEA Grapalat" w:hAnsi="GHEA Grapalat" w:cs="Sylfaen"/>
          <w:sz w:val="20"/>
          <w:szCs w:val="20"/>
        </w:rPr>
        <w:t>բողոքներ</w:t>
      </w:r>
      <w:r w:rsidRPr="00F566BF">
        <w:rPr>
          <w:rFonts w:ascii="GHEA Grapalat" w:hAnsi="GHEA Grapalat" w:cs="Sylfaen"/>
          <w:sz w:val="20"/>
          <w:szCs w:val="20"/>
          <w:lang w:val="af-ZA"/>
        </w:rPr>
        <w:t xml:space="preserve"> </w:t>
      </w:r>
      <w:r w:rsidRPr="00F566BF">
        <w:rPr>
          <w:rFonts w:ascii="GHEA Grapalat" w:hAnsi="GHEA Grapalat" w:cs="Sylfaen"/>
          <w:sz w:val="20"/>
          <w:szCs w:val="20"/>
        </w:rPr>
        <w:t>քննող</w:t>
      </w:r>
      <w:r w:rsidRPr="00F566BF">
        <w:rPr>
          <w:rFonts w:ascii="GHEA Grapalat" w:hAnsi="GHEA Grapalat" w:cs="Sylfaen"/>
          <w:sz w:val="20"/>
          <w:szCs w:val="20"/>
          <w:lang w:val="af-ZA"/>
        </w:rPr>
        <w:t xml:space="preserve"> </w:t>
      </w:r>
      <w:r w:rsidRPr="00F566BF">
        <w:rPr>
          <w:rFonts w:ascii="GHEA Grapalat" w:hAnsi="GHEA Grapalat" w:cs="Sylfaen"/>
          <w:sz w:val="20"/>
          <w:szCs w:val="20"/>
        </w:rPr>
        <w:t>ա</w:t>
      </w:r>
      <w:r w:rsidRPr="00F566BF">
        <w:rPr>
          <w:rFonts w:ascii="GHEA Grapalat" w:hAnsi="GHEA Grapalat" w:cs="Sylfaen"/>
          <w:sz w:val="20"/>
          <w:szCs w:val="20"/>
          <w:lang w:val="ru-RU"/>
        </w:rPr>
        <w:t>նձին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ներկայացվում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են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գրավոր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դրանց</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բնօրինակից</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արտատպված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սկանավորված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ձևով</w:t>
      </w:r>
      <w:r w:rsidRPr="00F566BF">
        <w:rPr>
          <w:rFonts w:ascii="GHEA Grapalat" w:hAnsi="GHEA Grapalat" w:cs="Sylfaen"/>
          <w:sz w:val="20"/>
          <w:szCs w:val="20"/>
        </w:rPr>
        <w:t>՝</w:t>
      </w:r>
      <w:r w:rsidRPr="00F566BF">
        <w:rPr>
          <w:rFonts w:ascii="GHEA Grapalat" w:hAnsi="GHEA Grapalat" w:cs="Sylfaen"/>
          <w:sz w:val="20"/>
          <w:szCs w:val="20"/>
          <w:lang w:val="af-ZA"/>
        </w:rPr>
        <w:t xml:space="preserve"> </w:t>
      </w:r>
      <w:r w:rsidRPr="00F566BF">
        <w:rPr>
          <w:rFonts w:ascii="GHEA Grapalat" w:hAnsi="GHEA Grapalat" w:cs="Sylfaen"/>
          <w:sz w:val="20"/>
          <w:szCs w:val="20"/>
        </w:rPr>
        <w:t>սույն</w:t>
      </w:r>
      <w:r w:rsidRPr="00F566BF">
        <w:rPr>
          <w:rFonts w:ascii="GHEA Grapalat" w:hAnsi="GHEA Grapalat" w:cs="Sylfaen"/>
          <w:sz w:val="20"/>
          <w:szCs w:val="20"/>
          <w:lang w:val="af-ZA"/>
        </w:rPr>
        <w:t xml:space="preserve"> </w:t>
      </w:r>
      <w:r w:rsidRPr="00F566BF">
        <w:rPr>
          <w:rFonts w:ascii="GHEA Grapalat" w:hAnsi="GHEA Grapalat" w:cs="Sylfaen"/>
          <w:sz w:val="20"/>
          <w:szCs w:val="20"/>
        </w:rPr>
        <w:t>հրավերի</w:t>
      </w:r>
      <w:r w:rsidRPr="00F566BF">
        <w:rPr>
          <w:rFonts w:ascii="GHEA Grapalat" w:hAnsi="GHEA Grapalat" w:cs="Sylfaen"/>
          <w:sz w:val="20"/>
          <w:szCs w:val="20"/>
          <w:lang w:val="af-ZA"/>
        </w:rPr>
        <w:t xml:space="preserve"> 12.</w:t>
      </w:r>
      <w:r w:rsidR="00691C47">
        <w:rPr>
          <w:rFonts w:ascii="GHEA Grapalat" w:hAnsi="GHEA Grapalat" w:cs="Sylfaen"/>
          <w:sz w:val="20"/>
          <w:szCs w:val="20"/>
          <w:lang w:val="hy-AM"/>
        </w:rPr>
        <w:t>6</w:t>
      </w:r>
      <w:r w:rsidRPr="00F566BF">
        <w:rPr>
          <w:rFonts w:ascii="GHEA Grapalat" w:hAnsi="GHEA Grapalat" w:cs="Sylfaen"/>
          <w:sz w:val="20"/>
          <w:szCs w:val="20"/>
          <w:lang w:val="af-ZA"/>
        </w:rPr>
        <w:t xml:space="preserve"> </w:t>
      </w:r>
      <w:r w:rsidRPr="00F566BF">
        <w:rPr>
          <w:rFonts w:ascii="GHEA Grapalat" w:hAnsi="GHEA Grapalat" w:cs="Sylfaen"/>
          <w:sz w:val="20"/>
          <w:szCs w:val="20"/>
        </w:rPr>
        <w:t>կետում</w:t>
      </w:r>
      <w:r w:rsidRPr="00F566BF">
        <w:rPr>
          <w:rFonts w:ascii="GHEA Grapalat" w:hAnsi="GHEA Grapalat" w:cs="Sylfaen"/>
          <w:sz w:val="20"/>
          <w:szCs w:val="20"/>
          <w:lang w:val="af-ZA"/>
        </w:rPr>
        <w:t xml:space="preserve"> </w:t>
      </w:r>
      <w:r w:rsidRPr="00F566BF">
        <w:rPr>
          <w:rFonts w:ascii="GHEA Grapalat" w:hAnsi="GHEA Grapalat" w:cs="Sylfaen"/>
          <w:sz w:val="20"/>
          <w:szCs w:val="20"/>
        </w:rPr>
        <w:t>նշված</w:t>
      </w:r>
      <w:r w:rsidRPr="00F566BF">
        <w:rPr>
          <w:rFonts w:ascii="GHEA Grapalat" w:hAnsi="GHEA Grapalat" w:cs="Sylfaen"/>
          <w:sz w:val="20"/>
          <w:szCs w:val="20"/>
          <w:lang w:val="af-ZA"/>
        </w:rPr>
        <w:t xml:space="preserve"> </w:t>
      </w:r>
      <w:r w:rsidRPr="00F566BF">
        <w:rPr>
          <w:rFonts w:ascii="GHEA Grapalat" w:hAnsi="GHEA Grapalat" w:cs="Sylfaen"/>
          <w:sz w:val="20"/>
          <w:szCs w:val="20"/>
        </w:rPr>
        <w:t>էլեկտրոնային</w:t>
      </w:r>
      <w:r w:rsidRPr="00F566BF">
        <w:rPr>
          <w:rFonts w:ascii="GHEA Grapalat" w:hAnsi="GHEA Grapalat" w:cs="Sylfaen"/>
          <w:sz w:val="20"/>
          <w:szCs w:val="20"/>
          <w:lang w:val="af-ZA"/>
        </w:rPr>
        <w:t xml:space="preserve"> </w:t>
      </w:r>
      <w:r w:rsidRPr="00F566BF">
        <w:rPr>
          <w:rFonts w:ascii="GHEA Grapalat" w:hAnsi="GHEA Grapalat" w:cs="Sylfaen"/>
          <w:sz w:val="20"/>
          <w:szCs w:val="20"/>
        </w:rPr>
        <w:t>փոստին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ուղարկվելու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միջոցով</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Սույն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կետում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նշված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փաստաթղթերը</w:t>
      </w:r>
      <w:r w:rsidRPr="00F566BF">
        <w:rPr>
          <w:rFonts w:ascii="GHEA Grapalat" w:hAnsi="GHEA Grapalat" w:cs="Sylfaen"/>
          <w:sz w:val="20"/>
          <w:szCs w:val="20"/>
          <w:lang w:val="af-ZA"/>
        </w:rPr>
        <w:t xml:space="preserve"> </w:t>
      </w:r>
      <w:r w:rsidRPr="00F566BF">
        <w:rPr>
          <w:rFonts w:ascii="GHEA Grapalat" w:hAnsi="GHEA Grapalat" w:cs="Sylfaen"/>
          <w:sz w:val="20"/>
          <w:szCs w:val="20"/>
        </w:rPr>
        <w:t>պ</w:t>
      </w:r>
      <w:r w:rsidRPr="00F566BF">
        <w:rPr>
          <w:rFonts w:ascii="GHEA Grapalat" w:hAnsi="GHEA Grapalat" w:cs="Sylfaen"/>
          <w:sz w:val="20"/>
          <w:szCs w:val="20"/>
          <w:lang w:val="ru-RU"/>
        </w:rPr>
        <w:t>ատվիրատուն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կապված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բողոքներ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քննող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անձին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ներկայացնում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նման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պահանջ</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ստանալու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օրվանից</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հաշված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երկու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աշխատանքային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օրվա</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ընթացքում</w:t>
      </w:r>
      <w:r w:rsidRPr="00F566BF">
        <w:rPr>
          <w:rFonts w:ascii="GHEA Grapalat" w:hAnsi="GHEA Grapalat" w:cs="Sylfaen"/>
          <w:sz w:val="20"/>
          <w:szCs w:val="20"/>
          <w:lang w:val="af-ZA"/>
        </w:rPr>
        <w:t>:</w:t>
      </w:r>
    </w:p>
    <w:bookmarkEnd w:id="12"/>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12.</w:t>
      </w:r>
      <w:r w:rsidR="007A2E3D" w:rsidRPr="00F566BF">
        <w:rPr>
          <w:rFonts w:ascii="GHEA Grapalat" w:hAnsi="GHEA Grapalat" w:cs="Sylfaen"/>
          <w:sz w:val="20"/>
          <w:szCs w:val="20"/>
          <w:lang w:val="af-ZA"/>
        </w:rPr>
        <w:t>11</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վերաբերյալ</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որոշումները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կայացվում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են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այնպիսի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ընթացակարգով</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համաձայն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ներկայացրած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անձը</w:t>
      </w:r>
      <w:r w:rsidRPr="00F566BF">
        <w:rPr>
          <w:rFonts w:ascii="GHEA Grapalat" w:hAnsi="GHEA Grapalat" w:cs="Sylfaen"/>
          <w:sz w:val="20"/>
          <w:szCs w:val="20"/>
          <w:lang w:val="af-ZA"/>
        </w:rPr>
        <w:t>, պ</w:t>
      </w:r>
      <w:r w:rsidRPr="00F566BF">
        <w:rPr>
          <w:rFonts w:ascii="GHEA Grapalat" w:hAnsi="GHEA Grapalat" w:cs="Sylfaen"/>
          <w:sz w:val="20"/>
          <w:szCs w:val="20"/>
          <w:lang w:val="ru-RU"/>
        </w:rPr>
        <w:t>ատվիրատուն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ներգրավված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բոլոր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կողմերն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իրավունք</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ունենան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ներկա</w:t>
      </w:r>
      <w:r w:rsidRPr="00F566BF">
        <w:rPr>
          <w:rFonts w:ascii="GHEA Grapalat" w:hAnsi="GHEA Grapalat" w:cs="Sylfaen"/>
          <w:sz w:val="20"/>
          <w:szCs w:val="20"/>
          <w:lang w:val="af-ZA"/>
        </w:rPr>
        <w:t xml:space="preserve"> լինելու </w:t>
      </w:r>
      <w:r w:rsidRPr="00F566BF">
        <w:rPr>
          <w:rFonts w:ascii="GHEA Grapalat" w:hAnsi="GHEA Grapalat" w:cs="Sylfaen"/>
          <w:sz w:val="20"/>
          <w:szCs w:val="20"/>
          <w:lang w:val="ru-RU"/>
        </w:rPr>
        <w:t>բողոքի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քննության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նպատակով</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հրավիրված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նիստերին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ներկայացնելու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իրենց</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տեսակետները։</w:t>
      </w:r>
    </w:p>
    <w:p w:rsidR="007A2E3D" w:rsidRPr="00F566BF" w:rsidRDefault="00996C19" w:rsidP="007A2E3D">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12.1</w:t>
      </w:r>
      <w:r w:rsidR="007A2E3D" w:rsidRPr="00F566BF">
        <w:rPr>
          <w:rFonts w:ascii="GHEA Grapalat" w:hAnsi="GHEA Grapalat" w:cs="Sylfaen"/>
          <w:sz w:val="20"/>
          <w:szCs w:val="20"/>
          <w:lang w:val="af-ZA"/>
        </w:rPr>
        <w:t>2</w:t>
      </w:r>
      <w:r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Բողոքի</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քննությունն</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իրականացվում</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և</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որոշումը</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կայացվում</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է</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բողոքը</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վարույթն</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ընդունվելու</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օրվանից</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ոչ</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ուշ</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քան</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քսան</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օրացուցային</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օրվա</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ընթացքում</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Նշված</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ժամկետը</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կարող</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է</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երկարաձգվել</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մեկ</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անգամ՝</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մինչև</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տասն</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օր</w:t>
      </w:r>
      <w:r w:rsidR="007A2E3D" w:rsidRPr="00F566BF">
        <w:rPr>
          <w:rFonts w:ascii="GHEA Grapalat" w:hAnsi="GHEA Grapalat" w:cs="Sylfaen"/>
          <w:sz w:val="20"/>
          <w:szCs w:val="20"/>
        </w:rPr>
        <w:t>ա</w:t>
      </w:r>
      <w:r w:rsidR="007A2E3D" w:rsidRPr="00F566BF">
        <w:rPr>
          <w:rFonts w:ascii="GHEA Grapalat" w:hAnsi="GHEA Grapalat" w:cs="Sylfaen"/>
          <w:sz w:val="20"/>
          <w:szCs w:val="20"/>
          <w:lang w:val="ru-RU"/>
        </w:rPr>
        <w:t>ցուցային</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օրով՝</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rPr>
        <w:t>գնումների</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rPr>
        <w:t>հետ</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rPr>
        <w:t>կապված</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rPr>
        <w:t>բողոքներ</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rPr>
        <w:t>քննող</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rPr>
        <w:t>ա</w:t>
      </w:r>
      <w:r w:rsidR="007A2E3D" w:rsidRPr="00F566BF">
        <w:rPr>
          <w:rFonts w:ascii="GHEA Grapalat" w:hAnsi="GHEA Grapalat" w:cs="Sylfaen"/>
          <w:sz w:val="20"/>
          <w:szCs w:val="20"/>
          <w:lang w:val="ru-RU"/>
        </w:rPr>
        <w:t>նձի</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պատճառաբանված</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միջանկյալ</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որոշմամբ</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Ընդ</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որում</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միջանկյալ</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որոշումը</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կայացնելու</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օրը</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rPr>
        <w:t>գնումների</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rPr>
        <w:t>հետ</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rPr>
        <w:t>կապված</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rPr>
        <w:t>բողոքներ</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rPr>
        <w:t>քննող</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rPr>
        <w:t>ա</w:t>
      </w:r>
      <w:r w:rsidR="007A2E3D" w:rsidRPr="00F566BF">
        <w:rPr>
          <w:rFonts w:ascii="GHEA Grapalat" w:hAnsi="GHEA Grapalat" w:cs="Sylfaen"/>
          <w:sz w:val="20"/>
          <w:szCs w:val="20"/>
          <w:lang w:val="ru-RU"/>
        </w:rPr>
        <w:t>նձն</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ապահովում</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է</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դրա</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մասին</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համապատասխան</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հայտարարության</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հրապարակումը</w:t>
      </w:r>
      <w:r w:rsidR="007A2E3D" w:rsidRPr="00F566BF">
        <w:rPr>
          <w:rFonts w:ascii="GHEA Grapalat" w:hAnsi="GHEA Grapalat" w:cs="Sylfaen"/>
          <w:sz w:val="20"/>
          <w:szCs w:val="20"/>
          <w:lang w:val="af-ZA"/>
        </w:rPr>
        <w:t xml:space="preserve"> </w:t>
      </w:r>
      <w:r w:rsidR="007A2E3D" w:rsidRPr="00F566BF">
        <w:rPr>
          <w:rFonts w:ascii="GHEA Grapalat" w:hAnsi="GHEA Grapalat" w:cs="Sylfaen"/>
          <w:sz w:val="20"/>
          <w:szCs w:val="20"/>
          <w:lang w:val="ru-RU"/>
        </w:rPr>
        <w:t>տեղեկագրում</w:t>
      </w:r>
      <w:r w:rsidR="007A2E3D" w:rsidRPr="00F566BF">
        <w:rPr>
          <w:rFonts w:ascii="GHEA Grapalat" w:hAnsi="GHEA Grapalat" w:cs="Sylfaen"/>
          <w:sz w:val="20"/>
          <w:szCs w:val="20"/>
          <w:lang w:val="af-ZA"/>
        </w:rPr>
        <w:t>:</w:t>
      </w:r>
    </w:p>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ru-RU"/>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կապված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բողոքներ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քննող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որոշումն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իրավապարտադիր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կարող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փոփոխվել</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վերացվել</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այդ</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թվում՝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մասնակի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միայն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դատարանի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կողմից</w:t>
      </w:r>
      <w:r w:rsidRPr="00F566BF">
        <w:rPr>
          <w:rFonts w:ascii="GHEA Grapalat" w:hAnsi="GHEA Grapalat" w:cs="Sylfaen"/>
          <w:sz w:val="20"/>
          <w:szCs w:val="20"/>
          <w:lang w:val="af-ZA"/>
        </w:rPr>
        <w:t>:</w:t>
      </w:r>
    </w:p>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12.1</w:t>
      </w:r>
      <w:r w:rsidR="007A2E3D" w:rsidRPr="00F566BF">
        <w:rPr>
          <w:rFonts w:ascii="GHEA Grapalat" w:hAnsi="GHEA Grapalat" w:cs="Sylfaen"/>
          <w:sz w:val="20"/>
          <w:szCs w:val="20"/>
          <w:lang w:val="af-ZA"/>
        </w:rPr>
        <w:t>3</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կապված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բողոքներ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քննող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անձը</w:t>
      </w:r>
      <w:r w:rsidRPr="00F566BF">
        <w:rPr>
          <w:rFonts w:ascii="GHEA Grapalat" w:hAnsi="GHEA Grapalat" w:cs="Sylfaen"/>
          <w:sz w:val="20"/>
          <w:szCs w:val="20"/>
          <w:lang w:val="af-ZA"/>
        </w:rPr>
        <w:t>`</w:t>
      </w:r>
    </w:p>
    <w:p w:rsidR="00996C19" w:rsidRPr="00F566BF" w:rsidRDefault="00996C19" w:rsidP="00996C19">
      <w:pPr>
        <w:ind w:firstLine="720"/>
        <w:jc w:val="both"/>
        <w:rPr>
          <w:rFonts w:ascii="GHEA Grapalat" w:hAnsi="GHEA Grapalat" w:cs="Sylfaen"/>
          <w:sz w:val="20"/>
          <w:szCs w:val="20"/>
          <w:lang w:val="af-ZA"/>
        </w:rPr>
      </w:pPr>
      <w:r w:rsidRPr="00F566BF">
        <w:rPr>
          <w:rFonts w:ascii="GHEA Grapalat" w:hAnsi="GHEA Grapalat" w:cs="Sylfaen"/>
          <w:sz w:val="20"/>
          <w:szCs w:val="20"/>
          <w:lang w:val="af-ZA"/>
        </w:rPr>
        <w:t xml:space="preserve">1) </w:t>
      </w:r>
      <w:r w:rsidRPr="00F566BF">
        <w:rPr>
          <w:rFonts w:ascii="GHEA Grapalat" w:hAnsi="GHEA Grapalat" w:cs="Sylfaen"/>
          <w:sz w:val="20"/>
          <w:szCs w:val="20"/>
        </w:rPr>
        <w:t>իրավունք</w:t>
      </w:r>
      <w:r w:rsidRPr="00F566BF">
        <w:rPr>
          <w:rFonts w:ascii="GHEA Grapalat" w:hAnsi="GHEA Grapalat" w:cs="Sylfaen"/>
          <w:sz w:val="20"/>
          <w:szCs w:val="20"/>
          <w:lang w:val="af-ZA"/>
        </w:rPr>
        <w:t xml:space="preserve"> </w:t>
      </w:r>
      <w:r w:rsidRPr="00F566BF">
        <w:rPr>
          <w:rFonts w:ascii="GHEA Grapalat" w:hAnsi="GHEA Grapalat" w:cs="Sylfaen"/>
          <w:sz w:val="20"/>
          <w:szCs w:val="20"/>
        </w:rPr>
        <w:t>ունի</w:t>
      </w:r>
      <w:r w:rsidRPr="00F566BF" w:rsidDel="00B90C4B">
        <w:rPr>
          <w:rFonts w:ascii="GHEA Grapalat" w:hAnsi="GHEA Grapalat" w:cs="Sylfaen"/>
          <w:sz w:val="20"/>
          <w:szCs w:val="20"/>
          <w:lang w:val="af-ZA"/>
        </w:rPr>
        <w:t xml:space="preserve"> </w:t>
      </w:r>
      <w:r w:rsidRPr="00F566BF">
        <w:rPr>
          <w:rFonts w:ascii="GHEA Grapalat" w:hAnsi="GHEA Grapalat" w:cs="Sylfaen"/>
          <w:sz w:val="20"/>
          <w:szCs w:val="20"/>
        </w:rPr>
        <w:t>պատվիրատուի</w:t>
      </w:r>
      <w:r w:rsidRPr="00F566BF">
        <w:rPr>
          <w:rFonts w:ascii="GHEA Grapalat" w:hAnsi="GHEA Grapalat" w:cs="Sylfaen"/>
          <w:sz w:val="20"/>
          <w:szCs w:val="20"/>
          <w:lang w:val="af-ZA"/>
        </w:rPr>
        <w:t xml:space="preserve"> </w:t>
      </w:r>
      <w:r w:rsidRPr="00F566BF">
        <w:rPr>
          <w:rFonts w:ascii="GHEA Grapalat" w:hAnsi="GHEA Grapalat" w:cs="Sylfaen"/>
          <w:sz w:val="20"/>
          <w:szCs w:val="20"/>
        </w:rPr>
        <w:t>և</w:t>
      </w:r>
      <w:r w:rsidRPr="00F566BF">
        <w:rPr>
          <w:rFonts w:ascii="GHEA Grapalat" w:hAnsi="GHEA Grapalat" w:cs="Sylfaen"/>
          <w:sz w:val="20"/>
          <w:szCs w:val="20"/>
          <w:lang w:val="af-ZA"/>
        </w:rPr>
        <w:t xml:space="preserve"> </w:t>
      </w:r>
      <w:r w:rsidRPr="00F566BF">
        <w:rPr>
          <w:rFonts w:ascii="GHEA Grapalat" w:hAnsi="GHEA Grapalat" w:cs="Sylfaen"/>
          <w:sz w:val="20"/>
          <w:szCs w:val="20"/>
        </w:rPr>
        <w:t>հանձնաժողովի</w:t>
      </w:r>
      <w:r w:rsidRPr="00F566BF">
        <w:rPr>
          <w:rFonts w:ascii="GHEA Grapalat" w:hAnsi="GHEA Grapalat" w:cs="Sylfaen"/>
          <w:sz w:val="20"/>
          <w:szCs w:val="20"/>
          <w:lang w:val="af-ZA"/>
        </w:rPr>
        <w:t xml:space="preserve"> </w:t>
      </w:r>
      <w:r w:rsidRPr="00F566BF">
        <w:rPr>
          <w:rFonts w:ascii="GHEA Grapalat" w:hAnsi="GHEA Grapalat" w:cs="Sylfaen"/>
          <w:sz w:val="20"/>
          <w:szCs w:val="20"/>
        </w:rPr>
        <w:t>գործողությունների</w:t>
      </w:r>
      <w:r w:rsidRPr="00F566BF">
        <w:rPr>
          <w:rFonts w:ascii="GHEA Grapalat" w:hAnsi="GHEA Grapalat" w:cs="Sylfaen"/>
          <w:sz w:val="20"/>
          <w:szCs w:val="20"/>
          <w:lang w:val="af-ZA"/>
        </w:rPr>
        <w:t xml:space="preserve"> </w:t>
      </w:r>
      <w:r w:rsidRPr="00F566BF">
        <w:rPr>
          <w:rFonts w:ascii="GHEA Grapalat" w:hAnsi="GHEA Grapalat" w:cs="Sylfaen"/>
          <w:sz w:val="20"/>
          <w:szCs w:val="20"/>
        </w:rPr>
        <w:t>կամ</w:t>
      </w:r>
      <w:r w:rsidRPr="00F566BF">
        <w:rPr>
          <w:rFonts w:ascii="GHEA Grapalat" w:hAnsi="GHEA Grapalat" w:cs="Sylfaen"/>
          <w:sz w:val="20"/>
          <w:szCs w:val="20"/>
          <w:lang w:val="af-ZA"/>
        </w:rPr>
        <w:t xml:space="preserve"> </w:t>
      </w:r>
      <w:r w:rsidRPr="00F566BF">
        <w:rPr>
          <w:rFonts w:ascii="GHEA Grapalat" w:hAnsi="GHEA Grapalat" w:cs="Sylfaen"/>
          <w:sz w:val="20"/>
          <w:szCs w:val="20"/>
        </w:rPr>
        <w:t>անգործության</w:t>
      </w:r>
      <w:r w:rsidRPr="00F566BF">
        <w:rPr>
          <w:rFonts w:ascii="GHEA Grapalat" w:hAnsi="GHEA Grapalat" w:cs="Sylfaen"/>
          <w:sz w:val="20"/>
          <w:szCs w:val="20"/>
          <w:lang w:val="af-ZA"/>
        </w:rPr>
        <w:t xml:space="preserve"> </w:t>
      </w:r>
      <w:r w:rsidRPr="00F566BF">
        <w:rPr>
          <w:rFonts w:ascii="GHEA Grapalat" w:hAnsi="GHEA Grapalat" w:cs="Sylfaen"/>
          <w:sz w:val="20"/>
          <w:szCs w:val="20"/>
        </w:rPr>
        <w:t>վերաբերյալ</w:t>
      </w:r>
      <w:r w:rsidRPr="00F566BF">
        <w:rPr>
          <w:rFonts w:ascii="GHEA Grapalat" w:hAnsi="GHEA Grapalat" w:cs="Sylfaen"/>
          <w:sz w:val="20"/>
          <w:szCs w:val="20"/>
          <w:lang w:val="af-ZA"/>
        </w:rPr>
        <w:t xml:space="preserve"> </w:t>
      </w:r>
      <w:r w:rsidRPr="00F566BF">
        <w:rPr>
          <w:rFonts w:ascii="GHEA Grapalat" w:hAnsi="GHEA Grapalat" w:cs="Sylfaen"/>
          <w:sz w:val="20"/>
          <w:szCs w:val="20"/>
        </w:rPr>
        <w:t>ընդունելու</w:t>
      </w:r>
      <w:r w:rsidRPr="00F566BF">
        <w:rPr>
          <w:rFonts w:ascii="GHEA Grapalat" w:hAnsi="GHEA Grapalat" w:cs="Sylfaen"/>
          <w:sz w:val="20"/>
          <w:szCs w:val="20"/>
          <w:lang w:val="af-ZA"/>
        </w:rPr>
        <w:t xml:space="preserve"> </w:t>
      </w:r>
      <w:r w:rsidRPr="00F566BF">
        <w:rPr>
          <w:rFonts w:ascii="GHEA Grapalat" w:hAnsi="GHEA Grapalat" w:cs="Sylfaen"/>
          <w:sz w:val="20"/>
          <w:szCs w:val="20"/>
        </w:rPr>
        <w:t>հետևյալ</w:t>
      </w:r>
      <w:r w:rsidRPr="00F566BF">
        <w:rPr>
          <w:rFonts w:ascii="GHEA Grapalat" w:hAnsi="GHEA Grapalat" w:cs="Sylfaen"/>
          <w:sz w:val="20"/>
          <w:szCs w:val="20"/>
          <w:lang w:val="af-ZA"/>
        </w:rPr>
        <w:t xml:space="preserve"> </w:t>
      </w:r>
      <w:r w:rsidRPr="00F566BF">
        <w:rPr>
          <w:rFonts w:ascii="GHEA Grapalat" w:hAnsi="GHEA Grapalat" w:cs="Sylfaen"/>
          <w:sz w:val="20"/>
          <w:szCs w:val="20"/>
        </w:rPr>
        <w:t>որոշումները</w:t>
      </w:r>
      <w:r w:rsidRPr="00F566BF">
        <w:rPr>
          <w:rFonts w:ascii="GHEA Grapalat" w:hAnsi="GHEA Grapalat" w:cs="Sylfaen"/>
          <w:sz w:val="20"/>
          <w:szCs w:val="20"/>
          <w:lang w:val="af-ZA"/>
        </w:rPr>
        <w:t>.</w:t>
      </w:r>
    </w:p>
    <w:p w:rsidR="00996C19" w:rsidRPr="00F566BF" w:rsidRDefault="00996C19" w:rsidP="00996C19">
      <w:pPr>
        <w:ind w:firstLine="720"/>
        <w:jc w:val="both"/>
        <w:rPr>
          <w:rFonts w:ascii="GHEA Grapalat" w:hAnsi="GHEA Grapalat" w:cs="Sylfaen"/>
          <w:sz w:val="20"/>
          <w:szCs w:val="20"/>
          <w:lang w:val="af-ZA"/>
        </w:rPr>
      </w:pPr>
      <w:r w:rsidRPr="00F566BF">
        <w:rPr>
          <w:rFonts w:ascii="GHEA Grapalat" w:hAnsi="GHEA Grapalat" w:cs="Sylfaen"/>
          <w:sz w:val="20"/>
          <w:szCs w:val="20"/>
        </w:rPr>
        <w:t>ա</w:t>
      </w:r>
      <w:r w:rsidRPr="00F566BF">
        <w:rPr>
          <w:rFonts w:ascii="GHEA Grapalat" w:hAnsi="GHEA Grapalat" w:cs="Sylfaen"/>
          <w:sz w:val="20"/>
          <w:szCs w:val="20"/>
          <w:lang w:val="af-ZA"/>
        </w:rPr>
        <w:t xml:space="preserve">. </w:t>
      </w:r>
      <w:r w:rsidRPr="00F566BF">
        <w:rPr>
          <w:rFonts w:ascii="GHEA Grapalat" w:hAnsi="GHEA Grapalat" w:cs="Sylfaen"/>
          <w:sz w:val="20"/>
          <w:szCs w:val="20"/>
        </w:rPr>
        <w:t>արգելելու</w:t>
      </w:r>
      <w:r w:rsidRPr="00F566BF">
        <w:rPr>
          <w:rFonts w:ascii="GHEA Grapalat" w:hAnsi="GHEA Grapalat" w:cs="Sylfaen"/>
          <w:sz w:val="20"/>
          <w:szCs w:val="20"/>
          <w:lang w:val="af-ZA"/>
        </w:rPr>
        <w:t xml:space="preserve"> </w:t>
      </w:r>
      <w:r w:rsidRPr="00F566BF">
        <w:rPr>
          <w:rFonts w:ascii="GHEA Grapalat" w:hAnsi="GHEA Grapalat" w:cs="Sylfaen"/>
          <w:sz w:val="20"/>
          <w:szCs w:val="20"/>
        </w:rPr>
        <w:t>կատարել</w:t>
      </w:r>
      <w:r w:rsidRPr="00F566BF">
        <w:rPr>
          <w:rFonts w:ascii="GHEA Grapalat" w:hAnsi="GHEA Grapalat" w:cs="Sylfaen"/>
          <w:sz w:val="20"/>
          <w:szCs w:val="20"/>
          <w:lang w:val="af-ZA"/>
        </w:rPr>
        <w:t xml:space="preserve"> </w:t>
      </w:r>
      <w:r w:rsidRPr="00F566BF">
        <w:rPr>
          <w:rFonts w:ascii="GHEA Grapalat" w:hAnsi="GHEA Grapalat" w:cs="Sylfaen"/>
          <w:sz w:val="20"/>
          <w:szCs w:val="20"/>
        </w:rPr>
        <w:t>որոշակի</w:t>
      </w:r>
      <w:r w:rsidRPr="00F566BF">
        <w:rPr>
          <w:rFonts w:ascii="GHEA Grapalat" w:hAnsi="GHEA Grapalat" w:cs="Sylfaen"/>
          <w:sz w:val="20"/>
          <w:szCs w:val="20"/>
          <w:lang w:val="af-ZA"/>
        </w:rPr>
        <w:t xml:space="preserve"> </w:t>
      </w:r>
      <w:r w:rsidRPr="00F566BF">
        <w:rPr>
          <w:rFonts w:ascii="GHEA Grapalat" w:hAnsi="GHEA Grapalat" w:cs="Sylfaen"/>
          <w:sz w:val="20"/>
          <w:szCs w:val="20"/>
        </w:rPr>
        <w:t>գործողություններ</w:t>
      </w:r>
      <w:r w:rsidRPr="00F566BF">
        <w:rPr>
          <w:rFonts w:ascii="GHEA Grapalat" w:hAnsi="GHEA Grapalat" w:cs="Sylfaen"/>
          <w:sz w:val="20"/>
          <w:szCs w:val="20"/>
          <w:lang w:val="af-ZA"/>
        </w:rPr>
        <w:t xml:space="preserve"> </w:t>
      </w:r>
      <w:r w:rsidRPr="00F566BF">
        <w:rPr>
          <w:rFonts w:ascii="GHEA Grapalat" w:hAnsi="GHEA Grapalat" w:cs="Sylfaen"/>
          <w:sz w:val="20"/>
          <w:szCs w:val="20"/>
        </w:rPr>
        <w:t>և</w:t>
      </w:r>
      <w:r w:rsidRPr="00F566BF">
        <w:rPr>
          <w:rFonts w:ascii="GHEA Grapalat" w:hAnsi="GHEA Grapalat" w:cs="Sylfaen"/>
          <w:sz w:val="20"/>
          <w:szCs w:val="20"/>
          <w:lang w:val="af-ZA"/>
        </w:rPr>
        <w:t xml:space="preserve"> </w:t>
      </w:r>
      <w:r w:rsidRPr="00F566BF">
        <w:rPr>
          <w:rFonts w:ascii="GHEA Grapalat" w:hAnsi="GHEA Grapalat" w:cs="Sylfaen"/>
          <w:sz w:val="20"/>
          <w:szCs w:val="20"/>
        </w:rPr>
        <w:t>ընդունել</w:t>
      </w:r>
      <w:r w:rsidRPr="00F566BF">
        <w:rPr>
          <w:rFonts w:ascii="GHEA Grapalat" w:hAnsi="GHEA Grapalat" w:cs="Sylfaen"/>
          <w:sz w:val="20"/>
          <w:szCs w:val="20"/>
          <w:lang w:val="af-ZA"/>
        </w:rPr>
        <w:t xml:space="preserve"> </w:t>
      </w:r>
      <w:r w:rsidRPr="00F566BF">
        <w:rPr>
          <w:rFonts w:ascii="GHEA Grapalat" w:hAnsi="GHEA Grapalat" w:cs="Sylfaen"/>
          <w:sz w:val="20"/>
          <w:szCs w:val="20"/>
        </w:rPr>
        <w:t>որոշումներ</w:t>
      </w:r>
      <w:r w:rsidRPr="00F566BF">
        <w:rPr>
          <w:rFonts w:ascii="GHEA Grapalat" w:hAnsi="GHEA Grapalat" w:cs="Sylfaen"/>
          <w:sz w:val="20"/>
          <w:szCs w:val="20"/>
          <w:lang w:val="af-ZA"/>
        </w:rPr>
        <w:t>,</w:t>
      </w:r>
    </w:p>
    <w:p w:rsidR="00996C19" w:rsidRPr="00F566BF" w:rsidRDefault="00996C19" w:rsidP="00996C19">
      <w:pPr>
        <w:ind w:firstLine="720"/>
        <w:jc w:val="both"/>
        <w:rPr>
          <w:rFonts w:ascii="GHEA Grapalat" w:hAnsi="GHEA Grapalat" w:cs="Sylfaen"/>
          <w:sz w:val="20"/>
          <w:szCs w:val="20"/>
          <w:lang w:val="af-ZA"/>
        </w:rPr>
      </w:pPr>
      <w:r w:rsidRPr="00F566BF">
        <w:rPr>
          <w:rFonts w:ascii="GHEA Grapalat" w:hAnsi="GHEA Grapalat" w:cs="Sylfaen"/>
          <w:sz w:val="20"/>
          <w:szCs w:val="20"/>
        </w:rPr>
        <w:t>բ</w:t>
      </w:r>
      <w:r w:rsidRPr="00F566BF">
        <w:rPr>
          <w:rFonts w:ascii="GHEA Grapalat" w:hAnsi="GHEA Grapalat" w:cs="Sylfaen"/>
          <w:sz w:val="20"/>
          <w:szCs w:val="20"/>
          <w:lang w:val="af-ZA"/>
        </w:rPr>
        <w:t xml:space="preserve">. </w:t>
      </w:r>
      <w:r w:rsidRPr="00F566BF">
        <w:rPr>
          <w:rFonts w:ascii="GHEA Grapalat" w:hAnsi="GHEA Grapalat" w:cs="Sylfaen"/>
          <w:sz w:val="20"/>
          <w:szCs w:val="20"/>
        </w:rPr>
        <w:t>պարտավորեցնելու</w:t>
      </w:r>
      <w:r w:rsidRPr="00F566BF">
        <w:rPr>
          <w:rFonts w:ascii="GHEA Grapalat" w:hAnsi="GHEA Grapalat" w:cs="Sylfaen"/>
          <w:sz w:val="20"/>
          <w:szCs w:val="20"/>
          <w:lang w:val="af-ZA"/>
        </w:rPr>
        <w:t xml:space="preserve"> </w:t>
      </w:r>
      <w:r w:rsidRPr="00F566BF">
        <w:rPr>
          <w:rFonts w:ascii="GHEA Grapalat" w:hAnsi="GHEA Grapalat" w:cs="Sylfaen"/>
          <w:sz w:val="20"/>
          <w:szCs w:val="20"/>
        </w:rPr>
        <w:t>ընդունել</w:t>
      </w:r>
      <w:r w:rsidRPr="00F566BF">
        <w:rPr>
          <w:rFonts w:ascii="GHEA Grapalat" w:hAnsi="GHEA Grapalat" w:cs="Sylfaen"/>
          <w:sz w:val="20"/>
          <w:szCs w:val="20"/>
          <w:lang w:val="af-ZA"/>
        </w:rPr>
        <w:t xml:space="preserve"> </w:t>
      </w:r>
      <w:r w:rsidRPr="00F566BF">
        <w:rPr>
          <w:rFonts w:ascii="GHEA Grapalat" w:hAnsi="GHEA Grapalat" w:cs="Sylfaen"/>
          <w:sz w:val="20"/>
          <w:szCs w:val="20"/>
        </w:rPr>
        <w:t>համապատասխան</w:t>
      </w:r>
      <w:r w:rsidRPr="00F566BF">
        <w:rPr>
          <w:rFonts w:ascii="GHEA Grapalat" w:hAnsi="GHEA Grapalat" w:cs="Sylfaen"/>
          <w:sz w:val="20"/>
          <w:szCs w:val="20"/>
          <w:lang w:val="af-ZA"/>
        </w:rPr>
        <w:t xml:space="preserve"> </w:t>
      </w:r>
      <w:r w:rsidRPr="00F566BF">
        <w:rPr>
          <w:rFonts w:ascii="GHEA Grapalat" w:hAnsi="GHEA Grapalat" w:cs="Sylfaen"/>
          <w:sz w:val="20"/>
          <w:szCs w:val="20"/>
        </w:rPr>
        <w:t>որոշումներ</w:t>
      </w:r>
      <w:r w:rsidRPr="00F566BF">
        <w:rPr>
          <w:rFonts w:ascii="GHEA Grapalat" w:hAnsi="GHEA Grapalat" w:cs="Sylfaen"/>
          <w:sz w:val="20"/>
          <w:szCs w:val="20"/>
          <w:lang w:val="af-ZA"/>
        </w:rPr>
        <w:t xml:space="preserve">, </w:t>
      </w:r>
      <w:r w:rsidRPr="00F566BF">
        <w:rPr>
          <w:rFonts w:ascii="GHEA Grapalat" w:hAnsi="GHEA Grapalat" w:cs="Sylfaen"/>
          <w:sz w:val="20"/>
          <w:szCs w:val="20"/>
        </w:rPr>
        <w:t>ներառյալ՝</w:t>
      </w:r>
      <w:r w:rsidRPr="00F566BF">
        <w:rPr>
          <w:rFonts w:ascii="GHEA Grapalat" w:hAnsi="GHEA Grapalat" w:cs="Sylfaen"/>
          <w:sz w:val="20"/>
          <w:szCs w:val="20"/>
          <w:lang w:val="af-ZA"/>
        </w:rPr>
        <w:t xml:space="preserve"> </w:t>
      </w:r>
      <w:r w:rsidRPr="00F566BF">
        <w:rPr>
          <w:rFonts w:ascii="GHEA Grapalat" w:hAnsi="GHEA Grapalat" w:cs="Sylfaen"/>
          <w:sz w:val="20"/>
          <w:szCs w:val="20"/>
        </w:rPr>
        <w:t>չկայացած</w:t>
      </w:r>
      <w:r w:rsidRPr="00F566BF">
        <w:rPr>
          <w:rFonts w:ascii="GHEA Grapalat" w:hAnsi="GHEA Grapalat" w:cs="Sylfaen"/>
          <w:sz w:val="20"/>
          <w:szCs w:val="20"/>
          <w:lang w:val="af-ZA"/>
        </w:rPr>
        <w:t xml:space="preserve"> </w:t>
      </w:r>
      <w:r w:rsidRPr="00F566BF">
        <w:rPr>
          <w:rFonts w:ascii="GHEA Grapalat" w:hAnsi="GHEA Grapalat" w:cs="Sylfaen"/>
          <w:sz w:val="20"/>
          <w:szCs w:val="20"/>
        </w:rPr>
        <w:t>հայտարարելու</w:t>
      </w:r>
      <w:r w:rsidRPr="00F566BF">
        <w:rPr>
          <w:rFonts w:ascii="GHEA Grapalat" w:hAnsi="GHEA Grapalat" w:cs="Sylfaen"/>
          <w:sz w:val="20"/>
          <w:szCs w:val="20"/>
          <w:lang w:val="af-ZA"/>
        </w:rPr>
        <w:t xml:space="preserve"> </w:t>
      </w:r>
      <w:r w:rsidRPr="00F566BF">
        <w:rPr>
          <w:rFonts w:ascii="GHEA Grapalat" w:hAnsi="GHEA Grapalat" w:cs="Sylfaen"/>
          <w:sz w:val="20"/>
          <w:szCs w:val="20"/>
        </w:rPr>
        <w:t>գնման</w:t>
      </w:r>
      <w:r w:rsidRPr="00F566BF">
        <w:rPr>
          <w:rFonts w:ascii="GHEA Grapalat" w:hAnsi="GHEA Grapalat" w:cs="Sylfaen"/>
          <w:sz w:val="20"/>
          <w:szCs w:val="20"/>
          <w:lang w:val="af-ZA"/>
        </w:rPr>
        <w:t xml:space="preserve"> </w:t>
      </w:r>
      <w:r w:rsidRPr="00F566BF">
        <w:rPr>
          <w:rFonts w:ascii="GHEA Grapalat" w:hAnsi="GHEA Grapalat" w:cs="Sylfaen"/>
          <w:sz w:val="20"/>
          <w:szCs w:val="20"/>
        </w:rPr>
        <w:t>ընթացակարգը</w:t>
      </w:r>
      <w:r w:rsidRPr="00F566BF">
        <w:rPr>
          <w:rFonts w:ascii="GHEA Grapalat" w:hAnsi="GHEA Grapalat" w:cs="Sylfaen"/>
          <w:sz w:val="20"/>
          <w:szCs w:val="20"/>
          <w:lang w:val="af-ZA"/>
        </w:rPr>
        <w:t xml:space="preserve">, </w:t>
      </w:r>
      <w:r w:rsidRPr="00F566BF">
        <w:rPr>
          <w:rFonts w:ascii="GHEA Grapalat" w:hAnsi="GHEA Grapalat" w:cs="Sylfaen"/>
          <w:sz w:val="20"/>
          <w:szCs w:val="20"/>
        </w:rPr>
        <w:t>բացառությամբ</w:t>
      </w:r>
      <w:r w:rsidRPr="00F566BF">
        <w:rPr>
          <w:rFonts w:ascii="GHEA Grapalat" w:hAnsi="GHEA Grapalat" w:cs="Sylfaen"/>
          <w:sz w:val="20"/>
          <w:szCs w:val="20"/>
          <w:lang w:val="af-ZA"/>
        </w:rPr>
        <w:t xml:space="preserve"> </w:t>
      </w:r>
      <w:r w:rsidRPr="00F566BF">
        <w:rPr>
          <w:rFonts w:ascii="GHEA Grapalat" w:hAnsi="GHEA Grapalat" w:cs="Sylfaen"/>
          <w:sz w:val="20"/>
          <w:szCs w:val="20"/>
        </w:rPr>
        <w:t>պայմանագիրը</w:t>
      </w:r>
      <w:r w:rsidRPr="00F566BF">
        <w:rPr>
          <w:rFonts w:ascii="GHEA Grapalat" w:hAnsi="GHEA Grapalat" w:cs="Sylfaen"/>
          <w:sz w:val="20"/>
          <w:szCs w:val="20"/>
          <w:lang w:val="af-ZA"/>
        </w:rPr>
        <w:t xml:space="preserve"> </w:t>
      </w:r>
      <w:r w:rsidRPr="00F566BF">
        <w:rPr>
          <w:rFonts w:ascii="GHEA Grapalat" w:hAnsi="GHEA Grapalat" w:cs="Sylfaen"/>
          <w:sz w:val="20"/>
          <w:szCs w:val="20"/>
        </w:rPr>
        <w:t>անվավեր</w:t>
      </w:r>
      <w:r w:rsidRPr="00F566BF">
        <w:rPr>
          <w:rFonts w:ascii="GHEA Grapalat" w:hAnsi="GHEA Grapalat" w:cs="Sylfaen"/>
          <w:sz w:val="20"/>
          <w:szCs w:val="20"/>
          <w:lang w:val="af-ZA"/>
        </w:rPr>
        <w:t xml:space="preserve"> </w:t>
      </w:r>
      <w:r w:rsidRPr="00F566BF">
        <w:rPr>
          <w:rFonts w:ascii="GHEA Grapalat" w:hAnsi="GHEA Grapalat" w:cs="Sylfaen"/>
          <w:sz w:val="20"/>
          <w:szCs w:val="20"/>
        </w:rPr>
        <w:t>ճանաչելու</w:t>
      </w:r>
      <w:r w:rsidRPr="00F566BF">
        <w:rPr>
          <w:rFonts w:ascii="GHEA Grapalat" w:hAnsi="GHEA Grapalat" w:cs="Sylfaen"/>
          <w:sz w:val="20"/>
          <w:szCs w:val="20"/>
          <w:lang w:val="af-ZA"/>
        </w:rPr>
        <w:t xml:space="preserve"> </w:t>
      </w:r>
      <w:r w:rsidRPr="00F566BF">
        <w:rPr>
          <w:rFonts w:ascii="GHEA Grapalat" w:hAnsi="GHEA Grapalat" w:cs="Sylfaen"/>
          <w:sz w:val="20"/>
          <w:szCs w:val="20"/>
        </w:rPr>
        <w:t>մասին</w:t>
      </w:r>
      <w:r w:rsidRPr="00F566BF">
        <w:rPr>
          <w:rFonts w:ascii="GHEA Grapalat" w:hAnsi="GHEA Grapalat" w:cs="Sylfaen"/>
          <w:sz w:val="20"/>
          <w:szCs w:val="20"/>
          <w:lang w:val="af-ZA"/>
        </w:rPr>
        <w:t xml:space="preserve"> </w:t>
      </w:r>
      <w:r w:rsidRPr="00F566BF">
        <w:rPr>
          <w:rFonts w:ascii="GHEA Grapalat" w:hAnsi="GHEA Grapalat" w:cs="Sylfaen"/>
          <w:sz w:val="20"/>
          <w:szCs w:val="20"/>
        </w:rPr>
        <w:t>որոշման</w:t>
      </w:r>
      <w:r w:rsidRPr="00F566BF">
        <w:rPr>
          <w:rFonts w:ascii="GHEA Grapalat" w:hAnsi="GHEA Grapalat" w:cs="Sylfaen"/>
          <w:sz w:val="20"/>
          <w:szCs w:val="20"/>
          <w:lang w:val="af-ZA"/>
        </w:rPr>
        <w:t>.</w:t>
      </w:r>
    </w:p>
    <w:p w:rsidR="00996C19" w:rsidRPr="00F566BF" w:rsidRDefault="00996C19" w:rsidP="00996C19">
      <w:pPr>
        <w:ind w:firstLine="720"/>
        <w:jc w:val="both"/>
        <w:rPr>
          <w:rFonts w:ascii="GHEA Grapalat" w:hAnsi="GHEA Grapalat" w:cs="Sylfaen"/>
          <w:sz w:val="20"/>
          <w:szCs w:val="20"/>
          <w:lang w:val="af-ZA"/>
        </w:rPr>
      </w:pPr>
      <w:r w:rsidRPr="00F566BF">
        <w:rPr>
          <w:rFonts w:ascii="GHEA Grapalat" w:hAnsi="GHEA Grapalat" w:cs="Sylfaen"/>
          <w:sz w:val="20"/>
          <w:szCs w:val="20"/>
          <w:lang w:val="af-ZA"/>
        </w:rPr>
        <w:t xml:space="preserve">2) </w:t>
      </w:r>
      <w:r w:rsidRPr="00F566BF">
        <w:rPr>
          <w:rFonts w:ascii="GHEA Grapalat" w:hAnsi="GHEA Grapalat" w:cs="Sylfaen"/>
          <w:sz w:val="20"/>
          <w:szCs w:val="20"/>
        </w:rPr>
        <w:t>որոշում</w:t>
      </w:r>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r w:rsidRPr="00F566BF">
        <w:rPr>
          <w:rFonts w:ascii="GHEA Grapalat" w:hAnsi="GHEA Grapalat" w:cs="Sylfaen"/>
          <w:sz w:val="20"/>
          <w:szCs w:val="20"/>
        </w:rPr>
        <w:t>կայացնում</w:t>
      </w:r>
      <w:r w:rsidRPr="00F566BF">
        <w:rPr>
          <w:rFonts w:ascii="GHEA Grapalat" w:hAnsi="GHEA Grapalat" w:cs="Sylfaen"/>
          <w:sz w:val="20"/>
          <w:szCs w:val="20"/>
          <w:lang w:val="af-ZA"/>
        </w:rPr>
        <w:t xml:space="preserve"> </w:t>
      </w:r>
      <w:r w:rsidRPr="00F566BF">
        <w:rPr>
          <w:rFonts w:ascii="GHEA Grapalat" w:hAnsi="GHEA Grapalat" w:cs="Sylfaen"/>
          <w:sz w:val="20"/>
          <w:szCs w:val="20"/>
        </w:rPr>
        <w:t>մասնակցին</w:t>
      </w:r>
      <w:r w:rsidRPr="00F566BF">
        <w:rPr>
          <w:rFonts w:ascii="GHEA Grapalat" w:hAnsi="GHEA Grapalat" w:cs="Sylfaen"/>
          <w:sz w:val="20"/>
          <w:szCs w:val="20"/>
          <w:lang w:val="af-ZA"/>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rPr>
        <w:t>գործընթացին</w:t>
      </w:r>
      <w:r w:rsidRPr="00F566BF">
        <w:rPr>
          <w:rFonts w:ascii="GHEA Grapalat" w:hAnsi="GHEA Grapalat" w:cs="Sylfaen"/>
          <w:sz w:val="20"/>
          <w:szCs w:val="20"/>
          <w:lang w:val="af-ZA"/>
        </w:rPr>
        <w:t xml:space="preserve"> </w:t>
      </w:r>
      <w:r w:rsidRPr="00F566BF">
        <w:rPr>
          <w:rFonts w:ascii="GHEA Grapalat" w:hAnsi="GHEA Grapalat" w:cs="Sylfaen"/>
          <w:sz w:val="20"/>
          <w:szCs w:val="20"/>
        </w:rPr>
        <w:t>մասնակցելու</w:t>
      </w:r>
      <w:r w:rsidRPr="00F566BF">
        <w:rPr>
          <w:rFonts w:ascii="GHEA Grapalat" w:hAnsi="GHEA Grapalat" w:cs="Sylfaen"/>
          <w:sz w:val="20"/>
          <w:szCs w:val="20"/>
          <w:lang w:val="af-ZA"/>
        </w:rPr>
        <w:t xml:space="preserve"> </w:t>
      </w:r>
      <w:r w:rsidRPr="00F566BF">
        <w:rPr>
          <w:rFonts w:ascii="GHEA Grapalat" w:hAnsi="GHEA Grapalat" w:cs="Sylfaen"/>
          <w:sz w:val="20"/>
          <w:szCs w:val="20"/>
        </w:rPr>
        <w:t>իրավունք</w:t>
      </w:r>
      <w:r w:rsidRPr="00F566BF">
        <w:rPr>
          <w:rFonts w:ascii="GHEA Grapalat" w:hAnsi="GHEA Grapalat" w:cs="Sylfaen"/>
          <w:sz w:val="20"/>
          <w:szCs w:val="20"/>
          <w:lang w:val="af-ZA"/>
        </w:rPr>
        <w:t xml:space="preserve"> </w:t>
      </w:r>
      <w:r w:rsidRPr="00F566BF">
        <w:rPr>
          <w:rFonts w:ascii="GHEA Grapalat" w:hAnsi="GHEA Grapalat" w:cs="Sylfaen"/>
          <w:sz w:val="20"/>
          <w:szCs w:val="20"/>
        </w:rPr>
        <w:t>չունեցող</w:t>
      </w:r>
      <w:r w:rsidRPr="00F566BF">
        <w:rPr>
          <w:rFonts w:ascii="GHEA Grapalat" w:hAnsi="GHEA Grapalat" w:cs="Sylfaen"/>
          <w:sz w:val="20"/>
          <w:szCs w:val="20"/>
          <w:lang w:val="af-ZA"/>
        </w:rPr>
        <w:t xml:space="preserve"> </w:t>
      </w:r>
      <w:r w:rsidRPr="00F566BF">
        <w:rPr>
          <w:rFonts w:ascii="GHEA Grapalat" w:hAnsi="GHEA Grapalat" w:cs="Sylfaen"/>
          <w:sz w:val="20"/>
          <w:szCs w:val="20"/>
        </w:rPr>
        <w:t>մասնակիցների</w:t>
      </w:r>
      <w:r w:rsidRPr="00F566BF">
        <w:rPr>
          <w:rFonts w:ascii="GHEA Grapalat" w:hAnsi="GHEA Grapalat" w:cs="Sylfaen"/>
          <w:sz w:val="20"/>
          <w:szCs w:val="20"/>
          <w:lang w:val="af-ZA"/>
        </w:rPr>
        <w:t xml:space="preserve"> </w:t>
      </w:r>
      <w:r w:rsidRPr="00F566BF">
        <w:rPr>
          <w:rFonts w:ascii="GHEA Grapalat" w:hAnsi="GHEA Grapalat" w:cs="Sylfaen"/>
          <w:sz w:val="20"/>
          <w:szCs w:val="20"/>
        </w:rPr>
        <w:t>ցուցակում</w:t>
      </w:r>
      <w:r w:rsidRPr="00F566BF">
        <w:rPr>
          <w:rFonts w:ascii="GHEA Grapalat" w:hAnsi="GHEA Grapalat" w:cs="Sylfaen"/>
          <w:sz w:val="20"/>
          <w:szCs w:val="20"/>
          <w:lang w:val="af-ZA"/>
        </w:rPr>
        <w:t xml:space="preserve"> </w:t>
      </w:r>
      <w:r w:rsidRPr="00F566BF">
        <w:rPr>
          <w:rFonts w:ascii="GHEA Grapalat" w:hAnsi="GHEA Grapalat" w:cs="Sylfaen"/>
          <w:sz w:val="20"/>
          <w:szCs w:val="20"/>
        </w:rPr>
        <w:t>ներառելու</w:t>
      </w:r>
      <w:r w:rsidRPr="00F566BF">
        <w:rPr>
          <w:rFonts w:ascii="GHEA Grapalat" w:hAnsi="GHEA Grapalat" w:cs="Sylfaen"/>
          <w:sz w:val="20"/>
          <w:szCs w:val="20"/>
          <w:lang w:val="af-ZA"/>
        </w:rPr>
        <w:t xml:space="preserve"> </w:t>
      </w:r>
      <w:r w:rsidRPr="00F566BF">
        <w:rPr>
          <w:rFonts w:ascii="GHEA Grapalat" w:hAnsi="GHEA Grapalat" w:cs="Sylfaen"/>
          <w:sz w:val="20"/>
          <w:szCs w:val="20"/>
        </w:rPr>
        <w:t>մասին</w:t>
      </w:r>
      <w:r w:rsidRPr="00F566BF">
        <w:rPr>
          <w:rFonts w:ascii="GHEA Grapalat" w:hAnsi="GHEA Grapalat" w:cs="Sylfaen"/>
          <w:sz w:val="20"/>
          <w:szCs w:val="20"/>
          <w:lang w:val="af-ZA"/>
        </w:rPr>
        <w:t>.</w:t>
      </w:r>
    </w:p>
    <w:p w:rsidR="00996C19" w:rsidRPr="00F566BF" w:rsidRDefault="00996C19" w:rsidP="00996C19">
      <w:pPr>
        <w:ind w:firstLine="720"/>
        <w:jc w:val="both"/>
        <w:rPr>
          <w:rFonts w:ascii="GHEA Grapalat" w:hAnsi="GHEA Grapalat" w:cs="Sylfaen"/>
          <w:sz w:val="20"/>
          <w:szCs w:val="20"/>
          <w:lang w:val="af-ZA"/>
        </w:rPr>
      </w:pPr>
      <w:r w:rsidRPr="00F566BF">
        <w:rPr>
          <w:rFonts w:ascii="GHEA Grapalat" w:hAnsi="GHEA Grapalat" w:cs="Sylfaen"/>
          <w:sz w:val="20"/>
          <w:szCs w:val="20"/>
          <w:lang w:val="af-ZA"/>
        </w:rPr>
        <w:t xml:space="preserve">3) </w:t>
      </w:r>
      <w:r w:rsidRPr="00F566BF">
        <w:rPr>
          <w:rFonts w:ascii="GHEA Grapalat" w:hAnsi="GHEA Grapalat" w:cs="Sylfaen"/>
          <w:sz w:val="20"/>
          <w:szCs w:val="20"/>
        </w:rPr>
        <w:t>հաշվառում</w:t>
      </w:r>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rPr>
        <w:t>կապված</w:t>
      </w:r>
      <w:r w:rsidRPr="00F566BF">
        <w:rPr>
          <w:rFonts w:ascii="GHEA Grapalat" w:hAnsi="GHEA Grapalat" w:cs="Sylfaen"/>
          <w:sz w:val="20"/>
          <w:szCs w:val="20"/>
          <w:lang w:val="af-ZA"/>
        </w:rPr>
        <w:t xml:space="preserve"> </w:t>
      </w:r>
      <w:r w:rsidRPr="00F566BF">
        <w:rPr>
          <w:rFonts w:ascii="GHEA Grapalat" w:hAnsi="GHEA Grapalat" w:cs="Sylfaen"/>
          <w:sz w:val="20"/>
          <w:szCs w:val="20"/>
        </w:rPr>
        <w:t>բողոքներ</w:t>
      </w:r>
      <w:r w:rsidRPr="00F566BF">
        <w:rPr>
          <w:rFonts w:ascii="GHEA Grapalat" w:hAnsi="GHEA Grapalat" w:cs="Sylfaen"/>
          <w:sz w:val="20"/>
          <w:szCs w:val="20"/>
          <w:lang w:val="af-ZA"/>
        </w:rPr>
        <w:t xml:space="preserve"> </w:t>
      </w:r>
      <w:r w:rsidRPr="00F566BF">
        <w:rPr>
          <w:rFonts w:ascii="GHEA Grapalat" w:hAnsi="GHEA Grapalat" w:cs="Sylfaen"/>
          <w:sz w:val="20"/>
          <w:szCs w:val="20"/>
        </w:rPr>
        <w:t>քննող</w:t>
      </w:r>
      <w:r w:rsidRPr="00F566BF">
        <w:rPr>
          <w:rFonts w:ascii="GHEA Grapalat" w:hAnsi="GHEA Grapalat" w:cs="Sylfaen"/>
          <w:sz w:val="20"/>
          <w:szCs w:val="20"/>
          <w:lang w:val="af-ZA"/>
        </w:rPr>
        <w:t xml:space="preserve"> </w:t>
      </w:r>
      <w:r w:rsidRPr="00F566BF">
        <w:rPr>
          <w:rFonts w:ascii="GHEA Grapalat" w:hAnsi="GHEA Grapalat" w:cs="Sylfaen"/>
          <w:sz w:val="20"/>
          <w:szCs w:val="20"/>
        </w:rPr>
        <w:t>անձի</w:t>
      </w:r>
      <w:r w:rsidRPr="00F566BF">
        <w:rPr>
          <w:rFonts w:ascii="GHEA Grapalat" w:hAnsi="GHEA Grapalat" w:cs="Sylfaen"/>
          <w:sz w:val="20"/>
          <w:szCs w:val="20"/>
          <w:lang w:val="af-ZA"/>
        </w:rPr>
        <w:t xml:space="preserve"> </w:t>
      </w:r>
      <w:r w:rsidRPr="00F566BF">
        <w:rPr>
          <w:rFonts w:ascii="GHEA Grapalat" w:hAnsi="GHEA Grapalat" w:cs="Sylfaen"/>
          <w:sz w:val="20"/>
          <w:szCs w:val="20"/>
        </w:rPr>
        <w:t>կողմից</w:t>
      </w:r>
      <w:r w:rsidRPr="00F566BF">
        <w:rPr>
          <w:rFonts w:ascii="GHEA Grapalat" w:hAnsi="GHEA Grapalat" w:cs="Sylfaen"/>
          <w:sz w:val="20"/>
          <w:szCs w:val="20"/>
          <w:lang w:val="af-ZA"/>
        </w:rPr>
        <w:t xml:space="preserve"> </w:t>
      </w:r>
      <w:r w:rsidRPr="00F566BF">
        <w:rPr>
          <w:rFonts w:ascii="GHEA Grapalat" w:hAnsi="GHEA Grapalat" w:cs="Sylfaen"/>
          <w:sz w:val="20"/>
          <w:szCs w:val="20"/>
        </w:rPr>
        <w:t>ընդունված</w:t>
      </w:r>
      <w:r w:rsidRPr="00F566BF">
        <w:rPr>
          <w:rFonts w:ascii="GHEA Grapalat" w:hAnsi="GHEA Grapalat" w:cs="Sylfaen"/>
          <w:sz w:val="20"/>
          <w:szCs w:val="20"/>
          <w:lang w:val="af-ZA"/>
        </w:rPr>
        <w:t xml:space="preserve"> </w:t>
      </w:r>
      <w:r w:rsidRPr="00F566BF">
        <w:rPr>
          <w:rFonts w:ascii="GHEA Grapalat" w:hAnsi="GHEA Grapalat" w:cs="Sylfaen"/>
          <w:sz w:val="20"/>
          <w:szCs w:val="20"/>
        </w:rPr>
        <w:t>որոշումները</w:t>
      </w:r>
      <w:r w:rsidRPr="00F566BF">
        <w:rPr>
          <w:rFonts w:ascii="GHEA Grapalat" w:hAnsi="GHEA Grapalat" w:cs="Sylfaen"/>
          <w:sz w:val="20"/>
          <w:szCs w:val="20"/>
          <w:lang w:val="af-ZA"/>
        </w:rPr>
        <w:t xml:space="preserve"> </w:t>
      </w:r>
      <w:r w:rsidRPr="00F566BF">
        <w:rPr>
          <w:rFonts w:ascii="GHEA Grapalat" w:hAnsi="GHEA Grapalat" w:cs="Sylfaen"/>
          <w:sz w:val="20"/>
          <w:szCs w:val="20"/>
        </w:rPr>
        <w:t>և</w:t>
      </w:r>
      <w:r w:rsidRPr="00F566BF">
        <w:rPr>
          <w:rFonts w:ascii="GHEA Grapalat" w:hAnsi="GHEA Grapalat" w:cs="Sylfaen"/>
          <w:sz w:val="20"/>
          <w:szCs w:val="20"/>
          <w:lang w:val="af-ZA"/>
        </w:rPr>
        <w:t xml:space="preserve"> </w:t>
      </w:r>
      <w:r w:rsidRPr="00F566BF">
        <w:rPr>
          <w:rFonts w:ascii="GHEA Grapalat" w:hAnsi="GHEA Grapalat" w:cs="Sylfaen"/>
          <w:sz w:val="20"/>
          <w:szCs w:val="20"/>
        </w:rPr>
        <w:t>դրանց</w:t>
      </w:r>
      <w:r w:rsidRPr="00F566BF">
        <w:rPr>
          <w:rFonts w:ascii="GHEA Grapalat" w:hAnsi="GHEA Grapalat" w:cs="Sylfaen"/>
          <w:sz w:val="20"/>
          <w:szCs w:val="20"/>
          <w:lang w:val="af-ZA"/>
        </w:rPr>
        <w:t xml:space="preserve"> </w:t>
      </w:r>
      <w:r w:rsidRPr="00F566BF">
        <w:rPr>
          <w:rFonts w:ascii="GHEA Grapalat" w:hAnsi="GHEA Grapalat" w:cs="Sylfaen"/>
          <w:sz w:val="20"/>
          <w:szCs w:val="20"/>
        </w:rPr>
        <w:t>կատարման</w:t>
      </w:r>
      <w:r w:rsidRPr="00F566BF">
        <w:rPr>
          <w:rFonts w:ascii="GHEA Grapalat" w:hAnsi="GHEA Grapalat" w:cs="Sylfaen"/>
          <w:sz w:val="20"/>
          <w:szCs w:val="20"/>
          <w:lang w:val="af-ZA"/>
        </w:rPr>
        <w:t xml:space="preserve"> </w:t>
      </w:r>
      <w:r w:rsidRPr="00F566BF">
        <w:rPr>
          <w:rFonts w:ascii="GHEA Grapalat" w:hAnsi="GHEA Grapalat" w:cs="Sylfaen"/>
          <w:sz w:val="20"/>
          <w:szCs w:val="20"/>
        </w:rPr>
        <w:t>նկատմամբ</w:t>
      </w:r>
      <w:r w:rsidRPr="00F566BF">
        <w:rPr>
          <w:rFonts w:ascii="GHEA Grapalat" w:hAnsi="GHEA Grapalat" w:cs="Sylfaen"/>
          <w:sz w:val="20"/>
          <w:szCs w:val="20"/>
          <w:lang w:val="af-ZA"/>
        </w:rPr>
        <w:t xml:space="preserve"> </w:t>
      </w:r>
      <w:r w:rsidRPr="00F566BF">
        <w:rPr>
          <w:rFonts w:ascii="GHEA Grapalat" w:hAnsi="GHEA Grapalat" w:cs="Sylfaen"/>
          <w:sz w:val="20"/>
          <w:szCs w:val="20"/>
        </w:rPr>
        <w:t>իրականացնում</w:t>
      </w:r>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r w:rsidRPr="00F566BF">
        <w:rPr>
          <w:rFonts w:ascii="GHEA Grapalat" w:hAnsi="GHEA Grapalat" w:cs="Sylfaen"/>
          <w:sz w:val="20"/>
          <w:szCs w:val="20"/>
        </w:rPr>
        <w:t>հսկողություն</w:t>
      </w:r>
      <w:r w:rsidRPr="00F566BF">
        <w:rPr>
          <w:rFonts w:ascii="GHEA Grapalat" w:hAnsi="GHEA Grapalat" w:cs="Sylfaen"/>
          <w:sz w:val="20"/>
          <w:szCs w:val="20"/>
          <w:lang w:val="af-ZA"/>
        </w:rPr>
        <w:t>:</w:t>
      </w:r>
    </w:p>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12.1</w:t>
      </w:r>
      <w:r w:rsidR="007A2E3D" w:rsidRPr="00F566BF">
        <w:rPr>
          <w:rFonts w:ascii="GHEA Grapalat" w:hAnsi="GHEA Grapalat" w:cs="Sylfaen"/>
          <w:sz w:val="20"/>
          <w:szCs w:val="20"/>
          <w:lang w:val="af-ZA"/>
        </w:rPr>
        <w:t>4</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կապված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բողոքներ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քննող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կողմից</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բավարարվելու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դեպքում</w:t>
      </w:r>
      <w:r w:rsidRPr="00F566BF">
        <w:rPr>
          <w:rFonts w:ascii="GHEA Grapalat" w:hAnsi="GHEA Grapalat" w:cs="Sylfaen"/>
          <w:sz w:val="20"/>
          <w:szCs w:val="20"/>
          <w:lang w:val="af-ZA"/>
        </w:rPr>
        <w:t xml:space="preserve"> պ</w:t>
      </w:r>
      <w:r w:rsidRPr="00F566BF">
        <w:rPr>
          <w:rFonts w:ascii="GHEA Grapalat" w:hAnsi="GHEA Grapalat" w:cs="Sylfaen"/>
          <w:sz w:val="20"/>
          <w:szCs w:val="20"/>
          <w:lang w:val="ru-RU"/>
        </w:rPr>
        <w:t>ատվիրատուն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պատասխանատվություն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կրում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ներկայացրած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անձին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պատճառված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սահմանված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կարգով</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հիմնավորված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վնասի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հատուցման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համար։</w:t>
      </w:r>
    </w:p>
    <w:p w:rsidR="00714C96" w:rsidRPr="00F566BF" w:rsidRDefault="00996C19" w:rsidP="00714C96">
      <w:pPr>
        <w:pStyle w:val="NormalWeb"/>
        <w:shd w:val="clear" w:color="auto" w:fill="FFFFFF"/>
        <w:spacing w:before="0" w:beforeAutospacing="0" w:after="0" w:afterAutospacing="0"/>
        <w:ind w:firstLine="567"/>
        <w:jc w:val="both"/>
        <w:rPr>
          <w:rFonts w:ascii="Arial Unicode" w:hAnsi="Arial Unicode"/>
          <w:color w:val="000000"/>
          <w:sz w:val="21"/>
          <w:szCs w:val="21"/>
          <w:lang w:val="af-ZA"/>
        </w:rPr>
      </w:pPr>
      <w:r w:rsidRPr="00F566BF">
        <w:rPr>
          <w:rFonts w:ascii="GHEA Grapalat" w:hAnsi="GHEA Grapalat" w:cs="Sylfaen"/>
          <w:sz w:val="20"/>
          <w:szCs w:val="20"/>
          <w:lang w:val="af-ZA"/>
        </w:rPr>
        <w:t>12.1</w:t>
      </w:r>
      <w:r w:rsidR="007A2E3D" w:rsidRPr="00F566BF">
        <w:rPr>
          <w:rFonts w:ascii="GHEA Grapalat" w:hAnsi="GHEA Grapalat" w:cs="Sylfaen"/>
          <w:sz w:val="20"/>
          <w:szCs w:val="20"/>
          <w:lang w:val="af-ZA"/>
        </w:rPr>
        <w:t>5</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քննությունը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բաց</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հանրության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համար</w:t>
      </w:r>
      <w:r w:rsidR="00714C96" w:rsidRPr="00F566BF">
        <w:rPr>
          <w:rFonts w:ascii="GHEA Grapalat" w:hAnsi="GHEA Grapalat" w:cs="Sylfaen"/>
          <w:sz w:val="20"/>
          <w:szCs w:val="20"/>
          <w:lang w:val="af-ZA"/>
        </w:rPr>
        <w:t xml:space="preserve">: </w:t>
      </w:r>
      <w:bookmarkStart w:id="13" w:name="_Hlk9265079"/>
      <w:r w:rsidR="00714C96" w:rsidRPr="00F566BF">
        <w:rPr>
          <w:rFonts w:ascii="GHEA Grapalat" w:hAnsi="GHEA Grapalat" w:cs="Sylfaen"/>
          <w:sz w:val="20"/>
          <w:szCs w:val="20"/>
          <w:lang w:val="ru-RU"/>
        </w:rPr>
        <w:t>Բողոքի</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քննությունն</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իրականացվում</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է</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նիստերի</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միջոցով</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Նիստերը</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ձայնագրվում</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են</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և</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բողոքի</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վերաբերյալ</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կայացված</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որոշման</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հետ</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մեկտեղ</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հրապարակվում</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են</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տեղեկագրում</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Ձայնագրման</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անհնարինության</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դեպքում</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նիստերը</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սղագրվում</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Նիստերը</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առցանց</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հեռարձակվում</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են</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նաև</w:t>
      </w:r>
      <w:r w:rsidR="00714C96" w:rsidRPr="00F566BF">
        <w:rPr>
          <w:rFonts w:ascii="GHEA Grapalat" w:hAnsi="GHEA Grapalat" w:cs="Sylfaen"/>
          <w:sz w:val="20"/>
          <w:szCs w:val="20"/>
          <w:lang w:val="af-ZA"/>
        </w:rPr>
        <w:t xml:space="preserve"> </w:t>
      </w:r>
      <w:r w:rsidR="00714C96" w:rsidRPr="00F566BF">
        <w:rPr>
          <w:rFonts w:ascii="GHEA Grapalat" w:hAnsi="GHEA Grapalat" w:cs="Sylfaen"/>
          <w:sz w:val="20"/>
          <w:szCs w:val="20"/>
          <w:lang w:val="ru-RU"/>
        </w:rPr>
        <w:t>համացանցում</w:t>
      </w:r>
      <w:r w:rsidR="00714C96" w:rsidRPr="00F566BF">
        <w:rPr>
          <w:rFonts w:ascii="GHEA Grapalat" w:hAnsi="GHEA Grapalat" w:cs="Sylfaen"/>
          <w:sz w:val="20"/>
          <w:szCs w:val="20"/>
          <w:lang w:val="af-ZA"/>
        </w:rPr>
        <w:t>:</w:t>
      </w:r>
    </w:p>
    <w:bookmarkEnd w:id="13"/>
    <w:p w:rsidR="00996C19" w:rsidRPr="00F566BF" w:rsidRDefault="00714C96" w:rsidP="00996C19">
      <w:pPr>
        <w:ind w:firstLine="567"/>
        <w:jc w:val="both"/>
        <w:rPr>
          <w:rFonts w:ascii="GHEA Grapalat" w:hAnsi="GHEA Grapalat" w:cs="Sylfaen"/>
          <w:sz w:val="20"/>
          <w:szCs w:val="20"/>
          <w:lang w:val="af-ZA"/>
        </w:rPr>
      </w:pPr>
      <w:r w:rsidRPr="00F566BF" w:rsidDel="00714C96">
        <w:rPr>
          <w:rFonts w:ascii="GHEA Grapalat" w:hAnsi="GHEA Grapalat" w:cs="Sylfaen"/>
          <w:sz w:val="20"/>
          <w:szCs w:val="20"/>
          <w:lang w:val="af-ZA"/>
        </w:rPr>
        <w:t xml:space="preserve"> </w:t>
      </w:r>
      <w:r w:rsidR="00996C19" w:rsidRPr="00F566BF">
        <w:rPr>
          <w:rFonts w:ascii="GHEA Grapalat" w:hAnsi="GHEA Grapalat" w:cs="Sylfaen"/>
          <w:sz w:val="20"/>
          <w:szCs w:val="20"/>
          <w:lang w:val="af-ZA"/>
        </w:rPr>
        <w:t>12.1</w:t>
      </w:r>
      <w:r w:rsidRPr="00F566BF">
        <w:rPr>
          <w:rFonts w:ascii="GHEA Grapalat" w:hAnsi="GHEA Grapalat" w:cs="Sylfaen"/>
          <w:sz w:val="20"/>
          <w:szCs w:val="20"/>
          <w:lang w:val="af-ZA"/>
        </w:rPr>
        <w:t>6</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Յուրաքանչյուր</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անձ</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որի</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շահերը</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խախտվել</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են</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կամ</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կարող</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են</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խախտվել</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բողոքարկման</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հիմք</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ծառայած</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գործողությունների</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արդյունքում</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իրավունք</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ունի</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մասնակցելու</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բողոքարկման</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ընթացակարգին</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մինչև</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բողոքի</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վերաբերյալ</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որոշում</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ընդունելու</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ժամկետը</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գնումների</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հետ</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կապված</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բողոքներ</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քննող</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անձին</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ներկայացնելով</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համանման</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բողոք։</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Օրենքի</w:t>
      </w:r>
      <w:r w:rsidR="00996C19" w:rsidRPr="00F566BF">
        <w:rPr>
          <w:rFonts w:ascii="GHEA Grapalat" w:hAnsi="GHEA Grapalat" w:cs="Sylfaen"/>
          <w:sz w:val="20"/>
          <w:szCs w:val="20"/>
          <w:lang w:val="af-ZA"/>
        </w:rPr>
        <w:t xml:space="preserve"> 50-</w:t>
      </w:r>
      <w:r w:rsidR="00996C19" w:rsidRPr="00F566BF">
        <w:rPr>
          <w:rFonts w:ascii="GHEA Grapalat" w:hAnsi="GHEA Grapalat" w:cs="Sylfaen"/>
          <w:sz w:val="20"/>
          <w:szCs w:val="20"/>
          <w:lang w:val="ru-RU"/>
        </w:rPr>
        <w:t>րդ</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հոդվածի</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համաձայն</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բողոքարկման</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ընթացակարգին</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չմասնակցած</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անձը</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զրկվում</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է</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գնումների</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հետ</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կապված</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բողոքներ</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քննող</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անձին</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համանման</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բողոք</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ներկայացնելու</w:t>
      </w:r>
      <w:r w:rsidR="00996C19" w:rsidRPr="00F566BF">
        <w:rPr>
          <w:rFonts w:ascii="GHEA Grapalat" w:hAnsi="GHEA Grapalat" w:cs="Sylfaen"/>
          <w:sz w:val="20"/>
          <w:szCs w:val="20"/>
          <w:lang w:val="af-ZA"/>
        </w:rPr>
        <w:t xml:space="preserve"> </w:t>
      </w:r>
      <w:r w:rsidR="00996C19" w:rsidRPr="00F566BF">
        <w:rPr>
          <w:rFonts w:ascii="GHEA Grapalat" w:hAnsi="GHEA Grapalat" w:cs="Sylfaen"/>
          <w:sz w:val="20"/>
          <w:szCs w:val="20"/>
          <w:lang w:val="ru-RU"/>
        </w:rPr>
        <w:t>իրավունքից։</w:t>
      </w:r>
    </w:p>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12.1</w:t>
      </w:r>
      <w:r w:rsidR="00714C96" w:rsidRPr="00F566BF">
        <w:rPr>
          <w:rFonts w:ascii="GHEA Grapalat" w:hAnsi="GHEA Grapalat" w:cs="Sylfaen"/>
          <w:sz w:val="20"/>
          <w:szCs w:val="20"/>
          <w:lang w:val="af-ZA"/>
        </w:rPr>
        <w:t>7</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կապված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բողոքներ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քննող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որոշումն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կայացնելու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օրվան</w:t>
      </w:r>
      <w:r w:rsidRPr="00F566BF">
        <w:rPr>
          <w:rFonts w:ascii="GHEA Grapalat" w:hAnsi="GHEA Grapalat" w:cs="Sylfaen"/>
          <w:sz w:val="20"/>
          <w:szCs w:val="20"/>
          <w:lang w:val="af-ZA"/>
        </w:rPr>
        <w:t xml:space="preserve"> </w:t>
      </w:r>
      <w:r w:rsidRPr="00F566BF">
        <w:rPr>
          <w:rFonts w:ascii="GHEA Grapalat" w:hAnsi="GHEA Grapalat" w:cs="Sylfaen"/>
          <w:sz w:val="20"/>
          <w:szCs w:val="20"/>
        </w:rPr>
        <w:t>հաջորդող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երկու</w:t>
      </w:r>
      <w:r w:rsidRPr="00F566BF">
        <w:rPr>
          <w:rFonts w:ascii="GHEA Grapalat" w:hAnsi="GHEA Grapalat" w:cs="Sylfaen"/>
          <w:sz w:val="20"/>
          <w:szCs w:val="20"/>
          <w:lang w:val="af-ZA"/>
        </w:rPr>
        <w:t xml:space="preserve"> </w:t>
      </w:r>
      <w:r w:rsidRPr="00F566BF">
        <w:rPr>
          <w:rFonts w:ascii="GHEA Grapalat" w:hAnsi="GHEA Grapalat" w:cs="Sylfaen"/>
          <w:sz w:val="20"/>
          <w:szCs w:val="20"/>
        </w:rPr>
        <w:t>աշխատանքային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օրվա</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ընթացքում</w:t>
      </w:r>
      <w:r w:rsidRPr="00F566BF">
        <w:rPr>
          <w:rFonts w:ascii="GHEA Grapalat" w:hAnsi="GHEA Grapalat" w:cs="Sylfaen"/>
          <w:sz w:val="20"/>
          <w:szCs w:val="20"/>
          <w:lang w:val="af-ZA"/>
        </w:rPr>
        <w:t xml:space="preserve"> </w:t>
      </w:r>
      <w:r w:rsidRPr="00F566BF">
        <w:rPr>
          <w:rFonts w:ascii="GHEA Grapalat" w:hAnsi="GHEA Grapalat" w:cs="Sylfaen"/>
          <w:sz w:val="20"/>
          <w:szCs w:val="20"/>
        </w:rPr>
        <w:t>որոշումը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հրապարակում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տեղեկագրում` նշելով հրապարակման ամսաթիվը</w:t>
      </w:r>
      <w:r w:rsidRPr="00F566BF">
        <w:rPr>
          <w:rFonts w:ascii="GHEA Grapalat" w:hAnsi="GHEA Grapalat" w:cs="Sylfaen"/>
          <w:sz w:val="20"/>
          <w:szCs w:val="20"/>
          <w:lang w:val="ru-RU"/>
        </w:rPr>
        <w:t>։</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կապված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բողոքներ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քննող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որոշումն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ուժի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մեջ</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մտնում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այն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տեղե</w:t>
      </w:r>
      <w:r w:rsidRPr="00F566BF">
        <w:rPr>
          <w:rFonts w:ascii="GHEA Grapalat" w:hAnsi="GHEA Grapalat" w:cs="Sylfaen"/>
          <w:sz w:val="20"/>
          <w:szCs w:val="20"/>
        </w:rPr>
        <w:t>կ</w:t>
      </w:r>
      <w:r w:rsidRPr="00F566BF">
        <w:rPr>
          <w:rFonts w:ascii="GHEA Grapalat" w:hAnsi="GHEA Grapalat" w:cs="Sylfaen"/>
          <w:sz w:val="20"/>
          <w:szCs w:val="20"/>
          <w:lang w:val="ru-RU"/>
        </w:rPr>
        <w:t>ագրում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հրապարակելուն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հաջորդող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օրը</w:t>
      </w:r>
      <w:r w:rsidRPr="00F566BF">
        <w:rPr>
          <w:rFonts w:ascii="GHEA Grapalat" w:hAnsi="GHEA Grapalat" w:cs="Sylfaen"/>
          <w:sz w:val="20"/>
          <w:szCs w:val="20"/>
          <w:lang w:val="af-ZA"/>
        </w:rPr>
        <w:t>:</w:t>
      </w:r>
    </w:p>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12.1</w:t>
      </w:r>
      <w:r w:rsidR="00714C96" w:rsidRPr="00F566BF">
        <w:rPr>
          <w:rFonts w:ascii="GHEA Grapalat" w:hAnsi="GHEA Grapalat" w:cs="Sylfaen"/>
          <w:sz w:val="20"/>
          <w:szCs w:val="20"/>
          <w:lang w:val="af-ZA"/>
        </w:rPr>
        <w:t>8</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Յուրաքանչյուր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շահագրգռված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կոնկրետ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գործարքի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կնքման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հարցում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վնասներ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կրել</w:t>
      </w:r>
      <w:r w:rsidRPr="00F566BF">
        <w:rPr>
          <w:rFonts w:ascii="GHEA Grapalat" w:hAnsi="GHEA Grapalat" w:cs="Sylfaen"/>
          <w:sz w:val="20"/>
          <w:szCs w:val="20"/>
          <w:lang w:val="af-ZA"/>
        </w:rPr>
        <w:t xml:space="preserve"> </w:t>
      </w:r>
      <w:r w:rsidRPr="00F566BF">
        <w:rPr>
          <w:rFonts w:ascii="GHEA Grapalat" w:hAnsi="GHEA Grapalat" w:cs="Sylfaen"/>
          <w:sz w:val="20"/>
          <w:szCs w:val="20"/>
        </w:rPr>
        <w:t>պ</w:t>
      </w:r>
      <w:r w:rsidRPr="00F566BF">
        <w:rPr>
          <w:rFonts w:ascii="GHEA Grapalat" w:hAnsi="GHEA Grapalat" w:cs="Sylfaen"/>
          <w:sz w:val="20"/>
          <w:szCs w:val="20"/>
          <w:lang w:val="ru-RU"/>
        </w:rPr>
        <w:t>ատվիրատուի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հանձնաժողովի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կապված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բողոքներ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քննող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կատարած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գործողության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անգործության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հետևանքով</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իրավունք</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ունի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դատական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կարգով</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պահանջելու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վնասների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փոխհատուցում։</w:t>
      </w:r>
    </w:p>
    <w:p w:rsidR="00996C19" w:rsidRPr="00F566BF" w:rsidRDefault="00996C19" w:rsidP="00996C19">
      <w:pPr>
        <w:ind w:firstLine="567"/>
        <w:jc w:val="both"/>
        <w:rPr>
          <w:rFonts w:ascii="GHEA Grapalat" w:hAnsi="GHEA Grapalat" w:cs="Sylfaen"/>
          <w:sz w:val="20"/>
          <w:szCs w:val="20"/>
          <w:lang w:val="af-ZA"/>
        </w:rPr>
      </w:pPr>
      <w:r w:rsidRPr="00F566BF">
        <w:rPr>
          <w:rFonts w:ascii="GHEA Grapalat" w:hAnsi="GHEA Grapalat" w:cs="Sylfaen"/>
          <w:sz w:val="20"/>
          <w:szCs w:val="20"/>
          <w:lang w:val="af-ZA"/>
        </w:rPr>
        <w:t>12.1</w:t>
      </w:r>
      <w:r w:rsidR="00714C96" w:rsidRPr="00F566BF">
        <w:rPr>
          <w:rFonts w:ascii="GHEA Grapalat" w:hAnsi="GHEA Grapalat" w:cs="Sylfaen"/>
          <w:sz w:val="20"/>
          <w:szCs w:val="20"/>
          <w:lang w:val="af-ZA"/>
        </w:rPr>
        <w:t>9</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կապված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բողոքներ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քննող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անձին</w:t>
      </w:r>
      <w:r w:rsidRPr="00F566BF">
        <w:rPr>
          <w:rFonts w:ascii="GHEA Mariam" w:hAnsi="GHEA Mariam" w:cs="Sylfaen"/>
          <w:sz w:val="20"/>
          <w:szCs w:val="20"/>
          <w:lang w:val="af-ZA"/>
        </w:rPr>
        <w:t xml:space="preserve"> </w:t>
      </w:r>
      <w:r w:rsidRPr="00F566BF">
        <w:rPr>
          <w:rFonts w:ascii="GHEA Grapalat" w:hAnsi="GHEA Grapalat" w:cs="Sylfaen"/>
          <w:sz w:val="20"/>
          <w:szCs w:val="20"/>
          <w:lang w:val="ru-RU"/>
        </w:rPr>
        <w:t>ներկայացված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ինքնաբերաբար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կասեցնում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գնման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գործընթացը</w:t>
      </w:r>
      <w:r w:rsidRPr="00F566BF">
        <w:rPr>
          <w:rFonts w:ascii="GHEA Grapalat" w:hAnsi="GHEA Grapalat" w:cs="Sylfaen"/>
          <w:sz w:val="20"/>
          <w:szCs w:val="20"/>
          <w:lang w:val="af-ZA"/>
        </w:rPr>
        <w:t xml:space="preserve">` </w:t>
      </w:r>
      <w:r w:rsidRPr="00F566BF">
        <w:rPr>
          <w:rFonts w:ascii="GHEA Grapalat" w:hAnsi="GHEA Grapalat" w:cs="Sylfaen"/>
          <w:sz w:val="20"/>
          <w:szCs w:val="20"/>
        </w:rPr>
        <w:t>Օ</w:t>
      </w:r>
      <w:r w:rsidRPr="00F566BF">
        <w:rPr>
          <w:rFonts w:ascii="GHEA Grapalat" w:hAnsi="GHEA Grapalat" w:cs="Sylfaen"/>
          <w:sz w:val="20"/>
          <w:szCs w:val="20"/>
          <w:lang w:val="ru-RU"/>
        </w:rPr>
        <w:t>րենքի</w:t>
      </w:r>
      <w:r w:rsidRPr="00F566BF">
        <w:rPr>
          <w:rFonts w:ascii="GHEA Grapalat" w:hAnsi="GHEA Grapalat" w:cs="Sylfaen"/>
          <w:sz w:val="20"/>
          <w:szCs w:val="20"/>
          <w:lang w:val="af-ZA"/>
        </w:rPr>
        <w:t xml:space="preserve"> 50-</w:t>
      </w:r>
      <w:r w:rsidRPr="00F566BF">
        <w:rPr>
          <w:rFonts w:ascii="GHEA Grapalat" w:hAnsi="GHEA Grapalat" w:cs="Sylfaen"/>
          <w:sz w:val="20"/>
          <w:szCs w:val="20"/>
          <w:lang w:val="ru-RU"/>
        </w:rPr>
        <w:t>րդ</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հոդվածի</w:t>
      </w:r>
      <w:r w:rsidRPr="00F566BF">
        <w:rPr>
          <w:rFonts w:ascii="GHEA Grapalat" w:hAnsi="GHEA Grapalat" w:cs="Sylfaen"/>
          <w:sz w:val="20"/>
          <w:szCs w:val="20"/>
          <w:lang w:val="af-ZA"/>
        </w:rPr>
        <w:t xml:space="preserve"> 9-</w:t>
      </w:r>
      <w:r w:rsidRPr="00F566BF">
        <w:rPr>
          <w:rFonts w:ascii="GHEA Grapalat" w:hAnsi="GHEA Grapalat" w:cs="Sylfaen"/>
          <w:sz w:val="20"/>
          <w:szCs w:val="20"/>
          <w:lang w:val="ru-RU"/>
        </w:rPr>
        <w:t>րդ</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մասով</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նախատեսված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հայտարարությունը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հրապարակվելու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օրվանից</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մինչև</w:t>
      </w:r>
      <w:r w:rsidRPr="00F566BF">
        <w:rPr>
          <w:rFonts w:ascii="GHEA Grapalat" w:hAnsi="GHEA Grapalat" w:cs="Sylfaen"/>
          <w:sz w:val="20"/>
          <w:szCs w:val="20"/>
          <w:lang w:val="af-ZA"/>
        </w:rPr>
        <w:t xml:space="preserve"> </w:t>
      </w:r>
      <w:r w:rsidRPr="00F566BF">
        <w:rPr>
          <w:rFonts w:ascii="GHEA Grapalat" w:hAnsi="GHEA Grapalat" w:cs="Sylfaen"/>
          <w:sz w:val="20"/>
          <w:szCs w:val="20"/>
        </w:rPr>
        <w:t>բողոքի</w:t>
      </w:r>
      <w:r w:rsidRPr="00F566BF">
        <w:rPr>
          <w:rFonts w:ascii="GHEA Grapalat" w:hAnsi="GHEA Grapalat" w:cs="Sylfaen"/>
          <w:sz w:val="20"/>
          <w:szCs w:val="20"/>
          <w:lang w:val="af-ZA"/>
        </w:rPr>
        <w:t xml:space="preserve"> </w:t>
      </w:r>
      <w:r w:rsidRPr="00F566BF">
        <w:rPr>
          <w:rFonts w:ascii="GHEA Grapalat" w:hAnsi="GHEA Grapalat" w:cs="Sylfaen"/>
          <w:sz w:val="20"/>
          <w:szCs w:val="20"/>
        </w:rPr>
        <w:t>քննության</w:t>
      </w:r>
      <w:r w:rsidRPr="00F566BF">
        <w:rPr>
          <w:rFonts w:ascii="GHEA Grapalat" w:hAnsi="GHEA Grapalat" w:cs="Sylfaen"/>
          <w:sz w:val="20"/>
          <w:szCs w:val="20"/>
          <w:lang w:val="af-ZA"/>
        </w:rPr>
        <w:t xml:space="preserve"> </w:t>
      </w:r>
      <w:r w:rsidRPr="00F566BF">
        <w:rPr>
          <w:rFonts w:ascii="GHEA Grapalat" w:hAnsi="GHEA Grapalat" w:cs="Sylfaen"/>
          <w:sz w:val="20"/>
          <w:szCs w:val="20"/>
        </w:rPr>
        <w:t>արդյունքներով</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ընդունված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որոշման՝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ուժի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մեջ</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մտնելու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օրը</w:t>
      </w:r>
      <w:r w:rsidRPr="00F566BF">
        <w:rPr>
          <w:rFonts w:ascii="GHEA Grapalat" w:hAnsi="GHEA Grapalat" w:cs="Sylfaen"/>
          <w:sz w:val="20"/>
          <w:szCs w:val="20"/>
          <w:lang w:val="af-ZA"/>
        </w:rPr>
        <w:t xml:space="preserve">:  </w:t>
      </w:r>
    </w:p>
    <w:p w:rsidR="00621350" w:rsidRPr="00F566BF" w:rsidRDefault="00621350" w:rsidP="00621350">
      <w:pPr>
        <w:ind w:firstLine="567"/>
        <w:jc w:val="both"/>
        <w:rPr>
          <w:rFonts w:ascii="GHEA Grapalat" w:hAnsi="GHEA Grapalat" w:cs="Sylfaen"/>
          <w:sz w:val="20"/>
          <w:szCs w:val="20"/>
          <w:lang w:val="af-ZA"/>
        </w:rPr>
      </w:pPr>
      <w:r w:rsidRPr="00F566BF">
        <w:rPr>
          <w:rFonts w:ascii="GHEA Grapalat" w:hAnsi="GHEA Grapalat" w:cs="Sylfaen"/>
          <w:sz w:val="20"/>
          <w:szCs w:val="20"/>
          <w:lang w:val="ru-RU"/>
        </w:rPr>
        <w:lastRenderedPageBreak/>
        <w:t>Օրենքի</w:t>
      </w:r>
      <w:r w:rsidRPr="00F566BF">
        <w:rPr>
          <w:rFonts w:ascii="GHEA Grapalat" w:hAnsi="GHEA Grapalat" w:cs="Sylfaen"/>
          <w:sz w:val="20"/>
          <w:szCs w:val="20"/>
          <w:lang w:val="af-ZA"/>
        </w:rPr>
        <w:t xml:space="preserve"> 51-</w:t>
      </w:r>
      <w:r w:rsidRPr="00F566BF">
        <w:rPr>
          <w:rFonts w:ascii="GHEA Grapalat" w:hAnsi="GHEA Grapalat" w:cs="Sylfaen"/>
          <w:sz w:val="20"/>
          <w:szCs w:val="20"/>
          <w:lang w:val="ru-RU"/>
        </w:rPr>
        <w:t>րդ</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հոդվածի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համաձայն</w:t>
      </w:r>
      <w:r w:rsidRPr="00F566BF">
        <w:rPr>
          <w:rFonts w:ascii="GHEA Grapalat" w:hAnsi="GHEA Grapalat" w:cs="Sylfaen"/>
          <w:sz w:val="20"/>
          <w:szCs w:val="20"/>
          <w:lang w:val="af-ZA"/>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rPr>
        <w:t>կապված</w:t>
      </w:r>
      <w:r w:rsidRPr="00F566BF">
        <w:rPr>
          <w:rFonts w:ascii="GHEA Grapalat" w:hAnsi="GHEA Grapalat" w:cs="Sylfaen"/>
          <w:sz w:val="20"/>
          <w:szCs w:val="20"/>
          <w:lang w:val="af-ZA"/>
        </w:rPr>
        <w:t xml:space="preserve"> </w:t>
      </w:r>
      <w:r w:rsidRPr="00F566BF">
        <w:rPr>
          <w:rFonts w:ascii="GHEA Grapalat" w:hAnsi="GHEA Grapalat" w:cs="Sylfaen"/>
          <w:sz w:val="20"/>
          <w:szCs w:val="20"/>
        </w:rPr>
        <w:t>բողոքներ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քննող</w:t>
      </w:r>
      <w:r w:rsidRPr="00F566BF">
        <w:rPr>
          <w:rFonts w:ascii="GHEA Grapalat" w:hAnsi="GHEA Grapalat" w:cs="Sylfaen"/>
          <w:sz w:val="20"/>
          <w:szCs w:val="20"/>
          <w:lang w:val="af-ZA"/>
        </w:rPr>
        <w:t xml:space="preserve"> </w:t>
      </w:r>
      <w:r w:rsidRPr="00F566BF">
        <w:rPr>
          <w:rFonts w:ascii="GHEA Grapalat" w:hAnsi="GHEA Grapalat" w:cs="Sylfaen"/>
          <w:sz w:val="20"/>
          <w:szCs w:val="20"/>
        </w:rPr>
        <w:t>ա</w:t>
      </w:r>
      <w:r w:rsidRPr="00F566BF">
        <w:rPr>
          <w:rFonts w:ascii="GHEA Grapalat" w:hAnsi="GHEA Grapalat" w:cs="Sylfaen"/>
          <w:sz w:val="20"/>
          <w:szCs w:val="20"/>
          <w:lang w:val="ru-RU"/>
        </w:rPr>
        <w:t>նձը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կայացնում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գնման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գործընթացի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կասեցումը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հանելու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մասին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որոշում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եթե</w:t>
      </w:r>
      <w:r w:rsidRPr="00F566BF">
        <w:rPr>
          <w:rFonts w:ascii="GHEA Grapalat" w:hAnsi="GHEA Grapalat" w:cs="Sylfaen"/>
          <w:sz w:val="20"/>
          <w:szCs w:val="20"/>
          <w:lang w:val="af-ZA"/>
        </w:rPr>
        <w:t xml:space="preserve"> </w:t>
      </w:r>
      <w:r w:rsidRPr="00F566BF">
        <w:rPr>
          <w:rFonts w:ascii="GHEA Grapalat" w:hAnsi="GHEA Grapalat" w:cs="Sylfaen"/>
          <w:sz w:val="20"/>
          <w:szCs w:val="20"/>
        </w:rPr>
        <w:t>օրենքի</w:t>
      </w:r>
      <w:r w:rsidRPr="00F566BF">
        <w:rPr>
          <w:rFonts w:ascii="GHEA Grapalat" w:hAnsi="GHEA Grapalat" w:cs="Sylfaen"/>
          <w:sz w:val="20"/>
          <w:szCs w:val="20"/>
          <w:lang w:val="af-ZA"/>
        </w:rPr>
        <w:t xml:space="preserve"> 2-</w:t>
      </w:r>
      <w:r w:rsidRPr="00F566BF">
        <w:rPr>
          <w:rFonts w:ascii="GHEA Grapalat" w:hAnsi="GHEA Grapalat" w:cs="Sylfaen"/>
          <w:sz w:val="20"/>
          <w:szCs w:val="20"/>
          <w:lang w:val="ru-RU"/>
        </w:rPr>
        <w:t>րդ</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հոդվածի</w:t>
      </w:r>
      <w:r w:rsidRPr="00F566BF">
        <w:rPr>
          <w:rFonts w:ascii="GHEA Grapalat" w:hAnsi="GHEA Grapalat" w:cs="Sylfaen"/>
          <w:sz w:val="20"/>
          <w:szCs w:val="20"/>
          <w:lang w:val="af-ZA"/>
        </w:rPr>
        <w:t xml:space="preserve"> 1-</w:t>
      </w:r>
      <w:r w:rsidRPr="00F566BF">
        <w:rPr>
          <w:rFonts w:ascii="GHEA Grapalat" w:hAnsi="GHEA Grapalat" w:cs="Sylfaen"/>
          <w:sz w:val="20"/>
          <w:szCs w:val="20"/>
          <w:lang w:val="ru-RU"/>
        </w:rPr>
        <w:t>ին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մասով</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սահմանված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մարմինների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ղեկավարները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իսկ</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իրավաբանական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անձանց</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դեպքում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գործադիր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մարմնի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ղեկավարը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գրավոր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հայտնում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հանրային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պաշտպանության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ազգային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անվտանգության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շահերից</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ելնելով</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անհրաժեշտ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շարունակել</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գնման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գործընթացը</w:t>
      </w:r>
      <w:r w:rsidRPr="00F566BF">
        <w:rPr>
          <w:rFonts w:ascii="GHEA Grapalat" w:hAnsi="GHEA Grapalat" w:cs="Sylfaen"/>
          <w:sz w:val="20"/>
          <w:szCs w:val="20"/>
          <w:lang w:val="af-ZA"/>
        </w:rPr>
        <w:t>:</w:t>
      </w:r>
    </w:p>
    <w:p w:rsidR="00AE679C" w:rsidRPr="00F566BF" w:rsidRDefault="00996C19" w:rsidP="00996C19">
      <w:pPr>
        <w:ind w:firstLine="567"/>
        <w:jc w:val="both"/>
        <w:rPr>
          <w:rFonts w:ascii="GHEA Grapalat" w:hAnsi="GHEA Grapalat" w:cs="Sylfaen"/>
          <w:b/>
          <w:sz w:val="20"/>
          <w:szCs w:val="20"/>
          <w:lang w:val="es-ES"/>
        </w:rPr>
      </w:pPr>
      <w:r w:rsidRPr="00F566BF">
        <w:rPr>
          <w:rFonts w:ascii="GHEA Grapalat" w:hAnsi="GHEA Grapalat" w:cs="Sylfaen"/>
          <w:sz w:val="20"/>
          <w:szCs w:val="20"/>
          <w:lang w:val="ru-RU"/>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կապված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բողոքներ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քննող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որոշմամբ</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կասեցումը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կարող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հանվել</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եթե</w:t>
      </w:r>
      <w:r w:rsidRPr="00F566BF">
        <w:rPr>
          <w:rFonts w:ascii="GHEA Grapalat" w:hAnsi="GHEA Grapalat" w:cs="Sylfaen"/>
          <w:sz w:val="20"/>
          <w:szCs w:val="20"/>
          <w:lang w:val="af-ZA"/>
        </w:rPr>
        <w:t xml:space="preserve"> </w:t>
      </w:r>
      <w:r w:rsidRPr="00F566BF">
        <w:rPr>
          <w:rFonts w:ascii="GHEA Grapalat" w:hAnsi="GHEA Grapalat" w:cs="Sylfaen"/>
          <w:sz w:val="20"/>
          <w:szCs w:val="20"/>
        </w:rPr>
        <w:t>պ</w:t>
      </w:r>
      <w:r w:rsidRPr="00F566BF">
        <w:rPr>
          <w:rFonts w:ascii="GHEA Grapalat" w:hAnsi="GHEA Grapalat" w:cs="Sylfaen"/>
          <w:sz w:val="20"/>
          <w:szCs w:val="20"/>
          <w:lang w:val="ru-RU"/>
        </w:rPr>
        <w:t>ատվիրատուի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ներկայացրած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հիմնավորումների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համաձայն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հանրային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պաշտպանության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և</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ազգային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անվտանգության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շահերից</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ելնելով</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անհրաժեշտ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շարունակել</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գնման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գործընթացը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Սույն</w:t>
      </w:r>
      <w:r w:rsidRPr="00F566BF">
        <w:rPr>
          <w:rFonts w:ascii="GHEA Grapalat" w:hAnsi="GHEA Grapalat" w:cs="Sylfaen"/>
          <w:sz w:val="20"/>
          <w:szCs w:val="20"/>
          <w:lang w:val="af-ZA"/>
        </w:rPr>
        <w:t xml:space="preserve"> </w:t>
      </w:r>
      <w:r w:rsidRPr="00F566BF">
        <w:rPr>
          <w:rFonts w:ascii="GHEA Grapalat" w:hAnsi="GHEA Grapalat" w:cs="Sylfaen"/>
          <w:sz w:val="20"/>
          <w:szCs w:val="20"/>
        </w:rPr>
        <w:t>կետ</w:t>
      </w:r>
      <w:r w:rsidRPr="00F566BF">
        <w:rPr>
          <w:rFonts w:ascii="GHEA Grapalat" w:hAnsi="GHEA Grapalat" w:cs="Sylfaen"/>
          <w:sz w:val="20"/>
          <w:szCs w:val="20"/>
          <w:lang w:val="ru-RU"/>
        </w:rPr>
        <w:t>ով</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նախատեսված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որոշումը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գնումների</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հետ</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կապված</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բողոքներ</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քննող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անձը</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հրապարակում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է</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տեղեկագրում</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այն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կայացնելու</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օրվան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հաջորդող</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աշխատանքային</w:t>
      </w:r>
      <w:r w:rsidRPr="00F566BF">
        <w:rPr>
          <w:rFonts w:ascii="GHEA Grapalat" w:hAnsi="GHEA Grapalat" w:cs="Sylfaen"/>
          <w:sz w:val="20"/>
          <w:szCs w:val="20"/>
          <w:lang w:val="af-ZA"/>
        </w:rPr>
        <w:t xml:space="preserve"> </w:t>
      </w:r>
      <w:r w:rsidRPr="00F566BF">
        <w:rPr>
          <w:rFonts w:ascii="GHEA Grapalat" w:hAnsi="GHEA Grapalat" w:cs="Sylfaen"/>
          <w:sz w:val="20"/>
          <w:szCs w:val="20"/>
          <w:lang w:val="ru-RU"/>
        </w:rPr>
        <w:t>օրը</w:t>
      </w:r>
      <w:r w:rsidRPr="00F566BF">
        <w:rPr>
          <w:rFonts w:ascii="GHEA Grapalat" w:hAnsi="GHEA Grapalat" w:cs="Sylfaen"/>
          <w:sz w:val="20"/>
          <w:szCs w:val="20"/>
          <w:lang w:val="af-ZA"/>
        </w:rPr>
        <w:t>:</w:t>
      </w:r>
    </w:p>
    <w:p w:rsidR="00AE679C" w:rsidRPr="00F566BF" w:rsidRDefault="00AE679C" w:rsidP="00EF3662">
      <w:pPr>
        <w:ind w:firstLine="567"/>
        <w:jc w:val="center"/>
        <w:rPr>
          <w:rFonts w:ascii="GHEA Grapalat" w:hAnsi="GHEA Grapalat" w:cs="Sylfaen"/>
          <w:b/>
          <w:szCs w:val="22"/>
          <w:lang w:val="es-ES"/>
        </w:rPr>
      </w:pPr>
    </w:p>
    <w:p w:rsidR="00E74BF6" w:rsidRPr="00F566BF" w:rsidRDefault="00E74BF6" w:rsidP="00EF3662">
      <w:pPr>
        <w:ind w:firstLine="567"/>
        <w:jc w:val="center"/>
        <w:rPr>
          <w:rFonts w:ascii="GHEA Grapalat" w:hAnsi="GHEA Grapalat" w:cs="Sylfaen"/>
          <w:b/>
          <w:szCs w:val="22"/>
          <w:lang w:val="es-ES"/>
        </w:rPr>
      </w:pPr>
    </w:p>
    <w:p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Բ</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Ց</w:t>
      </w:r>
      <w:r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Յ</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Ը</w:t>
      </w:r>
      <w:r w:rsidRPr="00F566BF">
        <w:rPr>
          <w:rFonts w:ascii="GHEA Grapalat" w:hAnsi="GHEA Grapalat"/>
          <w:b/>
          <w:szCs w:val="22"/>
          <w:lang w:val="af-ZA"/>
        </w:rPr>
        <w:t xml:space="preserve">   </w:t>
      </w:r>
      <w:r w:rsidRPr="00F566BF">
        <w:rPr>
          <w:rFonts w:ascii="GHEA Grapalat" w:hAnsi="GHEA Grapalat" w:cs="Sylfaen"/>
          <w:b/>
          <w:szCs w:val="22"/>
          <w:lang w:val="es-ES"/>
        </w:rPr>
        <w:t>Պ</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Ս</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Ե</w:t>
      </w:r>
      <w:r w:rsidRPr="00F566BF">
        <w:rPr>
          <w:rFonts w:ascii="GHEA Grapalat" w:hAnsi="GHEA Grapalat"/>
          <w:b/>
          <w:szCs w:val="22"/>
          <w:lang w:val="af-ZA"/>
        </w:rPr>
        <w:t xml:space="preserve"> </w:t>
      </w:r>
      <w:r w:rsidRPr="00F566BF">
        <w:rPr>
          <w:rFonts w:ascii="GHEA Grapalat" w:hAnsi="GHEA Grapalat" w:cs="Sylfaen"/>
          <w:b/>
          <w:szCs w:val="22"/>
          <w:lang w:val="es-ES"/>
        </w:rPr>
        <w:t>Լ</w:t>
      </w:r>
      <w:r w:rsidRPr="00F566BF">
        <w:rPr>
          <w:rFonts w:ascii="GHEA Grapalat" w:hAnsi="GHEA Grapalat"/>
          <w:b/>
          <w:szCs w:val="22"/>
          <w:lang w:val="af-ZA"/>
        </w:rPr>
        <w:t xml:space="preserve"> </w:t>
      </w:r>
      <w:r w:rsidRPr="00F566BF">
        <w:rPr>
          <w:rFonts w:ascii="GHEA Grapalat" w:hAnsi="GHEA Grapalat" w:cs="Sylfaen"/>
          <w:b/>
          <w:szCs w:val="22"/>
          <w:lang w:val="es-ES"/>
        </w:rPr>
        <w:t>ՈՒ</w:t>
      </w:r>
    </w:p>
    <w:p w:rsidR="00096865" w:rsidRPr="00F566BF" w:rsidRDefault="00096865" w:rsidP="00EF3662">
      <w:pPr>
        <w:ind w:firstLine="567"/>
        <w:jc w:val="center"/>
        <w:rPr>
          <w:rFonts w:ascii="GHEA Grapalat" w:hAnsi="GHEA Grapalat"/>
          <w:szCs w:val="22"/>
          <w:lang w:val="af-ZA"/>
        </w:rPr>
      </w:pPr>
    </w:p>
    <w:p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rsidR="00096865" w:rsidRPr="00F566BF" w:rsidRDefault="00096865" w:rsidP="00EF3662">
      <w:pPr>
        <w:jc w:val="center"/>
        <w:rPr>
          <w:rFonts w:ascii="GHEA Grapalat" w:hAnsi="GHEA Grapalat"/>
          <w:b/>
          <w:szCs w:val="22"/>
          <w:lang w:val="af-ZA"/>
        </w:rPr>
      </w:pPr>
    </w:p>
    <w:p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rsidR="00096865" w:rsidRPr="00F566BF" w:rsidRDefault="00096865" w:rsidP="00EF3662">
      <w:pPr>
        <w:ind w:firstLine="720"/>
        <w:jc w:val="center"/>
        <w:rPr>
          <w:rFonts w:ascii="GHEA Grapalat" w:hAnsi="GHEA Grapalat"/>
          <w:szCs w:val="22"/>
          <w:lang w:val="af-ZA"/>
        </w:rPr>
      </w:pPr>
    </w:p>
    <w:p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r w:rsidR="004F78EF" w:rsidRPr="00F566BF">
        <w:rPr>
          <w:rFonts w:ascii="GHEA Grapalat" w:hAnsi="GHEA Grapalat"/>
          <w:sz w:val="20"/>
          <w:szCs w:val="20"/>
        </w:rPr>
        <w:t>հ</w:t>
      </w:r>
      <w:r w:rsidR="001F6578" w:rsidRPr="00F566BF">
        <w:rPr>
          <w:rFonts w:ascii="GHEA Grapalat" w:hAnsi="GHEA Grapalat"/>
          <w:sz w:val="20"/>
          <w:szCs w:val="20"/>
        </w:rPr>
        <w:t>ամակարգի</w:t>
      </w:r>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(տեղեկությունները):</w:t>
      </w:r>
    </w:p>
    <w:p w:rsidR="002D5CF0" w:rsidRPr="00F566BF" w:rsidRDefault="0078387F" w:rsidP="00EF3662">
      <w:pPr>
        <w:ind w:firstLine="567"/>
        <w:jc w:val="both"/>
        <w:rPr>
          <w:rFonts w:ascii="GHEA Grapalat" w:hAnsi="GHEA Grapalat" w:cs="Sylfaen"/>
          <w:sz w:val="20"/>
          <w:lang w:val="es-ES"/>
        </w:rPr>
      </w:pPr>
      <w:r w:rsidRPr="00F566BF">
        <w:rPr>
          <w:rFonts w:ascii="GHEA Grapalat" w:hAnsi="GHEA Grapalat" w:cs="Sylfaen"/>
          <w:sz w:val="20"/>
        </w:rPr>
        <w:t>Մասնակիցը</w:t>
      </w:r>
      <w:r w:rsidRPr="00F566BF">
        <w:rPr>
          <w:rFonts w:ascii="GHEA Grapalat" w:hAnsi="GHEA Grapalat" w:cs="Sylfaen"/>
          <w:sz w:val="20"/>
          <w:lang w:val="es-ES"/>
        </w:rPr>
        <w:t xml:space="preserve"> </w:t>
      </w:r>
      <w:r w:rsidR="002240AB" w:rsidRPr="00F566BF">
        <w:rPr>
          <w:rFonts w:ascii="GHEA Grapalat" w:hAnsi="GHEA Grapalat" w:cs="Sylfaen"/>
          <w:sz w:val="20"/>
        </w:rPr>
        <w:t>հայտով</w:t>
      </w:r>
      <w:r w:rsidR="002240AB" w:rsidRPr="00F566BF">
        <w:rPr>
          <w:rFonts w:ascii="GHEA Grapalat" w:hAnsi="GHEA Grapalat" w:cs="Sylfaen"/>
          <w:sz w:val="20"/>
          <w:lang w:val="es-ES"/>
        </w:rPr>
        <w:t xml:space="preserve"> </w:t>
      </w:r>
      <w:r w:rsidRPr="00F566BF">
        <w:rPr>
          <w:rFonts w:ascii="GHEA Grapalat" w:hAnsi="GHEA Grapalat" w:cs="Sylfaen"/>
          <w:sz w:val="20"/>
        </w:rPr>
        <w:t>ներկայացնում</w:t>
      </w:r>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r w:rsidRPr="00F566BF">
        <w:rPr>
          <w:rFonts w:ascii="GHEA Grapalat" w:hAnsi="GHEA Grapalat" w:cs="Sylfaen"/>
          <w:sz w:val="20"/>
        </w:rPr>
        <w:t>իր</w:t>
      </w:r>
      <w:r w:rsidRPr="00F566BF">
        <w:rPr>
          <w:rFonts w:ascii="GHEA Grapalat" w:hAnsi="GHEA Grapalat" w:cs="Sylfaen"/>
          <w:sz w:val="20"/>
          <w:lang w:val="es-ES"/>
        </w:rPr>
        <w:t xml:space="preserve"> </w:t>
      </w:r>
      <w:r w:rsidRPr="00F566BF">
        <w:rPr>
          <w:rFonts w:ascii="GHEA Grapalat" w:hAnsi="GHEA Grapalat" w:cs="Sylfaen"/>
          <w:sz w:val="20"/>
        </w:rPr>
        <w:t>կողմից</w:t>
      </w:r>
      <w:r w:rsidRPr="00F566BF">
        <w:rPr>
          <w:rFonts w:ascii="GHEA Grapalat" w:hAnsi="GHEA Grapalat" w:cs="Sylfaen"/>
          <w:sz w:val="20"/>
          <w:lang w:val="es-ES"/>
        </w:rPr>
        <w:t xml:space="preserve"> </w:t>
      </w:r>
      <w:r w:rsidRPr="00F566BF">
        <w:rPr>
          <w:rFonts w:ascii="GHEA Grapalat" w:hAnsi="GHEA Grapalat" w:cs="Sylfaen"/>
          <w:sz w:val="20"/>
        </w:rPr>
        <w:t>հաստատված</w:t>
      </w:r>
      <w:r w:rsidRPr="00F566BF">
        <w:rPr>
          <w:rFonts w:ascii="GHEA Grapalat" w:hAnsi="GHEA Grapalat" w:cs="Sylfaen"/>
          <w:sz w:val="20"/>
          <w:lang w:val="es-ES"/>
        </w:rPr>
        <w:t>`</w:t>
      </w:r>
    </w:p>
    <w:p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r w:rsidRPr="00F566BF">
        <w:rPr>
          <w:rFonts w:ascii="GHEA Grapalat" w:hAnsi="GHEA Grapalat"/>
          <w:b/>
          <w:sz w:val="20"/>
          <w:szCs w:val="20"/>
          <w:lang w:val="es-ES"/>
        </w:rPr>
        <w:t>Պիտանելիության չափորոշիչ</w:t>
      </w:r>
      <w:r w:rsidR="00A76C15" w:rsidRPr="00F566BF">
        <w:rPr>
          <w:rFonts w:ascii="GHEA Grapalat" w:hAnsi="GHEA Grapalat"/>
          <w:b/>
          <w:sz w:val="20"/>
          <w:szCs w:val="20"/>
          <w:lang w:val="es-ES"/>
        </w:rPr>
        <w:t>»</w:t>
      </w:r>
      <w:r w:rsidRPr="00F566BF">
        <w:rPr>
          <w:rFonts w:ascii="GHEA Grapalat" w:hAnsi="GHEA Grapalat"/>
          <w:b/>
          <w:sz w:val="20"/>
          <w:szCs w:val="20"/>
          <w:lang w:val="es-ES"/>
        </w:rPr>
        <w:t>.</w:t>
      </w:r>
    </w:p>
    <w:p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096865" w:rsidRPr="00F566BF">
        <w:rPr>
          <w:rFonts w:ascii="GHEA Grapalat" w:hAnsi="GHEA Grapalat" w:cs="Sylfaen"/>
          <w:sz w:val="20"/>
          <w:lang w:val="ru-RU"/>
        </w:rPr>
        <w:t>ընթացակարգին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մասնակցելու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դիմում</w:t>
      </w:r>
      <w:r w:rsidR="00EF4630" w:rsidRPr="00F566BF">
        <w:rPr>
          <w:rFonts w:ascii="GHEA Grapalat" w:hAnsi="GHEA Grapalat" w:cs="Sylfaen"/>
          <w:sz w:val="20"/>
          <w:lang w:val="es-ES"/>
        </w:rPr>
        <w:t>-</w:t>
      </w:r>
      <w:r w:rsidR="00EF4630" w:rsidRPr="00F566BF">
        <w:rPr>
          <w:rFonts w:ascii="GHEA Grapalat" w:hAnsi="GHEA Grapalat" w:cs="Sylfaen"/>
          <w:sz w:val="20"/>
        </w:rPr>
        <w:t>հայտարարություն</w:t>
      </w:r>
      <w:r w:rsidR="00096865" w:rsidRPr="00F566BF">
        <w:rPr>
          <w:rFonts w:ascii="GHEA Grapalat" w:hAnsi="GHEA Grapalat" w:cs="Sylfaen"/>
          <w:sz w:val="20"/>
          <w:lang w:val="af-ZA"/>
        </w:rPr>
        <w:t xml:space="preserve">` </w:t>
      </w:r>
      <w:r w:rsidR="006F49AA" w:rsidRPr="00F566BF">
        <w:rPr>
          <w:rFonts w:ascii="GHEA Grapalat" w:hAnsi="GHEA Grapalat" w:cs="Sylfaen"/>
          <w:sz w:val="20"/>
          <w:lang w:val="af-ZA"/>
        </w:rPr>
        <w:t>համաձայն հ</w:t>
      </w:r>
      <w:r w:rsidR="00096865" w:rsidRPr="00F566BF">
        <w:rPr>
          <w:rFonts w:ascii="GHEA Grapalat" w:hAnsi="GHEA Grapalat" w:cs="Sylfaen"/>
          <w:sz w:val="20"/>
          <w:lang w:val="ru-RU"/>
        </w:rPr>
        <w:t>ավելված</w:t>
      </w:r>
      <w:r w:rsidR="00096865" w:rsidRPr="00F566BF">
        <w:rPr>
          <w:rFonts w:ascii="GHEA Grapalat" w:hAnsi="GHEA Grapalat" w:cs="Sylfaen"/>
          <w:sz w:val="20"/>
          <w:lang w:val="af-ZA"/>
        </w:rPr>
        <w:t xml:space="preserve"> N 1</w:t>
      </w:r>
      <w:r w:rsidR="006F49AA" w:rsidRPr="00F566BF">
        <w:rPr>
          <w:rFonts w:ascii="GHEA Grapalat" w:hAnsi="GHEA Grapalat" w:cs="Sylfaen"/>
          <w:sz w:val="20"/>
          <w:lang w:val="af-ZA"/>
        </w:rPr>
        <w:t>-ի</w:t>
      </w:r>
      <w:r w:rsidR="00BC6807" w:rsidRPr="00F566BF">
        <w:rPr>
          <w:rFonts w:ascii="GHEA Grapalat" w:hAnsi="GHEA Grapalat" w:cs="Sylfaen"/>
          <w:sz w:val="20"/>
          <w:lang w:val="es-ES"/>
        </w:rPr>
        <w:t>.</w:t>
      </w:r>
    </w:p>
    <w:p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r w:rsidR="00EF4630" w:rsidRPr="00F566BF">
        <w:rPr>
          <w:rFonts w:ascii="GHEA Grapalat" w:hAnsi="GHEA Grapalat" w:cs="Sylfaen"/>
          <w:sz w:val="20"/>
          <w:szCs w:val="24"/>
          <w:lang w:eastAsia="en-US"/>
        </w:rPr>
        <w:t>գործակալության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պայմանագրի</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պատճենը</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դրա</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կողմ</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հանդիսացող</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անձի</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տվյալները</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եթե</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պայմանագիրն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իրականացվելու</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գործակալության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միջոցով</w:t>
      </w:r>
      <w:r w:rsidR="00EF4630" w:rsidRPr="00F566BF">
        <w:rPr>
          <w:rFonts w:ascii="GHEA Grapalat" w:hAnsi="GHEA Grapalat" w:cs="Sylfaen"/>
          <w:sz w:val="20"/>
          <w:szCs w:val="24"/>
          <w:lang w:val="af-ZA" w:eastAsia="en-US"/>
        </w:rPr>
        <w:t>.</w:t>
      </w:r>
    </w:p>
    <w:p w:rsidR="00EF4630" w:rsidRPr="00F566BF"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պայմանագիրը</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մասնակիցները</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գնման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ընթացակարգին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մասնակցում</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կարգով</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կոնսորցիումով</w:t>
      </w:r>
      <w:r w:rsidRPr="00F566BF">
        <w:rPr>
          <w:rFonts w:ascii="GHEA Grapalat" w:hAnsi="GHEA Grapalat" w:cs="Sylfaen"/>
          <w:sz w:val="20"/>
          <w:szCs w:val="24"/>
          <w:lang w:val="af-ZA" w:eastAsia="en-US"/>
        </w:rPr>
        <w:t>).</w:t>
      </w:r>
      <w:r w:rsidR="00AD12B1">
        <w:rPr>
          <w:rStyle w:val="FootnoteReference"/>
          <w:rFonts w:ascii="GHEA Grapalat" w:hAnsi="GHEA Grapalat" w:cs="Sylfaen"/>
          <w:sz w:val="20"/>
          <w:szCs w:val="24"/>
          <w:lang w:val="af-ZA" w:eastAsia="en-US"/>
        </w:rPr>
        <w:footnoteReference w:customMarkFollows="1" w:id="9"/>
        <w:t>15</w:t>
      </w:r>
    </w:p>
    <w:p w:rsidR="006505D2" w:rsidRPr="006554EA" w:rsidRDefault="002C4DBF" w:rsidP="006A26BE">
      <w:pPr>
        <w:ind w:firstLine="567"/>
        <w:jc w:val="both"/>
        <w:rPr>
          <w:rFonts w:ascii="GHEA Grapalat" w:hAnsi="GHEA Grapalat"/>
          <w:color w:val="FF0000"/>
          <w:sz w:val="20"/>
          <w:vertAlign w:val="superscript"/>
          <w:lang w:val="af-ZA"/>
        </w:rPr>
      </w:pPr>
      <w:r w:rsidRPr="006554EA">
        <w:rPr>
          <w:rFonts w:ascii="GHEA Grapalat" w:hAnsi="GHEA Grapalat" w:cs="Sylfaen"/>
          <w:color w:val="FF0000"/>
          <w:sz w:val="20"/>
          <w:lang w:val="af-ZA"/>
        </w:rPr>
        <w:t>2</w:t>
      </w:r>
      <w:r w:rsidR="00E968EF" w:rsidRPr="006554EA">
        <w:rPr>
          <w:rFonts w:ascii="GHEA Grapalat" w:hAnsi="GHEA Grapalat" w:cs="Sylfaen"/>
          <w:color w:val="FF0000"/>
          <w:sz w:val="20"/>
          <w:lang w:val="af-ZA"/>
        </w:rPr>
        <w:t>.</w:t>
      </w:r>
      <w:r w:rsidR="002E11D1" w:rsidRPr="006554EA">
        <w:rPr>
          <w:rFonts w:ascii="GHEA Grapalat" w:hAnsi="GHEA Grapalat" w:cs="Sylfaen"/>
          <w:color w:val="FF0000"/>
          <w:sz w:val="20"/>
          <w:lang w:val="af-ZA"/>
        </w:rPr>
        <w:t>4</w:t>
      </w:r>
      <w:r w:rsidR="002240AB" w:rsidRPr="006554EA">
        <w:rPr>
          <w:rFonts w:ascii="GHEA Grapalat" w:hAnsi="GHEA Grapalat" w:cs="Sylfaen"/>
          <w:color w:val="FF0000"/>
          <w:sz w:val="20"/>
          <w:lang w:val="af-ZA"/>
        </w:rPr>
        <w:t xml:space="preserve"> </w:t>
      </w:r>
      <w:r w:rsidRPr="006554EA">
        <w:rPr>
          <w:rFonts w:ascii="GHEA Grapalat" w:hAnsi="GHEA Grapalat" w:cs="Sylfaen"/>
          <w:color w:val="FF0000"/>
          <w:sz w:val="20"/>
          <w:lang w:val="hy-AM"/>
        </w:rPr>
        <w:t>հայտի</w:t>
      </w:r>
      <w:r w:rsidRPr="006554EA">
        <w:rPr>
          <w:rFonts w:ascii="GHEA Grapalat" w:hAnsi="GHEA Grapalat" w:cs="Sylfaen"/>
          <w:color w:val="FF0000"/>
          <w:sz w:val="20"/>
          <w:lang w:val="af-ZA"/>
        </w:rPr>
        <w:t xml:space="preserve"> </w:t>
      </w:r>
      <w:r w:rsidRPr="006554EA">
        <w:rPr>
          <w:rFonts w:ascii="GHEA Grapalat" w:hAnsi="GHEA Grapalat" w:cs="Sylfaen"/>
          <w:color w:val="FF0000"/>
          <w:sz w:val="20"/>
          <w:lang w:val="hy-AM"/>
        </w:rPr>
        <w:t>ապահովում</w:t>
      </w:r>
      <w:r w:rsidR="006A26BE" w:rsidRPr="006554EA">
        <w:rPr>
          <w:rFonts w:ascii="GHEA Grapalat" w:hAnsi="GHEA Grapalat" w:cs="Sylfaen"/>
          <w:color w:val="FF0000"/>
          <w:sz w:val="20"/>
          <w:lang w:val="hy-AM"/>
        </w:rPr>
        <w:t>, որը ներկայացվում է</w:t>
      </w:r>
      <w:r w:rsidR="000F3B31" w:rsidRPr="006554EA">
        <w:rPr>
          <w:rFonts w:ascii="GHEA Grapalat" w:hAnsi="GHEA Grapalat" w:cs="Sylfaen"/>
          <w:color w:val="FF0000"/>
          <w:sz w:val="20"/>
          <w:lang w:val="hy-AM"/>
        </w:rPr>
        <w:t xml:space="preserve"> </w:t>
      </w:r>
      <w:r w:rsidR="000C062F" w:rsidRPr="006554EA">
        <w:rPr>
          <w:rFonts w:ascii="GHEA Grapalat" w:hAnsi="GHEA Grapalat" w:cs="Sylfaen"/>
          <w:color w:val="FF0000"/>
          <w:sz w:val="20"/>
          <w:lang w:val="hy-AM"/>
        </w:rPr>
        <w:t xml:space="preserve">կանխիկ փողի </w:t>
      </w:r>
      <w:r w:rsidR="006505D2" w:rsidRPr="006554EA">
        <w:rPr>
          <w:rFonts w:ascii="GHEA Grapalat" w:hAnsi="GHEA Grapalat" w:cs="Sylfaen"/>
          <w:color w:val="FF0000"/>
          <w:sz w:val="20"/>
          <w:lang w:val="hy-AM"/>
        </w:rPr>
        <w:t xml:space="preserve">կամ բանկային երաշխիքի </w:t>
      </w:r>
      <w:r w:rsidR="000C062F" w:rsidRPr="006554EA">
        <w:rPr>
          <w:rFonts w:ascii="GHEA Grapalat" w:hAnsi="GHEA Grapalat" w:cs="Sylfaen"/>
          <w:color w:val="FF0000"/>
          <w:sz w:val="20"/>
          <w:lang w:val="hy-AM"/>
        </w:rPr>
        <w:t>ձևով</w:t>
      </w:r>
      <w:r w:rsidR="00F02DBC" w:rsidRPr="006554EA">
        <w:rPr>
          <w:rFonts w:ascii="GHEA Grapalat" w:hAnsi="GHEA Grapalat" w:cs="Sylfaen"/>
          <w:color w:val="FF0000"/>
          <w:sz w:val="20"/>
          <w:lang w:val="af-ZA"/>
        </w:rPr>
        <w:t xml:space="preserve"> (</w:t>
      </w:r>
      <w:r w:rsidR="00F02DBC" w:rsidRPr="006554EA">
        <w:rPr>
          <w:rFonts w:ascii="GHEA Grapalat" w:hAnsi="GHEA Grapalat" w:cs="Sylfaen"/>
          <w:color w:val="FF0000"/>
          <w:sz w:val="20"/>
        </w:rPr>
        <w:t>հավելված</w:t>
      </w:r>
      <w:r w:rsidR="00F02DBC" w:rsidRPr="006554EA">
        <w:rPr>
          <w:rFonts w:ascii="GHEA Grapalat" w:hAnsi="GHEA Grapalat" w:cs="Sylfaen"/>
          <w:color w:val="FF0000"/>
          <w:sz w:val="20"/>
          <w:lang w:val="af-ZA"/>
        </w:rPr>
        <w:t xml:space="preserve"> N 3)</w:t>
      </w:r>
      <w:r w:rsidR="006A26BE" w:rsidRPr="006554EA">
        <w:rPr>
          <w:rFonts w:ascii="GHEA Grapalat" w:hAnsi="GHEA Grapalat" w:cs="Sylfaen"/>
          <w:color w:val="FF0000"/>
          <w:sz w:val="20"/>
          <w:lang w:val="hy-AM"/>
        </w:rPr>
        <w:t>:</w:t>
      </w:r>
      <w:r w:rsidR="0077364F" w:rsidRPr="006554EA">
        <w:rPr>
          <w:rFonts w:ascii="GHEA Grapalat" w:hAnsi="GHEA Grapalat" w:cs="Sylfaen"/>
          <w:color w:val="FF0000"/>
          <w:sz w:val="20"/>
          <w:lang w:val="hy-AM"/>
        </w:rPr>
        <w:t xml:space="preserve"> </w:t>
      </w:r>
      <w:r w:rsidR="006A26BE" w:rsidRPr="006554EA">
        <w:rPr>
          <w:rFonts w:ascii="GHEA Grapalat" w:hAnsi="GHEA Grapalat" w:cs="Sylfaen"/>
          <w:color w:val="FF0000"/>
          <w:sz w:val="20"/>
          <w:lang w:val="hy-AM"/>
        </w:rPr>
        <w:t>Ընդ որում</w:t>
      </w:r>
      <w:r w:rsidR="000C062F" w:rsidRPr="006554EA">
        <w:rPr>
          <w:rFonts w:ascii="GHEA Grapalat" w:hAnsi="GHEA Grapalat" w:cs="Sylfaen"/>
          <w:color w:val="FF0000"/>
          <w:sz w:val="20"/>
          <w:lang w:val="hy-AM"/>
        </w:rPr>
        <w:t xml:space="preserve"> </w:t>
      </w:r>
      <w:r w:rsidR="0077364F" w:rsidRPr="006554EA">
        <w:rPr>
          <w:rFonts w:ascii="GHEA Grapalat" w:hAnsi="GHEA Grapalat" w:cs="Sylfaen"/>
          <w:color w:val="FF0000"/>
          <w:sz w:val="20"/>
          <w:lang w:val="hy-AM"/>
        </w:rPr>
        <w:t xml:space="preserve">հայտով </w:t>
      </w:r>
      <w:r w:rsidR="000C062F" w:rsidRPr="006554EA">
        <w:rPr>
          <w:rFonts w:ascii="GHEA Grapalat" w:hAnsi="GHEA Grapalat" w:cs="Sylfaen"/>
          <w:color w:val="FF0000"/>
          <w:sz w:val="20"/>
          <w:lang w:val="hy-AM"/>
        </w:rPr>
        <w:t xml:space="preserve">ներկայացվում է կանխիկ փողի վճարումը </w:t>
      </w:r>
      <w:r w:rsidR="00847EB9" w:rsidRPr="006554EA">
        <w:rPr>
          <w:rFonts w:ascii="GHEA Grapalat" w:hAnsi="GHEA Grapalat" w:cs="Sylfaen"/>
          <w:color w:val="FF0000"/>
          <w:sz w:val="20"/>
          <w:lang w:val="hy-AM"/>
        </w:rPr>
        <w:t xml:space="preserve">հավաստող </w:t>
      </w:r>
      <w:r w:rsidR="00294FFF" w:rsidRPr="006554EA">
        <w:rPr>
          <w:rFonts w:ascii="GHEA Grapalat" w:hAnsi="GHEA Grapalat" w:cs="Sylfaen"/>
          <w:color w:val="FF0000"/>
          <w:sz w:val="20"/>
          <w:lang w:val="hy-AM"/>
        </w:rPr>
        <w:t xml:space="preserve">բնօրինակ </w:t>
      </w:r>
      <w:r w:rsidR="00847EB9" w:rsidRPr="006554EA">
        <w:rPr>
          <w:rFonts w:ascii="GHEA Grapalat" w:hAnsi="GHEA Grapalat" w:cs="Sylfaen"/>
          <w:color w:val="FF0000"/>
          <w:sz w:val="20"/>
          <w:lang w:val="hy-AM"/>
        </w:rPr>
        <w:t>փաստաթղթից կամ բանկային երաշխիքի բնօրինա</w:t>
      </w:r>
      <w:r w:rsidR="00294FFF" w:rsidRPr="006554EA">
        <w:rPr>
          <w:rFonts w:ascii="GHEA Grapalat" w:hAnsi="GHEA Grapalat" w:cs="Sylfaen"/>
          <w:color w:val="FF0000"/>
          <w:sz w:val="20"/>
          <w:lang w:val="hy-AM"/>
        </w:rPr>
        <w:t>կ</w:t>
      </w:r>
      <w:r w:rsidR="006505D2" w:rsidRPr="006554EA">
        <w:rPr>
          <w:rFonts w:ascii="GHEA Grapalat" w:hAnsi="GHEA Grapalat" w:cs="Sylfaen"/>
          <w:color w:val="FF0000"/>
          <w:sz w:val="20"/>
          <w:lang w:val="hy-AM"/>
        </w:rPr>
        <w:t xml:space="preserve">ից </w:t>
      </w:r>
      <w:r w:rsidR="000C062F" w:rsidRPr="006554EA">
        <w:rPr>
          <w:rFonts w:ascii="GHEA Grapalat" w:hAnsi="GHEA Grapalat" w:cs="Sylfaen"/>
          <w:color w:val="FF0000"/>
          <w:sz w:val="20"/>
          <w:lang w:val="hy-AM"/>
        </w:rPr>
        <w:t xml:space="preserve">արտատպված (սկանավորված) </w:t>
      </w:r>
      <w:r w:rsidR="00294FFF" w:rsidRPr="006554EA">
        <w:rPr>
          <w:rFonts w:ascii="GHEA Grapalat" w:hAnsi="GHEA Grapalat" w:cs="Sylfaen"/>
          <w:color w:val="FF0000"/>
          <w:sz w:val="20"/>
          <w:lang w:val="hy-AM"/>
        </w:rPr>
        <w:t xml:space="preserve">ընթեռնելի </w:t>
      </w:r>
      <w:r w:rsidR="000C062F" w:rsidRPr="006554EA">
        <w:rPr>
          <w:rFonts w:ascii="GHEA Grapalat" w:hAnsi="GHEA Grapalat" w:cs="Sylfaen"/>
          <w:color w:val="FF0000"/>
          <w:sz w:val="20"/>
          <w:lang w:val="hy-AM"/>
        </w:rPr>
        <w:t>տարբերակը</w:t>
      </w:r>
      <w:r w:rsidR="006505D2" w:rsidRPr="006554EA">
        <w:rPr>
          <w:rFonts w:ascii="GHEA Grapalat" w:hAnsi="GHEA Grapalat" w:cs="Sylfaen"/>
          <w:color w:val="FF0000"/>
          <w:sz w:val="20"/>
          <w:lang w:val="hy-AM"/>
        </w:rPr>
        <w:t xml:space="preserve">: </w:t>
      </w:r>
      <w:r w:rsidR="00653219" w:rsidRPr="006554EA">
        <w:rPr>
          <w:rFonts w:ascii="GHEA Grapalat" w:hAnsi="GHEA Grapalat" w:cs="Sylfaen"/>
          <w:color w:val="FF0000"/>
          <w:sz w:val="20"/>
          <w:lang w:val="hy-AM"/>
        </w:rPr>
        <w:t xml:space="preserve">Եթե հայտի ապահովումը ներկայացվում է բանկային երաշխիքի ձևով, ապա գնման ընթացակարգն էլեկտրոնային եղանակով կազմակերպված լինելու դեպքում ներկայացվում է երաշխիքի բնօրինակից արտատպված (սկանավորված) տարբերակը՝ պայմանով, որ դրա բնօրինակը գնահատող հանձնաժողովին ներկայացնում է մինչև հայտերի ներկայացման վերջնաժամկետը լրանալուն հաջորդող աշխատանքային օրվա Երևանի ժամանակով 17:00-ն՝ ուղեկցող </w:t>
      </w:r>
      <w:r w:rsidR="00AD12B1" w:rsidRPr="006554EA">
        <w:rPr>
          <w:rFonts w:ascii="GHEA Grapalat" w:hAnsi="GHEA Grapalat" w:cs="Sylfaen"/>
          <w:color w:val="FF0000"/>
          <w:sz w:val="20"/>
          <w:lang w:val="hy-AM"/>
        </w:rPr>
        <w:t>գրությամբ</w:t>
      </w:r>
      <w:r w:rsidR="00125AB7" w:rsidRPr="006554EA">
        <w:rPr>
          <w:rStyle w:val="FootnoteReference"/>
          <w:rFonts w:ascii="GHEA Grapalat" w:hAnsi="GHEA Grapalat" w:cs="Sylfaen"/>
          <w:color w:val="FF0000"/>
          <w:sz w:val="20"/>
          <w:lang w:val="hy-AM"/>
        </w:rPr>
        <w:footnoteReference w:customMarkFollows="1" w:id="10"/>
        <w:t>16</w:t>
      </w:r>
      <w:r w:rsidR="00AE3B58" w:rsidRPr="006554EA">
        <w:rPr>
          <w:rStyle w:val="FootnoteReference"/>
          <w:rFonts w:ascii="GHEA Grapalat" w:hAnsi="GHEA Grapalat"/>
          <w:color w:val="FF0000"/>
          <w:sz w:val="20"/>
          <w:lang w:val="hy-AM"/>
        </w:rPr>
        <w:footnoteReference w:id="11"/>
      </w:r>
    </w:p>
    <w:p w:rsidR="002C4DBF" w:rsidRPr="006554EA" w:rsidRDefault="00505AD4" w:rsidP="00EF3662">
      <w:pPr>
        <w:tabs>
          <w:tab w:val="left" w:pos="1248"/>
        </w:tabs>
        <w:ind w:firstLine="540"/>
        <w:jc w:val="both"/>
        <w:rPr>
          <w:rFonts w:ascii="GHEA Grapalat" w:hAnsi="GHEA Grapalat"/>
          <w:color w:val="FF0000"/>
          <w:sz w:val="20"/>
          <w:szCs w:val="20"/>
          <w:lang w:val="es-ES"/>
        </w:rPr>
      </w:pPr>
      <w:r w:rsidRPr="006554EA">
        <w:rPr>
          <w:rFonts w:ascii="GHEA Grapalat" w:hAnsi="GHEA Grapalat"/>
          <w:b/>
          <w:color w:val="FF0000"/>
          <w:sz w:val="20"/>
          <w:szCs w:val="20"/>
          <w:lang w:val="es-ES"/>
        </w:rPr>
        <w:t>2</w:t>
      </w:r>
      <w:r w:rsidR="002C4DBF" w:rsidRPr="006554EA">
        <w:rPr>
          <w:rFonts w:ascii="GHEA Grapalat" w:hAnsi="GHEA Grapalat"/>
          <w:b/>
          <w:color w:val="FF0000"/>
          <w:sz w:val="20"/>
          <w:szCs w:val="20"/>
          <w:lang w:val="es-ES"/>
        </w:rPr>
        <w:t xml:space="preserve">) </w:t>
      </w:r>
      <w:r w:rsidR="00FF3F8F" w:rsidRPr="006554EA">
        <w:rPr>
          <w:rFonts w:ascii="GHEA Grapalat" w:hAnsi="GHEA Grapalat"/>
          <w:b/>
          <w:color w:val="FF0000"/>
          <w:sz w:val="20"/>
          <w:szCs w:val="20"/>
          <w:lang w:val="es-ES"/>
        </w:rPr>
        <w:t>«</w:t>
      </w:r>
      <w:r w:rsidR="002C4DBF" w:rsidRPr="006554EA">
        <w:rPr>
          <w:rFonts w:ascii="GHEA Grapalat" w:hAnsi="GHEA Grapalat"/>
          <w:b/>
          <w:color w:val="FF0000"/>
          <w:sz w:val="20"/>
          <w:szCs w:val="20"/>
          <w:lang w:val="es-ES"/>
        </w:rPr>
        <w:t>Ֆինանսական</w:t>
      </w:r>
      <w:r w:rsidR="00FF3F8F" w:rsidRPr="006554EA">
        <w:rPr>
          <w:rFonts w:ascii="GHEA Grapalat" w:hAnsi="GHEA Grapalat"/>
          <w:b/>
          <w:color w:val="FF0000"/>
          <w:sz w:val="20"/>
          <w:szCs w:val="20"/>
          <w:lang w:val="es-ES"/>
        </w:rPr>
        <w:t xml:space="preserve"> չափորոշիչ»</w:t>
      </w:r>
      <w:r w:rsidR="00FF3F8F" w:rsidRPr="006554EA">
        <w:rPr>
          <w:rFonts w:ascii="GHEA Grapalat" w:hAnsi="GHEA Grapalat" w:cs="Sylfaen"/>
          <w:color w:val="FF0000"/>
          <w:sz w:val="20"/>
          <w:lang w:val="es-ES"/>
        </w:rPr>
        <w:t>.</w:t>
      </w:r>
    </w:p>
    <w:p w:rsidR="002E11D1"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2.</w:t>
      </w:r>
      <w:r w:rsidR="002E11D1" w:rsidRPr="00F566BF">
        <w:rPr>
          <w:rFonts w:ascii="GHEA Grapalat" w:hAnsi="GHEA Grapalat" w:cs="Sylfaen"/>
          <w:sz w:val="20"/>
          <w:lang w:val="af-ZA"/>
        </w:rPr>
        <w:t>5</w:t>
      </w:r>
      <w:r w:rsidR="00B56A92">
        <w:rPr>
          <w:rFonts w:ascii="GHEA Grapalat" w:hAnsi="GHEA Grapalat" w:cs="Sylfaen"/>
          <w:sz w:val="20"/>
          <w:lang w:val="af-ZA"/>
        </w:rPr>
        <w:t xml:space="preserve"> </w:t>
      </w:r>
      <w:r w:rsidR="00E67BA7" w:rsidRPr="00F566BF">
        <w:rPr>
          <w:rFonts w:ascii="GHEA Grapalat" w:hAnsi="GHEA Grapalat" w:cs="Sylfaen"/>
          <w:sz w:val="20"/>
          <w:lang w:val="hy-AM"/>
        </w:rPr>
        <w:t>գնային</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առաջարկ</w:t>
      </w:r>
      <w:r w:rsidR="00294FFF" w:rsidRPr="00F566BF">
        <w:rPr>
          <w:rFonts w:ascii="GHEA Grapalat" w:hAnsi="GHEA Grapalat" w:cs="Sylfaen"/>
          <w:sz w:val="20"/>
          <w:lang w:val="af-ZA"/>
        </w:rPr>
        <w:t xml:space="preserve">` </w:t>
      </w:r>
      <w:r w:rsidR="00294FFF" w:rsidRPr="00F566BF">
        <w:rPr>
          <w:rFonts w:ascii="GHEA Grapalat" w:hAnsi="GHEA Grapalat" w:cs="Sylfaen"/>
          <w:sz w:val="20"/>
          <w:lang w:val="hy-AM"/>
        </w:rPr>
        <w:t>համաձայն</w:t>
      </w:r>
      <w:r w:rsidR="00294FFF" w:rsidRPr="00F566BF">
        <w:rPr>
          <w:rFonts w:ascii="GHEA Grapalat" w:hAnsi="GHEA Grapalat" w:cs="Sylfaen"/>
          <w:sz w:val="20"/>
          <w:lang w:val="af-ZA"/>
        </w:rPr>
        <w:t xml:space="preserve"> </w:t>
      </w:r>
      <w:r w:rsidR="00294FFF" w:rsidRPr="00F566BF">
        <w:rPr>
          <w:rFonts w:ascii="GHEA Grapalat" w:hAnsi="GHEA Grapalat" w:cs="Sylfaen"/>
          <w:sz w:val="20"/>
          <w:lang w:val="hy-AM"/>
        </w:rPr>
        <w:t>հավելված</w:t>
      </w:r>
      <w:r w:rsidR="00294FFF" w:rsidRPr="00F566BF">
        <w:rPr>
          <w:rFonts w:ascii="GHEA Grapalat" w:hAnsi="GHEA Grapalat" w:cs="Sylfaen"/>
          <w:sz w:val="20"/>
          <w:lang w:val="af-ZA"/>
        </w:rPr>
        <w:t xml:space="preserve"> N </w:t>
      </w:r>
      <w:r w:rsidR="004D557A" w:rsidRPr="00F566BF">
        <w:rPr>
          <w:rFonts w:ascii="GHEA Grapalat" w:hAnsi="GHEA Grapalat" w:cs="Sylfaen"/>
          <w:sz w:val="20"/>
          <w:lang w:val="af-ZA"/>
        </w:rPr>
        <w:t>2</w:t>
      </w:r>
      <w:r w:rsidR="00294FFF" w:rsidRPr="00F566BF">
        <w:rPr>
          <w:rFonts w:ascii="GHEA Grapalat" w:hAnsi="GHEA Grapalat" w:cs="Sylfaen"/>
          <w:sz w:val="20"/>
          <w:lang w:val="af-ZA"/>
        </w:rPr>
        <w:t>-</w:t>
      </w:r>
      <w:r w:rsidR="00294FFF" w:rsidRPr="00F566BF">
        <w:rPr>
          <w:rFonts w:ascii="GHEA Grapalat" w:hAnsi="GHEA Grapalat" w:cs="Sylfaen"/>
          <w:sz w:val="20"/>
          <w:lang w:val="hy-AM"/>
        </w:rPr>
        <w:t>ի</w:t>
      </w:r>
      <w:r w:rsidR="00294FFF" w:rsidRPr="00F566BF">
        <w:rPr>
          <w:rFonts w:ascii="GHEA Grapalat" w:hAnsi="GHEA Grapalat" w:cs="Sylfaen"/>
          <w:sz w:val="20"/>
          <w:lang w:val="af-ZA"/>
        </w:rPr>
        <w:t>: Գնային առաջարկը</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ներկայացվում</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է</w:t>
      </w:r>
      <w:r w:rsidR="00E67BA7" w:rsidRPr="00F566BF">
        <w:rPr>
          <w:rFonts w:ascii="GHEA Grapalat" w:hAnsi="GHEA Grapalat" w:cs="Sylfaen"/>
          <w:sz w:val="20"/>
          <w:lang w:val="af-ZA"/>
        </w:rPr>
        <w:t xml:space="preserve"> </w:t>
      </w:r>
      <w:r w:rsidR="00C72A00" w:rsidRPr="00CB6DA8">
        <w:rPr>
          <w:rFonts w:ascii="GHEA Grapalat" w:hAnsi="GHEA Grapalat" w:cs="Sylfaen"/>
          <w:sz w:val="20"/>
          <w:lang w:val="hy-AM"/>
        </w:rPr>
        <w:t xml:space="preserve">արժեք (ինքնարժեքի և կանխատեսվող շահույթի հանրագումարը) </w:t>
      </w:r>
      <w:r w:rsidR="00E67BA7" w:rsidRPr="00F566BF">
        <w:rPr>
          <w:rFonts w:ascii="GHEA Grapalat" w:hAnsi="GHEA Grapalat" w:cs="Sylfaen"/>
          <w:sz w:val="20"/>
          <w:lang w:val="hy-AM"/>
        </w:rPr>
        <w:t>և</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ավելացված</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արժեքի</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հարկ</w:t>
      </w:r>
      <w:r w:rsidR="00E67BA7" w:rsidRPr="00F566BF" w:rsidDel="001A1F55">
        <w:rPr>
          <w:rFonts w:ascii="GHEA Grapalat" w:hAnsi="GHEA Grapalat" w:cs="Sylfaen"/>
          <w:sz w:val="20"/>
          <w:lang w:val="af-ZA"/>
        </w:rPr>
        <w:t xml:space="preserve"> </w:t>
      </w:r>
      <w:r w:rsidR="00E67BA7" w:rsidRPr="00F566BF">
        <w:rPr>
          <w:rFonts w:ascii="GHEA Grapalat" w:hAnsi="GHEA Grapalat" w:cs="Sylfaen"/>
          <w:sz w:val="20"/>
          <w:lang w:val="hy-AM"/>
        </w:rPr>
        <w:t>ընդհանրական</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բաղադրիչներից</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բաղկացած</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հաշվարկի</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ձևով։</w:t>
      </w:r>
      <w:r w:rsidR="00E67BA7" w:rsidRPr="00F566BF">
        <w:rPr>
          <w:rFonts w:ascii="GHEA Grapalat" w:hAnsi="GHEA Grapalat" w:cs="Sylfaen"/>
          <w:sz w:val="20"/>
          <w:lang w:val="af-ZA"/>
        </w:rPr>
        <w:t xml:space="preserve"> </w:t>
      </w:r>
      <w:r w:rsidR="00C72A00">
        <w:rPr>
          <w:rFonts w:ascii="GHEA Grapalat" w:hAnsi="GHEA Grapalat" w:cs="Sylfaen"/>
          <w:sz w:val="20"/>
        </w:rPr>
        <w:t>Ա</w:t>
      </w:r>
      <w:r w:rsidR="00C72A00" w:rsidRPr="00F566BF">
        <w:rPr>
          <w:rFonts w:ascii="GHEA Grapalat" w:hAnsi="GHEA Grapalat" w:cs="Sylfaen"/>
          <w:sz w:val="20"/>
          <w:lang w:val="hy-AM"/>
        </w:rPr>
        <w:t>րժեքի</w:t>
      </w:r>
      <w:r w:rsidR="00C72A00" w:rsidRPr="00F566BF">
        <w:rPr>
          <w:rFonts w:ascii="GHEA Grapalat" w:hAnsi="GHEA Grapalat" w:cs="Sylfaen"/>
          <w:sz w:val="20"/>
          <w:lang w:val="af-ZA"/>
        </w:rPr>
        <w:t xml:space="preserve"> </w:t>
      </w:r>
      <w:r w:rsidR="00E67BA7" w:rsidRPr="00F566BF">
        <w:rPr>
          <w:rFonts w:ascii="GHEA Grapalat" w:hAnsi="GHEA Grapalat" w:cs="Sylfaen"/>
          <w:sz w:val="20"/>
          <w:lang w:val="ru-RU"/>
        </w:rPr>
        <w:t>բաղադրիչների</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հաշվարկ</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բացվածք</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կամ</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այլ</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մանրամասներ</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չեն</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պահանջվում</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և</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ներկայացվում</w:t>
      </w:r>
      <w:r w:rsidR="00AD2FAF" w:rsidRPr="00CB6DA8">
        <w:rPr>
          <w:rFonts w:ascii="GHEA Grapalat" w:hAnsi="GHEA Grapalat" w:cs="Sylfaen"/>
          <w:sz w:val="20"/>
          <w:lang w:val="af-ZA"/>
        </w:rPr>
        <w:t>:</w:t>
      </w:r>
    </w:p>
    <w:p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2.6</w:t>
      </w:r>
      <w:r w:rsidR="00A67EAC" w:rsidRPr="00F566BF">
        <w:rPr>
          <w:rFonts w:ascii="GHEA Grapalat" w:hAnsi="GHEA Grapalat" w:cs="Sylfaen"/>
          <w:sz w:val="20"/>
          <w:lang w:val="af-ZA"/>
        </w:rPr>
        <w:t xml:space="preserve"> </w:t>
      </w:r>
      <w:r w:rsidR="003946B4" w:rsidRPr="00F566BF">
        <w:rPr>
          <w:rFonts w:ascii="GHEA Grapalat" w:hAnsi="GHEA Grapalat" w:cs="Sylfaen"/>
          <w:sz w:val="20"/>
          <w:lang w:val="af-ZA"/>
        </w:rPr>
        <w:t xml:space="preserve">Սույն </w:t>
      </w:r>
      <w:r w:rsidR="003946B4" w:rsidRPr="00F566BF">
        <w:rPr>
          <w:rFonts w:ascii="GHEA Grapalat" w:hAnsi="GHEA Grapalat" w:cs="Sylfaen"/>
          <w:sz w:val="20"/>
          <w:lang w:val="ru-RU"/>
        </w:rPr>
        <w:t>հրավերով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rsidR="00460CA5" w:rsidRPr="00F566BF" w:rsidRDefault="00460CA5" w:rsidP="00EF3662">
      <w:pPr>
        <w:jc w:val="center"/>
        <w:rPr>
          <w:rFonts w:ascii="GHEA Grapalat" w:hAnsi="GHEA Grapalat"/>
          <w:b/>
          <w:sz w:val="20"/>
          <w:lang w:val="af-ZA"/>
        </w:rPr>
      </w:pPr>
    </w:p>
    <w:p w:rsidR="00E74BF6" w:rsidRPr="00F566BF" w:rsidRDefault="00E74BF6" w:rsidP="00EF3662">
      <w:pPr>
        <w:pStyle w:val="norm"/>
        <w:spacing w:line="240" w:lineRule="auto"/>
        <w:ind w:firstLine="284"/>
        <w:jc w:val="right"/>
        <w:rPr>
          <w:rFonts w:ascii="GHEA Grapalat" w:hAnsi="GHEA Grapalat" w:cs="Sylfaen"/>
          <w:b/>
          <w:sz w:val="20"/>
          <w:lang w:val="es-ES"/>
        </w:rPr>
      </w:pPr>
    </w:p>
    <w:p w:rsidR="00E74BF6" w:rsidRPr="00F566BF" w:rsidRDefault="00E74BF6" w:rsidP="00EF3662">
      <w:pPr>
        <w:pStyle w:val="norm"/>
        <w:spacing w:line="240" w:lineRule="auto"/>
        <w:ind w:firstLine="284"/>
        <w:jc w:val="right"/>
        <w:rPr>
          <w:rFonts w:ascii="GHEA Grapalat" w:hAnsi="GHEA Grapalat" w:cs="Sylfaen"/>
          <w:b/>
          <w:sz w:val="20"/>
          <w:lang w:val="es-ES"/>
        </w:rPr>
      </w:pPr>
    </w:p>
    <w:p w:rsidR="00E74BF6" w:rsidRPr="00F566BF" w:rsidRDefault="00E74BF6" w:rsidP="00EF3662">
      <w:pPr>
        <w:pStyle w:val="norm"/>
        <w:spacing w:line="240" w:lineRule="auto"/>
        <w:ind w:firstLine="284"/>
        <w:jc w:val="right"/>
        <w:rPr>
          <w:rFonts w:ascii="GHEA Grapalat" w:hAnsi="GHEA Grapalat" w:cs="Sylfaen"/>
          <w:b/>
          <w:sz w:val="20"/>
          <w:lang w:val="es-ES"/>
        </w:rPr>
      </w:pPr>
    </w:p>
    <w:p w:rsidR="00E74BF6" w:rsidRPr="00F566BF" w:rsidRDefault="00E74BF6" w:rsidP="00EF3662">
      <w:pPr>
        <w:pStyle w:val="norm"/>
        <w:spacing w:line="240" w:lineRule="auto"/>
        <w:ind w:firstLine="284"/>
        <w:jc w:val="right"/>
        <w:rPr>
          <w:rFonts w:ascii="GHEA Grapalat" w:hAnsi="GHEA Grapalat" w:cs="Sylfaen"/>
          <w:b/>
          <w:sz w:val="20"/>
          <w:lang w:val="es-ES"/>
        </w:rPr>
      </w:pPr>
    </w:p>
    <w:p w:rsidR="00B2572B" w:rsidRPr="0028542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B2572B" w:rsidRPr="0028542F">
        <w:rPr>
          <w:rFonts w:ascii="GHEA Grapalat" w:hAnsi="GHEA Grapalat" w:cs="Sylfaen"/>
          <w:b/>
          <w:sz w:val="20"/>
          <w:lang w:val="es-ES"/>
        </w:rPr>
        <w:lastRenderedPageBreak/>
        <w:t>Հավելված</w:t>
      </w:r>
      <w:r w:rsidR="00B2572B" w:rsidRPr="0028542F">
        <w:rPr>
          <w:rFonts w:ascii="GHEA Grapalat" w:hAnsi="GHEA Grapalat" w:cs="Arial"/>
          <w:b/>
          <w:sz w:val="20"/>
          <w:lang w:val="es-ES"/>
        </w:rPr>
        <w:t xml:space="preserve">  N 1</w:t>
      </w:r>
    </w:p>
    <w:p w:rsidR="00B2572B" w:rsidRPr="0028542F" w:rsidRDefault="006554EA" w:rsidP="00EF3662">
      <w:pPr>
        <w:pStyle w:val="BodyTextIndent3"/>
        <w:spacing w:line="240" w:lineRule="auto"/>
        <w:jc w:val="right"/>
        <w:rPr>
          <w:rFonts w:ascii="GHEA Grapalat" w:hAnsi="GHEA Grapalat" w:cs="Arial"/>
          <w:b/>
          <w:lang w:val="es-ES"/>
        </w:rPr>
      </w:pPr>
      <w:r>
        <w:rPr>
          <w:rFonts w:ascii="GHEA Grapalat" w:hAnsi="GHEA Grapalat"/>
          <w:b/>
          <w:lang w:val="af-ZA"/>
        </w:rPr>
        <w:t>«ՀՀՇՄԳՀՀԿՀ- ԳՀԾՁԲ-20/22»</w:t>
      </w:r>
      <w:r w:rsidR="0028542F" w:rsidRPr="0028542F">
        <w:rPr>
          <w:rFonts w:ascii="GHEA Grapalat" w:hAnsi="GHEA Grapalat"/>
          <w:b/>
          <w:lang w:val="af-ZA"/>
        </w:rPr>
        <w:t xml:space="preserve"> </w:t>
      </w:r>
      <w:r w:rsidR="00B2572B" w:rsidRPr="0028542F">
        <w:rPr>
          <w:rFonts w:ascii="GHEA Grapalat" w:hAnsi="GHEA Grapalat" w:cs="Sylfaen"/>
          <w:b/>
          <w:lang w:val="es-ES"/>
        </w:rPr>
        <w:t>*</w:t>
      </w:r>
      <w:r w:rsidR="00B2572B" w:rsidRPr="0028542F">
        <w:rPr>
          <w:rFonts w:ascii="GHEA Grapalat" w:hAnsi="GHEA Grapalat"/>
          <w:b/>
          <w:lang w:val="es-ES"/>
        </w:rPr>
        <w:t xml:space="preserve">  </w:t>
      </w:r>
      <w:r w:rsidR="00B2572B" w:rsidRPr="0028542F">
        <w:rPr>
          <w:rFonts w:ascii="GHEA Grapalat" w:hAnsi="GHEA Grapalat" w:cs="Sylfaen"/>
          <w:b/>
          <w:lang w:val="es-ES"/>
        </w:rPr>
        <w:t>ծածկագրով</w:t>
      </w:r>
    </w:p>
    <w:p w:rsidR="00B2572B" w:rsidRPr="0028542F" w:rsidRDefault="0028542F"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28542F">
        <w:rPr>
          <w:rFonts w:ascii="GHEA Grapalat" w:hAnsi="GHEA Grapalat" w:cs="Arial"/>
          <w:b/>
          <w:lang w:val="es-ES"/>
        </w:rPr>
        <w:t xml:space="preserve"> </w:t>
      </w:r>
      <w:r w:rsidR="00B2572B" w:rsidRPr="0028542F">
        <w:rPr>
          <w:rFonts w:ascii="GHEA Grapalat" w:hAnsi="GHEA Grapalat" w:cs="Sylfaen"/>
          <w:b/>
          <w:lang w:val="es-ES"/>
        </w:rPr>
        <w:t>հրավերի</w:t>
      </w:r>
    </w:p>
    <w:p w:rsidR="00B2572B" w:rsidRPr="00F566BF" w:rsidRDefault="00B2572B" w:rsidP="00EF3662">
      <w:pPr>
        <w:jc w:val="center"/>
        <w:rPr>
          <w:rFonts w:ascii="GHEA Grapalat" w:hAnsi="GHEA Grapalat" w:cs="Sylfaen"/>
          <w:b/>
          <w:lang w:val="es-ES"/>
        </w:rPr>
      </w:pPr>
    </w:p>
    <w:p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rsidR="00B2572B" w:rsidRPr="00F566BF" w:rsidRDefault="0028542F" w:rsidP="00EF3662">
      <w:pPr>
        <w:pStyle w:val="Heading6"/>
        <w:jc w:val="center"/>
        <w:rPr>
          <w:rFonts w:ascii="GHEA Grapalat" w:hAnsi="GHEA Grapalat" w:cs="Arial"/>
          <w:color w:val="auto"/>
          <w:sz w:val="24"/>
          <w:szCs w:val="24"/>
          <w:lang w:val="es-ES"/>
        </w:rPr>
      </w:pPr>
      <w:r w:rsidRPr="0028542F">
        <w:rPr>
          <w:rFonts w:ascii="GHEA Grapalat" w:hAnsi="GHEA Grapalat" w:cs="Sylfaen"/>
          <w:color w:val="auto"/>
          <w:sz w:val="24"/>
          <w:szCs w:val="24"/>
          <w:lang w:val="es-ES"/>
        </w:rPr>
        <w:t xml:space="preserve">գնանշման հարցման </w:t>
      </w:r>
      <w:r w:rsidR="00B2572B" w:rsidRPr="00F566BF">
        <w:rPr>
          <w:rFonts w:ascii="GHEA Grapalat" w:hAnsi="GHEA Grapalat" w:cs="Sylfaen"/>
          <w:color w:val="auto"/>
          <w:sz w:val="24"/>
          <w:szCs w:val="24"/>
          <w:lang w:val="es-ES"/>
        </w:rPr>
        <w:t>մասնակցելու</w:t>
      </w:r>
      <w:r w:rsidR="00B2572B" w:rsidRPr="00F566BF">
        <w:rPr>
          <w:rFonts w:ascii="GHEA Grapalat" w:hAnsi="GHEA Grapalat" w:cs="Arial"/>
          <w:color w:val="auto"/>
          <w:sz w:val="24"/>
          <w:szCs w:val="24"/>
          <w:lang w:val="es-ES"/>
        </w:rPr>
        <w:t xml:space="preserve">  </w:t>
      </w:r>
    </w:p>
    <w:p w:rsidR="00B2572B" w:rsidRPr="00F566BF" w:rsidRDefault="00B2572B" w:rsidP="00EF3662">
      <w:pPr>
        <w:rPr>
          <w:lang w:val="es-ES" w:eastAsia="ru-RU"/>
        </w:rPr>
      </w:pPr>
    </w:p>
    <w:p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որ</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ցանկություն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ունի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մասնակցել</w:t>
      </w:r>
    </w:p>
    <w:p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r w:rsidRPr="00F566BF">
        <w:rPr>
          <w:rFonts w:ascii="GHEA Grapalat" w:hAnsi="GHEA Grapalat" w:cs="Arial"/>
          <w:vertAlign w:val="superscript"/>
          <w:lang w:val="es-ES"/>
        </w:rPr>
        <w:t xml:space="preserve"> </w:t>
      </w:r>
    </w:p>
    <w:p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ի կողմից</w:t>
      </w:r>
      <w:r w:rsidRPr="00F566BF">
        <w:rPr>
          <w:rFonts w:ascii="GHEA Grapalat" w:hAnsi="GHEA Grapalat"/>
          <w:sz w:val="22"/>
          <w:szCs w:val="22"/>
          <w:u w:val="single"/>
          <w:lang w:val="es-ES"/>
        </w:rPr>
        <w:t xml:space="preserve"> </w:t>
      </w:r>
      <w:r w:rsidRPr="00F566BF">
        <w:rPr>
          <w:rFonts w:ascii="GHEA Grapalat" w:hAnsi="GHEA Grapalat"/>
          <w:lang w:val="es-ES"/>
        </w:rPr>
        <w:t>«</w:t>
      </w:r>
      <w:r w:rsidRPr="00F566BF">
        <w:rPr>
          <w:rFonts w:ascii="GHEA Grapalat" w:hAnsi="GHEA Grapalat"/>
          <w:sz w:val="20"/>
          <w:szCs w:val="20"/>
          <w:lang w:val="es-ES"/>
        </w:rPr>
        <w:t>---</w:t>
      </w:r>
      <w:r w:rsidRPr="00F566BF">
        <w:rPr>
          <w:rFonts w:ascii="GHEA Grapalat" w:hAnsi="GHEA Grapalat" w:cs="Sylfaen"/>
          <w:sz w:val="20"/>
          <w:szCs w:val="20"/>
          <w:lang w:val="es-ES"/>
        </w:rPr>
        <w:t>ԲՄԱՊՁԲ</w:t>
      </w:r>
      <w:r w:rsidRPr="00F566BF">
        <w:rPr>
          <w:rFonts w:ascii="GHEA Grapalat" w:hAnsi="GHEA Grapalat" w:cs="Arial"/>
          <w:sz w:val="20"/>
          <w:szCs w:val="20"/>
          <w:lang w:val="es-ES"/>
        </w:rPr>
        <w:t>---/---</w:t>
      </w:r>
      <w:r w:rsidRPr="00F566BF">
        <w:rPr>
          <w:rFonts w:ascii="GHEA Grapalat" w:hAnsi="GHEA Grapalat"/>
          <w:lang w:val="es-ES"/>
        </w:rPr>
        <w:t>»</w:t>
      </w:r>
      <w:r w:rsidRPr="00F566BF">
        <w:rPr>
          <w:rFonts w:ascii="GHEA Grapalat" w:hAnsi="GHEA Grapalat"/>
          <w:sz w:val="20"/>
          <w:szCs w:val="20"/>
          <w:lang w:val="es-ES"/>
        </w:rPr>
        <w:t xml:space="preserve"> </w:t>
      </w:r>
      <w:r w:rsidRPr="00F566BF">
        <w:rPr>
          <w:rFonts w:ascii="GHEA Grapalat" w:hAnsi="GHEA Grapalat" w:cs="Sylfaen"/>
          <w:sz w:val="20"/>
          <w:szCs w:val="20"/>
          <w:lang w:val="es-ES"/>
        </w:rPr>
        <w:t>ծածկագրով հայտարարված</w:t>
      </w:r>
    </w:p>
    <w:p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 անվանումը</w:t>
      </w:r>
    </w:p>
    <w:p w:rsidR="00B2572B" w:rsidRPr="00F566BF" w:rsidRDefault="009B33E4" w:rsidP="00EF3662">
      <w:pPr>
        <w:jc w:val="both"/>
        <w:rPr>
          <w:rFonts w:ascii="GHEA Grapalat" w:hAnsi="GHEA Grapalat" w:cs="Sylfaen"/>
          <w:sz w:val="20"/>
          <w:szCs w:val="20"/>
          <w:lang w:val="es-ES"/>
        </w:rPr>
      </w:pPr>
      <w:r>
        <w:rPr>
          <w:rFonts w:ascii="GHEA Grapalat" w:hAnsi="GHEA Grapalat" w:cs="Sylfaen"/>
          <w:sz w:val="20"/>
          <w:szCs w:val="20"/>
          <w:lang w:val="es-ES"/>
        </w:rPr>
        <w:t>ԳՀ</w:t>
      </w:r>
      <w:r w:rsidR="00B2572B" w:rsidRPr="00F566BF">
        <w:rPr>
          <w:rFonts w:ascii="GHEA Grapalat" w:hAnsi="GHEA Grapalat" w:cs="Sylfaen"/>
          <w:sz w:val="20"/>
          <w:szCs w:val="20"/>
          <w:lang w:val="es-ES"/>
        </w:rPr>
        <w:t xml:space="preserve"> մրցույթի</w:t>
      </w:r>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չափաբաժնին</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չափաբաժիններին</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 xml:space="preserve">հրավերի </w:t>
      </w:r>
    </w:p>
    <w:p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չափաբաժնի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չափաբաժինների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համարը</w:t>
      </w:r>
    </w:p>
    <w:p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r w:rsidRPr="00F566BF">
        <w:rPr>
          <w:rFonts w:ascii="GHEA Grapalat" w:hAnsi="GHEA Grapalat" w:cs="Sylfaen"/>
          <w:sz w:val="20"/>
          <w:szCs w:val="20"/>
          <w:lang w:val="es-ES"/>
        </w:rPr>
        <w:t>պահանջներին համապատասխան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ներկայացնում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w:t>
      </w:r>
    </w:p>
    <w:p w:rsidR="00B2572B" w:rsidRPr="00F566BF" w:rsidRDefault="00B2572B" w:rsidP="00EF3662">
      <w:pPr>
        <w:jc w:val="both"/>
        <w:rPr>
          <w:rFonts w:ascii="GHEA Grapalat" w:hAnsi="GHEA Grapalat"/>
          <w:sz w:val="12"/>
          <w:szCs w:val="12"/>
          <w:u w:val="single"/>
          <w:lang w:val="es-ES"/>
        </w:rPr>
      </w:pPr>
    </w:p>
    <w:p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հավաստում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որ հանդիսանում է </w:t>
      </w:r>
    </w:p>
    <w:p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lang w:val="es-ES"/>
        </w:rPr>
        <w:t xml:space="preserve">ռեզիդենտ:  </w:t>
      </w:r>
    </w:p>
    <w:p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երկրի անվանումը</w:t>
      </w:r>
    </w:p>
    <w:p w:rsidR="00B2572B" w:rsidRPr="00F566BF" w:rsidDel="00437CDB" w:rsidRDefault="00B2572B" w:rsidP="00EF3662">
      <w:pPr>
        <w:jc w:val="both"/>
        <w:rPr>
          <w:rFonts w:ascii="GHEA Grapalat" w:hAnsi="GHEA Grapalat" w:cs="Sylfaen"/>
          <w:sz w:val="20"/>
          <w:szCs w:val="20"/>
          <w:lang w:val="es-ES"/>
        </w:rPr>
      </w:pPr>
    </w:p>
    <w:p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rsidR="00B2572B" w:rsidRPr="00F566BF" w:rsidRDefault="00B2572B" w:rsidP="00B56A92">
      <w:pPr>
        <w:numPr>
          <w:ilvl w:val="0"/>
          <w:numId w:val="18"/>
        </w:numPr>
        <w:jc w:val="both"/>
        <w:rPr>
          <w:rFonts w:ascii="GHEA Grapalat" w:hAnsi="GHEA Grapalat" w:cs="Arial"/>
          <w:szCs w:val="22"/>
          <w:u w:val="single"/>
          <w:lang w:val="es-ES"/>
        </w:rPr>
      </w:pPr>
      <w:r w:rsidRPr="00F566BF">
        <w:rPr>
          <w:rFonts w:ascii="GHEA Grapalat" w:hAnsi="GHEA Grapalat" w:cs="Arial"/>
          <w:sz w:val="20"/>
          <w:szCs w:val="20"/>
          <w:lang w:val="es-ES"/>
        </w:rPr>
        <w:t xml:space="preserve">հարկ վճարողի հաշվառման համարն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հարկի վճարողի հաշվառման համարը</w:t>
      </w:r>
    </w:p>
    <w:p w:rsidR="00B2572B" w:rsidRPr="00F566BF" w:rsidRDefault="00B2572B" w:rsidP="00B56A92">
      <w:pPr>
        <w:numPr>
          <w:ilvl w:val="0"/>
          <w:numId w:val="18"/>
        </w:numPr>
        <w:jc w:val="both"/>
        <w:rPr>
          <w:rFonts w:ascii="GHEA Grapalat" w:hAnsi="GHEA Grapalat"/>
          <w:sz w:val="22"/>
          <w:szCs w:val="22"/>
          <w:u w:val="single"/>
          <w:lang w:val="es-ES"/>
        </w:rPr>
      </w:pPr>
      <w:r w:rsidRPr="00F566BF">
        <w:rPr>
          <w:rFonts w:ascii="GHEA Grapalat" w:hAnsi="GHEA Grapalat" w:cs="Sylfaen"/>
          <w:sz w:val="20"/>
          <w:szCs w:val="20"/>
          <w:lang w:val="es-ES"/>
        </w:rPr>
        <w:t>էլեկտրոնային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փոստի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հասցեն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էլեկտրոնային փոստի հասցեն</w:t>
      </w:r>
    </w:p>
    <w:p w:rsidR="00B2572B" w:rsidRPr="00F566BF" w:rsidRDefault="00B2572B" w:rsidP="00EF3662">
      <w:pPr>
        <w:jc w:val="right"/>
        <w:rPr>
          <w:rFonts w:ascii="GHEA Grapalat" w:hAnsi="GHEA Grapalat"/>
          <w:sz w:val="10"/>
          <w:szCs w:val="10"/>
          <w:lang w:val="es-ES"/>
        </w:rPr>
      </w:pPr>
    </w:p>
    <w:p w:rsidR="00B2572B" w:rsidRPr="00F566BF" w:rsidRDefault="00B2572B" w:rsidP="00EF3662">
      <w:pPr>
        <w:jc w:val="right"/>
        <w:rPr>
          <w:rFonts w:ascii="GHEA Grapalat" w:hAnsi="GHEA Grapalat"/>
          <w:sz w:val="10"/>
          <w:szCs w:val="10"/>
          <w:lang w:val="es-ES"/>
        </w:rPr>
      </w:pPr>
    </w:p>
    <w:p w:rsidR="00B2572B" w:rsidRPr="00F566BF" w:rsidRDefault="00B2572B" w:rsidP="00EF3662">
      <w:pPr>
        <w:jc w:val="right"/>
        <w:rPr>
          <w:rFonts w:ascii="GHEA Grapalat" w:hAnsi="GHEA Grapalat"/>
          <w:sz w:val="10"/>
          <w:szCs w:val="10"/>
          <w:lang w:val="es-ES"/>
        </w:rPr>
      </w:pPr>
    </w:p>
    <w:p w:rsidR="00B2572B" w:rsidRPr="00F566BF" w:rsidRDefault="00B2572B" w:rsidP="00EF3662">
      <w:pPr>
        <w:jc w:val="right"/>
        <w:rPr>
          <w:rFonts w:ascii="GHEA Grapalat" w:hAnsi="GHEA Grapalat"/>
          <w:sz w:val="10"/>
          <w:szCs w:val="10"/>
          <w:lang w:val="hy-AM"/>
        </w:rPr>
      </w:pPr>
    </w:p>
    <w:p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rsidR="003257F0" w:rsidRPr="00966859" w:rsidRDefault="003257F0" w:rsidP="003257F0">
      <w:pPr>
        <w:jc w:val="right"/>
        <w:rPr>
          <w:rFonts w:ascii="GHEA Grapalat" w:hAnsi="GHEA Grapalat"/>
          <w:sz w:val="10"/>
          <w:szCs w:val="10"/>
          <w:lang w:val="hy-AM"/>
        </w:rPr>
      </w:pPr>
    </w:p>
    <w:p w:rsidR="003257F0" w:rsidRPr="00966859" w:rsidRDefault="003257F0" w:rsidP="003257F0">
      <w:pPr>
        <w:ind w:firstLine="708"/>
        <w:jc w:val="both"/>
        <w:rPr>
          <w:rFonts w:ascii="GHEA Grapalat" w:hAnsi="GHEA Grapalat" w:cs="Arial"/>
          <w:sz w:val="20"/>
          <w:szCs w:val="20"/>
          <w:lang w:val="hy-AM"/>
        </w:rPr>
      </w:pPr>
    </w:p>
    <w:p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rsidR="00A5473D" w:rsidRPr="00966859" w:rsidRDefault="00A5473D" w:rsidP="00975F7E">
      <w:pPr>
        <w:ind w:firstLine="709"/>
        <w:jc w:val="both"/>
        <w:rPr>
          <w:rFonts w:ascii="GHEA Grapalat" w:hAnsi="GHEA Grapalat" w:cs="Arial"/>
          <w:sz w:val="20"/>
          <w:szCs w:val="20"/>
          <w:lang w:val="hy-AM"/>
        </w:rPr>
      </w:pPr>
    </w:p>
    <w:p w:rsidR="006C3873" w:rsidRPr="00F566BF" w:rsidRDefault="006C3873" w:rsidP="00975F7E">
      <w:pPr>
        <w:ind w:firstLine="709"/>
        <w:jc w:val="both"/>
        <w:rPr>
          <w:rFonts w:ascii="GHEA Grapalat" w:hAnsi="GHEA Grapalat"/>
          <w:sz w:val="20"/>
          <w:lang w:val="es-ES"/>
        </w:rPr>
      </w:pPr>
      <w:r w:rsidRPr="00F566BF">
        <w:rPr>
          <w:rFonts w:ascii="GHEA Grapalat" w:hAnsi="GHEA Grapalat" w:cs="Arial"/>
          <w:sz w:val="20"/>
          <w:szCs w:val="20"/>
          <w:lang w:val="es-ES"/>
        </w:rPr>
        <w:t>Սույնով</w:t>
      </w:r>
      <w:r w:rsidRPr="00F566BF">
        <w:rPr>
          <w:rFonts w:ascii="GHEA Grapalat" w:hAnsi="GHEA Grapalat"/>
          <w:sz w:val="20"/>
          <w:lang w:val="hy-AM"/>
        </w:rPr>
        <w:t xml:space="preserve">  </w:t>
      </w:r>
      <w:r w:rsidRPr="00F566BF">
        <w:rPr>
          <w:rFonts w:ascii="GHEA Grapalat" w:hAnsi="GHEA Grapalat"/>
          <w:sz w:val="20"/>
          <w:u w:val="single"/>
          <w:lang w:val="hy-AM"/>
        </w:rPr>
        <w:t xml:space="preserve">                                                </w:t>
      </w:r>
      <w:r w:rsidRPr="00F566BF">
        <w:rPr>
          <w:rFonts w:ascii="GHEA Grapalat" w:hAnsi="GHEA Grapalat"/>
          <w:sz w:val="20"/>
          <w:u w:val="single"/>
          <w:lang w:val="es-ES"/>
        </w:rPr>
        <w:t xml:space="preserve">                         </w:t>
      </w:r>
      <w:r w:rsidRPr="00F566BF">
        <w:rPr>
          <w:rFonts w:ascii="GHEA Grapalat" w:hAnsi="GHEA Grapalat"/>
          <w:sz w:val="20"/>
          <w:u w:val="single"/>
          <w:lang w:val="hy-AM"/>
        </w:rPr>
        <w:t xml:space="preserve">          </w:t>
      </w:r>
      <w:r w:rsidRPr="00F566BF">
        <w:rPr>
          <w:rFonts w:ascii="GHEA Grapalat" w:hAnsi="GHEA Grapalat"/>
          <w:lang w:val="hy-AM"/>
        </w:rPr>
        <w:t>-</w:t>
      </w:r>
      <w:r w:rsidRPr="00F566BF">
        <w:rPr>
          <w:rFonts w:ascii="GHEA Grapalat" w:hAnsi="GHEA Grapalat" w:cs="Arial"/>
          <w:sz w:val="20"/>
          <w:szCs w:val="20"/>
          <w:lang w:val="es-ES"/>
        </w:rPr>
        <w:t>ն հայտարարում և հավաստում է, որ՝</w:t>
      </w:r>
      <w:r w:rsidRPr="00F566BF">
        <w:rPr>
          <w:rFonts w:ascii="GHEA Grapalat" w:hAnsi="GHEA Grapalat" w:cs="Arial"/>
          <w:lang w:val="hy-AM"/>
        </w:rPr>
        <w:t xml:space="preserve"> </w:t>
      </w:r>
    </w:p>
    <w:p w:rsidR="006C3873" w:rsidRPr="00F566BF" w:rsidRDefault="006C3873" w:rsidP="00975F7E">
      <w:pPr>
        <w:jc w:val="both"/>
        <w:rPr>
          <w:rFonts w:ascii="GHEA Grapalat" w:hAnsi="GHEA Grapalat"/>
          <w:i/>
          <w:sz w:val="16"/>
          <w:vertAlign w:val="superscript"/>
          <w:lang w:val="es-ES"/>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es-ES"/>
        </w:rPr>
        <w:t xml:space="preserve">                                    </w:t>
      </w:r>
      <w:r w:rsidRPr="00F566BF">
        <w:rPr>
          <w:rFonts w:ascii="GHEA Grapalat" w:hAnsi="GHEA Grapalat" w:cs="Sylfaen"/>
          <w:vertAlign w:val="superscript"/>
          <w:lang w:val="hy-AM"/>
        </w:rPr>
        <w:t>մասնակցի անվանում</w:t>
      </w:r>
    </w:p>
    <w:p w:rsidR="00966859" w:rsidRDefault="006C3873" w:rsidP="00975F7E">
      <w:pPr>
        <w:ind w:firstLine="708"/>
        <w:jc w:val="both"/>
        <w:rPr>
          <w:rFonts w:ascii="GHEA Grapalat" w:hAnsi="GHEA Grapalat" w:cs="Sylfaen"/>
          <w:sz w:val="20"/>
          <w:lang w:val="hy-AM"/>
        </w:rPr>
      </w:pPr>
      <w:r w:rsidRPr="00F566BF">
        <w:rPr>
          <w:rFonts w:ascii="GHEA Grapalat" w:hAnsi="GHEA Grapalat" w:cs="Arial"/>
          <w:sz w:val="20"/>
          <w:szCs w:val="20"/>
          <w:lang w:val="es-ES"/>
        </w:rPr>
        <w:t xml:space="preserve">1) բավարարում է </w:t>
      </w:r>
      <w:r w:rsidR="006554EA" w:rsidRPr="0028542F">
        <w:rPr>
          <w:rFonts w:ascii="GHEA Grapalat" w:hAnsi="GHEA Grapalat"/>
          <w:b/>
          <w:sz w:val="20"/>
          <w:szCs w:val="20"/>
          <w:lang w:val="af-ZA"/>
        </w:rPr>
        <w:t>«ՀՀՇՄԳՀՀԿՀ- ԳՀԾՁԲ-20/22»</w:t>
      </w:r>
      <w:r w:rsidRPr="00F566BF">
        <w:rPr>
          <w:rFonts w:ascii="GHEA Grapalat" w:hAnsi="GHEA Grapalat" w:cs="Arial"/>
          <w:sz w:val="20"/>
          <w:szCs w:val="20"/>
          <w:lang w:val="es-ES"/>
        </w:rPr>
        <w:t xml:space="preserve">*  ծածկագրով  </w:t>
      </w:r>
      <w:r w:rsidR="006554EA">
        <w:rPr>
          <w:rFonts w:ascii="GHEA Grapalat" w:hAnsi="GHEA Grapalat" w:cs="Arial"/>
          <w:sz w:val="20"/>
          <w:szCs w:val="20"/>
          <w:lang w:val="es-ES"/>
        </w:rPr>
        <w:t>գնանշման հարցման</w:t>
      </w:r>
      <w:r w:rsidRPr="00F566BF">
        <w:rPr>
          <w:rFonts w:ascii="GHEA Grapalat" w:hAnsi="GHEA Grapalat" w:cs="Arial"/>
          <w:sz w:val="20"/>
          <w:szCs w:val="20"/>
          <w:lang w:val="es-ES"/>
        </w:rPr>
        <w:t xml:space="preserve"> հրավերով սահմանված մասնակցության իրավունքի պահանջներին </w:t>
      </w:r>
      <w:r w:rsidR="00EB07BB" w:rsidRPr="00F566BF">
        <w:rPr>
          <w:rFonts w:ascii="GHEA Grapalat" w:hAnsi="GHEA Grapalat" w:cs="Arial"/>
          <w:sz w:val="20"/>
          <w:szCs w:val="20"/>
          <w:lang w:val="hy-AM"/>
        </w:rPr>
        <w:t xml:space="preserve"> և </w:t>
      </w:r>
      <w:r w:rsidR="00361308" w:rsidRPr="00F566BF">
        <w:rPr>
          <w:rFonts w:ascii="GHEA Grapalat" w:hAnsi="GHEA Grapalat" w:cs="Sylfaen"/>
          <w:sz w:val="20"/>
          <w:lang w:val="hy-AM"/>
        </w:rPr>
        <w:t>պարտավորվում</w:t>
      </w:r>
      <w:r w:rsidR="00EB07BB" w:rsidRPr="00F566BF">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F566BF">
        <w:rPr>
          <w:rFonts w:ascii="GHEA Grapalat" w:hAnsi="GHEA Grapalat" w:cs="Sylfaen"/>
          <w:sz w:val="20"/>
          <w:lang w:val="hy-AM"/>
        </w:rPr>
        <w:t>նել</w:t>
      </w:r>
      <w:r w:rsidR="00EB07BB" w:rsidRPr="00F566BF">
        <w:rPr>
          <w:rFonts w:ascii="GHEA Grapalat" w:hAnsi="GHEA Grapalat" w:cs="Sylfaen"/>
          <w:sz w:val="20"/>
          <w:lang w:val="hy-AM"/>
        </w:rPr>
        <w:t xml:space="preserve"> որակավորման ապահովում</w:t>
      </w:r>
      <w:r w:rsidR="0002782D">
        <w:rPr>
          <w:rStyle w:val="FootnoteReference"/>
          <w:rFonts w:ascii="GHEA Grapalat" w:hAnsi="GHEA Grapalat" w:cs="Arial"/>
          <w:sz w:val="20"/>
          <w:szCs w:val="20"/>
          <w:lang w:val="es-ES"/>
        </w:rPr>
        <w:footnoteReference w:id="12"/>
      </w:r>
      <w:r w:rsidR="0002782D" w:rsidRPr="00DE1E5A">
        <w:rPr>
          <w:rFonts w:ascii="GHEA Grapalat" w:hAnsi="GHEA Grapalat" w:cs="Sylfaen"/>
          <w:sz w:val="22"/>
          <w:szCs w:val="22"/>
          <w:lang w:val="es-ES"/>
        </w:rPr>
        <w:t xml:space="preserve">  </w:t>
      </w:r>
      <w:r w:rsidR="00E97AB0" w:rsidRPr="002D4DC4">
        <w:rPr>
          <w:rFonts w:ascii="GHEA Grapalat" w:hAnsi="GHEA Grapalat" w:cs="Sylfaen"/>
          <w:sz w:val="20"/>
          <w:lang w:val="es-ES"/>
        </w:rPr>
        <w:t>.</w:t>
      </w:r>
      <w:r w:rsidR="00EB07BB" w:rsidRPr="00F566BF">
        <w:rPr>
          <w:rFonts w:ascii="GHEA Grapalat" w:hAnsi="GHEA Grapalat" w:cs="Sylfaen"/>
          <w:sz w:val="20"/>
          <w:lang w:val="hy-AM"/>
        </w:rPr>
        <w:t xml:space="preserve"> </w:t>
      </w:r>
    </w:p>
    <w:p w:rsidR="006C3873" w:rsidRPr="00F566BF" w:rsidRDefault="00887807" w:rsidP="00975F7E">
      <w:pPr>
        <w:ind w:firstLine="708"/>
        <w:jc w:val="both"/>
        <w:rPr>
          <w:rFonts w:ascii="GHEA Grapalat" w:hAnsi="GHEA Grapalat" w:cs="Arial"/>
          <w:sz w:val="22"/>
          <w:szCs w:val="22"/>
          <w:lang w:val="es-ES"/>
        </w:rPr>
      </w:pPr>
      <w:r w:rsidRPr="00F566BF">
        <w:rPr>
          <w:rFonts w:ascii="GHEA Grapalat" w:hAnsi="GHEA Grapalat" w:cs="Arial"/>
          <w:sz w:val="20"/>
          <w:szCs w:val="20"/>
          <w:lang w:val="hy-AM"/>
        </w:rPr>
        <w:t>2</w:t>
      </w:r>
      <w:r w:rsidR="006C3873" w:rsidRPr="00F566BF">
        <w:rPr>
          <w:rFonts w:ascii="GHEA Grapalat" w:hAnsi="GHEA Grapalat" w:cs="Arial"/>
          <w:sz w:val="20"/>
          <w:szCs w:val="20"/>
          <w:lang w:val="es-ES"/>
        </w:rPr>
        <w:t xml:space="preserve">) </w:t>
      </w:r>
      <w:r w:rsidR="006554EA" w:rsidRPr="006554EA">
        <w:rPr>
          <w:rFonts w:ascii="GHEA Grapalat" w:hAnsi="GHEA Grapalat"/>
          <w:lang w:val="es-ES"/>
        </w:rPr>
        <w:t>«ՀՀՇՄԳՀՀԿՀ- ԳՀԾՁԲ-20/22»</w:t>
      </w:r>
      <w:r w:rsidR="006C3873" w:rsidRPr="00F566BF">
        <w:rPr>
          <w:rFonts w:ascii="GHEA Grapalat" w:hAnsi="GHEA Grapalat" w:cs="Sylfaen"/>
          <w:sz w:val="22"/>
          <w:szCs w:val="22"/>
          <w:lang w:val="hy-AM"/>
        </w:rPr>
        <w:t xml:space="preserve">*  </w:t>
      </w:r>
      <w:r w:rsidR="006C3873" w:rsidRPr="00F566BF">
        <w:rPr>
          <w:rFonts w:ascii="GHEA Grapalat" w:hAnsi="GHEA Grapalat" w:cs="Arial"/>
          <w:sz w:val="20"/>
          <w:szCs w:val="20"/>
          <w:lang w:val="es-ES"/>
        </w:rPr>
        <w:t xml:space="preserve">ծածկագրով </w:t>
      </w:r>
      <w:r w:rsidR="006554EA">
        <w:rPr>
          <w:rFonts w:ascii="GHEA Grapalat" w:hAnsi="GHEA Grapalat" w:cs="Arial"/>
          <w:sz w:val="20"/>
          <w:szCs w:val="20"/>
          <w:lang w:val="es-ES"/>
        </w:rPr>
        <w:t>գնանշման հարցման</w:t>
      </w:r>
      <w:r w:rsidR="006C3873" w:rsidRPr="00F566BF">
        <w:rPr>
          <w:rFonts w:ascii="GHEA Grapalat" w:hAnsi="GHEA Grapalat" w:cs="Arial"/>
          <w:sz w:val="20"/>
          <w:szCs w:val="20"/>
          <w:lang w:val="es-ES"/>
        </w:rPr>
        <w:t xml:space="preserve"> մասնակցելու շրջանակում`</w:t>
      </w:r>
      <w:r w:rsidR="006C3873" w:rsidRPr="00F566BF">
        <w:rPr>
          <w:rFonts w:ascii="GHEA Grapalat" w:hAnsi="GHEA Grapalat" w:cs="Sylfaen"/>
          <w:sz w:val="22"/>
          <w:szCs w:val="22"/>
          <w:lang w:val="es-ES"/>
        </w:rPr>
        <w:t xml:space="preserve">  </w:t>
      </w:r>
    </w:p>
    <w:p w:rsidR="006C3873" w:rsidRPr="00F566BF" w:rsidRDefault="006C3873" w:rsidP="00975F7E">
      <w:pPr>
        <w:numPr>
          <w:ilvl w:val="0"/>
          <w:numId w:val="18"/>
        </w:numPr>
        <w:ind w:left="0" w:firstLine="720"/>
        <w:jc w:val="both"/>
        <w:rPr>
          <w:rFonts w:ascii="GHEA Grapalat" w:hAnsi="GHEA Grapalat" w:cs="Arial"/>
          <w:sz w:val="20"/>
          <w:szCs w:val="20"/>
          <w:lang w:val="es-ES"/>
        </w:rPr>
      </w:pPr>
      <w:r w:rsidRPr="00F566BF">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C3873" w:rsidRPr="00F566BF" w:rsidRDefault="006C3873" w:rsidP="00975F7E">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բացակայում է հրավերով սահմանված`</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-ին</w:t>
      </w:r>
      <w:r w:rsidRPr="00F566BF">
        <w:rPr>
          <w:rFonts w:ascii="GHEA Grapalat" w:hAnsi="GHEA Grapalat"/>
          <w:sz w:val="22"/>
          <w:szCs w:val="22"/>
          <w:lang w:val="es-ES"/>
        </w:rPr>
        <w:t xml:space="preserve"> </w:t>
      </w:r>
    </w:p>
    <w:p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Arial"/>
          <w:sz w:val="20"/>
          <w:szCs w:val="20"/>
          <w:lang w:val="es-ES"/>
        </w:rPr>
        <w:t>փոխկապակցված անձանց և (կամ)</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Arial"/>
          <w:sz w:val="20"/>
          <w:szCs w:val="20"/>
          <w:lang w:val="es-ES"/>
        </w:rPr>
        <w:t>կողմից հիմնադրված կամ ավելի քան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-ին</w:t>
      </w:r>
    </w:p>
    <w:p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rsidR="00821851" w:rsidRDefault="006C3873" w:rsidP="00821851">
      <w:pPr>
        <w:jc w:val="both"/>
        <w:rPr>
          <w:rFonts w:ascii="GHEA Grapalat" w:hAnsi="GHEA Grapalat" w:cs="Arial"/>
          <w:sz w:val="20"/>
          <w:szCs w:val="20"/>
          <w:lang w:val="es-ES"/>
        </w:rPr>
      </w:pPr>
      <w:r w:rsidRPr="00F566BF">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t>Ս</w:t>
      </w:r>
      <w:r w:rsidR="006C3873" w:rsidRPr="00F566BF">
        <w:rPr>
          <w:rFonts w:ascii="GHEA Grapalat" w:hAnsi="GHEA Grapalat" w:cs="Arial"/>
          <w:sz w:val="20"/>
          <w:szCs w:val="20"/>
          <w:lang w:val="es-ES"/>
        </w:rPr>
        <w:t xml:space="preserve">տորև ներկայացնում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r w:rsidRPr="00F87FBC">
        <w:rPr>
          <w:rFonts w:ascii="GHEA Grapalat" w:hAnsi="GHEA Grapalat" w:cs="Arial"/>
          <w:sz w:val="20"/>
          <w:szCs w:val="20"/>
          <w:lang w:val="es-ES"/>
        </w:rPr>
        <w:t>իրական շահառուների</w:t>
      </w:r>
      <w:r w:rsidRPr="00821851">
        <w:rPr>
          <w:rFonts w:ascii="GHEA Grapalat" w:hAnsi="GHEA Grapalat" w:cs="Arial"/>
          <w:sz w:val="20"/>
          <w:szCs w:val="20"/>
          <w:lang w:val="es-ES"/>
        </w:rPr>
        <w:t xml:space="preserve"> </w:t>
      </w:r>
      <w:r w:rsidRPr="00F87FBC">
        <w:rPr>
          <w:rFonts w:ascii="GHEA Grapalat" w:hAnsi="GHEA Grapalat" w:cs="Arial"/>
          <w:sz w:val="20"/>
          <w:szCs w:val="20"/>
          <w:lang w:val="es-ES"/>
        </w:rPr>
        <w:t>վերաբերյալ</w:t>
      </w:r>
    </w:p>
    <w:p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rsidR="00E21520" w:rsidRPr="00F87FBC" w:rsidRDefault="00E21520" w:rsidP="00821851">
      <w:pPr>
        <w:jc w:val="both"/>
        <w:rPr>
          <w:rFonts w:ascii="GHEA Grapalat" w:hAnsi="GHEA Grapalat"/>
          <w:sz w:val="22"/>
          <w:szCs w:val="22"/>
          <w:lang w:val="hy-AM"/>
        </w:rPr>
      </w:pPr>
    </w:p>
    <w:p w:rsidR="00E21520" w:rsidRDefault="00E21520" w:rsidP="00E21520">
      <w:pPr>
        <w:jc w:val="both"/>
        <w:rPr>
          <w:rFonts w:ascii="GHEA Grapalat" w:hAnsi="GHEA Grapalat" w:cs="Arial"/>
          <w:sz w:val="18"/>
          <w:szCs w:val="18"/>
          <w:vertAlign w:val="superscript"/>
          <w:lang w:val="es-ES"/>
        </w:rPr>
      </w:pPr>
      <w:r w:rsidRPr="00F87FBC">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rsidR="00B2572B" w:rsidRPr="00F566BF" w:rsidRDefault="00B2572B" w:rsidP="00EF3662">
      <w:pPr>
        <w:jc w:val="both"/>
        <w:rPr>
          <w:rFonts w:ascii="GHEA Grapalat" w:hAnsi="GHEA Grapalat" w:cs="Arial"/>
          <w:sz w:val="20"/>
          <w:vertAlign w:val="superscript"/>
          <w:lang w:val="es-ES"/>
        </w:rPr>
      </w:pPr>
    </w:p>
    <w:p w:rsidR="00B2572B" w:rsidRPr="00F566BF" w:rsidRDefault="00B2572B" w:rsidP="00EF3662">
      <w:pPr>
        <w:jc w:val="both"/>
        <w:rPr>
          <w:rFonts w:ascii="GHEA Grapalat" w:hAnsi="GHEA Grapalat"/>
          <w:sz w:val="20"/>
          <w:lang w:val="hy-AM"/>
        </w:rPr>
      </w:pPr>
      <w:r w:rsidRPr="00F566BF">
        <w:rPr>
          <w:rFonts w:ascii="GHEA Grapalat" w:hAnsi="GHEA Grapalat"/>
          <w:sz w:val="20"/>
          <w:lang w:val="hy-AM"/>
        </w:rPr>
        <w:t xml:space="preserve">    </w:t>
      </w:r>
    </w:p>
    <w:p w:rsidR="00B2572B" w:rsidRPr="00F566BF" w:rsidRDefault="00B2572B" w:rsidP="00EF3662">
      <w:pPr>
        <w:jc w:val="right"/>
        <w:rPr>
          <w:rFonts w:ascii="GHEA Grapalat" w:hAnsi="GHEA Grapalat" w:cs="Arial"/>
          <w:sz w:val="20"/>
          <w:lang w:val="hy-AM"/>
        </w:rPr>
      </w:pPr>
      <w:r w:rsidRPr="00F566BF">
        <w:rPr>
          <w:rFonts w:ascii="GHEA Grapalat" w:hAnsi="GHEA Grapalat" w:cs="Sylfaen"/>
          <w:sz w:val="20"/>
          <w:lang w:val="hy-AM"/>
        </w:rPr>
        <w:t>Կ</w:t>
      </w:r>
      <w:r w:rsidRPr="00F566BF">
        <w:rPr>
          <w:rFonts w:ascii="GHEA Grapalat" w:hAnsi="GHEA Grapalat" w:cs="Arial"/>
          <w:sz w:val="20"/>
          <w:lang w:val="hy-AM"/>
        </w:rPr>
        <w:t xml:space="preserve">. </w:t>
      </w:r>
      <w:r w:rsidRPr="00F566BF">
        <w:rPr>
          <w:rFonts w:ascii="GHEA Grapalat" w:hAnsi="GHEA Grapalat" w:cs="Sylfaen"/>
          <w:sz w:val="20"/>
          <w:lang w:val="hy-AM"/>
        </w:rPr>
        <w:t>Տ</w:t>
      </w:r>
      <w:r w:rsidRPr="00F566BF">
        <w:rPr>
          <w:rFonts w:ascii="GHEA Grapalat" w:hAnsi="GHEA Grapalat" w:cs="Arial"/>
          <w:sz w:val="20"/>
          <w:lang w:val="hy-AM"/>
        </w:rPr>
        <w:t>.</w:t>
      </w:r>
      <w:r w:rsidRPr="00F566BF">
        <w:rPr>
          <w:rStyle w:val="FootnoteReference"/>
          <w:rFonts w:ascii="GHEA Grapalat" w:hAnsi="GHEA Grapalat" w:cs="Arial"/>
          <w:color w:val="FFFFFF"/>
          <w:sz w:val="20"/>
          <w:lang w:val="hy-AM"/>
        </w:rPr>
        <w:footnoteReference w:id="13"/>
      </w:r>
      <w:r w:rsidRPr="00F566BF">
        <w:rPr>
          <w:rFonts w:ascii="GHEA Grapalat" w:hAnsi="GHEA Grapalat" w:cs="Arial"/>
          <w:sz w:val="20"/>
          <w:lang w:val="hy-AM"/>
        </w:rPr>
        <w:tab/>
      </w:r>
      <w:r w:rsidRPr="00F566BF">
        <w:rPr>
          <w:rFonts w:ascii="GHEA Grapalat" w:hAnsi="GHEA Grapalat" w:cs="Arial"/>
          <w:sz w:val="20"/>
          <w:lang w:val="hy-AM"/>
        </w:rPr>
        <w:tab/>
        <w:t xml:space="preserve"> </w:t>
      </w:r>
    </w:p>
    <w:p w:rsidR="00B2572B" w:rsidRPr="00F566BF" w:rsidRDefault="00B2572B" w:rsidP="00EF3662">
      <w:pPr>
        <w:pStyle w:val="BodyTextIndent3"/>
        <w:spacing w:line="240" w:lineRule="auto"/>
        <w:jc w:val="right"/>
        <w:rPr>
          <w:rFonts w:ascii="GHEA Grapalat" w:hAnsi="GHEA Grapalat"/>
          <w:b/>
          <w:lang w:val="hy-AM"/>
        </w:rPr>
      </w:pPr>
    </w:p>
    <w:p w:rsidR="00B2572B" w:rsidRPr="00F566BF" w:rsidRDefault="00B2572B" w:rsidP="00EF3662">
      <w:pPr>
        <w:pStyle w:val="BodyTextIndent3"/>
        <w:spacing w:line="240" w:lineRule="auto"/>
        <w:jc w:val="right"/>
        <w:rPr>
          <w:rFonts w:ascii="GHEA Grapalat" w:hAnsi="GHEA Grapalat"/>
          <w:b/>
          <w:lang w:val="hy-AM"/>
        </w:rPr>
      </w:pPr>
    </w:p>
    <w:p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rsidR="00134E80" w:rsidRDefault="00134E80" w:rsidP="002E6C2D">
      <w:pPr>
        <w:pStyle w:val="BodyTextIndent3"/>
        <w:spacing w:line="240" w:lineRule="auto"/>
        <w:jc w:val="left"/>
        <w:rPr>
          <w:rFonts w:ascii="GHEA Grapalat" w:hAnsi="GHEA Grapalat"/>
          <w:i/>
          <w:sz w:val="16"/>
          <w:szCs w:val="16"/>
          <w:lang w:val="hy-AM"/>
        </w:rPr>
      </w:pPr>
    </w:p>
    <w:p w:rsidR="00134E80" w:rsidRDefault="00134E80" w:rsidP="002E6C2D">
      <w:pPr>
        <w:pStyle w:val="BodyTextIndent3"/>
        <w:spacing w:line="240" w:lineRule="auto"/>
        <w:jc w:val="left"/>
        <w:rPr>
          <w:rFonts w:ascii="GHEA Grapalat" w:hAnsi="GHEA Grapalat" w:cs="Sylfaen"/>
          <w:b/>
          <w:lang w:val="hy-AM"/>
        </w:rPr>
      </w:pPr>
    </w:p>
    <w:p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1.2**</w:t>
      </w:r>
    </w:p>
    <w:p w:rsidR="006554EA" w:rsidRPr="0028542F" w:rsidRDefault="006554EA" w:rsidP="006554EA">
      <w:pPr>
        <w:pStyle w:val="BodyTextIndent3"/>
        <w:spacing w:line="240" w:lineRule="auto"/>
        <w:jc w:val="right"/>
        <w:rPr>
          <w:rFonts w:ascii="GHEA Grapalat" w:hAnsi="GHEA Grapalat" w:cs="Arial"/>
          <w:b/>
          <w:lang w:val="es-ES"/>
        </w:rPr>
      </w:pPr>
      <w:r>
        <w:rPr>
          <w:rFonts w:ascii="GHEA Grapalat" w:hAnsi="GHEA Grapalat"/>
          <w:b/>
          <w:lang w:val="af-ZA"/>
        </w:rPr>
        <w:t>ՀՀՇՄԳՀՀԿՀ- ԳՀԾՁԲ-20/22»</w:t>
      </w:r>
      <w:r w:rsidRPr="0028542F">
        <w:rPr>
          <w:rFonts w:ascii="GHEA Grapalat" w:hAnsi="GHEA Grapalat"/>
          <w:b/>
          <w:lang w:val="af-ZA"/>
        </w:rPr>
        <w:t xml:space="preserve"> </w:t>
      </w:r>
      <w:r w:rsidRPr="0028542F">
        <w:rPr>
          <w:rFonts w:ascii="GHEA Grapalat" w:hAnsi="GHEA Grapalat" w:cs="Sylfaen"/>
          <w:b/>
          <w:lang w:val="es-ES"/>
        </w:rPr>
        <w:t>*</w:t>
      </w:r>
      <w:r w:rsidRPr="0028542F">
        <w:rPr>
          <w:rFonts w:ascii="GHEA Grapalat" w:hAnsi="GHEA Grapalat"/>
          <w:b/>
          <w:lang w:val="es-ES"/>
        </w:rPr>
        <w:t xml:space="preserve">  </w:t>
      </w:r>
      <w:r w:rsidRPr="0028542F">
        <w:rPr>
          <w:rFonts w:ascii="GHEA Grapalat" w:hAnsi="GHEA Grapalat" w:cs="Sylfaen"/>
          <w:b/>
          <w:lang w:val="es-ES"/>
        </w:rPr>
        <w:t>ծածկագրով</w:t>
      </w:r>
    </w:p>
    <w:p w:rsidR="006554EA" w:rsidRPr="0028542F" w:rsidRDefault="006554EA" w:rsidP="006554EA">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Pr="0028542F">
        <w:rPr>
          <w:rFonts w:ascii="GHEA Grapalat" w:hAnsi="GHEA Grapalat" w:cs="Arial"/>
          <w:b/>
          <w:lang w:val="es-ES"/>
        </w:rPr>
        <w:t xml:space="preserve"> </w:t>
      </w:r>
      <w:r w:rsidRPr="0028542F">
        <w:rPr>
          <w:rFonts w:ascii="GHEA Grapalat" w:hAnsi="GHEA Grapalat" w:cs="Sylfaen"/>
          <w:b/>
          <w:lang w:val="es-ES"/>
        </w:rPr>
        <w:t>հրավերի</w:t>
      </w:r>
    </w:p>
    <w:p w:rsidR="00CE11B7" w:rsidRDefault="00CE11B7" w:rsidP="00161442">
      <w:pPr>
        <w:pStyle w:val="BodyTextIndent3"/>
        <w:spacing w:line="240" w:lineRule="auto"/>
        <w:jc w:val="right"/>
        <w:rPr>
          <w:rFonts w:ascii="GHEA Grapalat" w:hAnsi="GHEA Grapalat" w:cs="Sylfaen"/>
          <w:b/>
          <w:lang w:val="hy-AM"/>
        </w:rPr>
      </w:pPr>
    </w:p>
    <w:p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rsidR="00CE11B7" w:rsidRPr="00F87FBC" w:rsidRDefault="00CE11B7" w:rsidP="00CE11B7">
      <w:pPr>
        <w:ind w:left="360" w:hanging="360"/>
        <w:jc w:val="center"/>
        <w:rPr>
          <w:rFonts w:ascii="GHEA Grapalat" w:eastAsia="GHEA Grapalat" w:hAnsi="GHEA Grapalat" w:cs="GHEA Grapalat"/>
          <w:lang w:val="hy-AM"/>
        </w:rPr>
      </w:pPr>
    </w:p>
    <w:p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E11B7" w:rsidRPr="00FD1EE4" w:rsidTr="00F121A0">
        <w:tc>
          <w:tcPr>
            <w:tcW w:w="2836"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6"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6"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6"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6" w:type="dxa"/>
            <w:shd w:val="clear" w:color="auto" w:fill="D9E2F3"/>
            <w:vAlign w:val="center"/>
          </w:tcPr>
          <w:p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6" w:type="dxa"/>
            <w:shd w:val="clear" w:color="auto" w:fill="D9E2F3"/>
            <w:vAlign w:val="center"/>
          </w:tcPr>
          <w:p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6" w:type="dxa"/>
            <w:shd w:val="clear" w:color="auto" w:fill="D9E2F3"/>
            <w:vAlign w:val="center"/>
          </w:tcPr>
          <w:p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bl>
    <w:p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bl>
    <w:p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bl>
    <w:p w:rsidR="00CE11B7" w:rsidRPr="00FD1EE4" w:rsidRDefault="00CE11B7" w:rsidP="00CE11B7">
      <w:pPr>
        <w:rPr>
          <w:rFonts w:ascii="GHEA Grapalat" w:eastAsia="GHEA Grapalat" w:hAnsi="GHEA Grapalat" w:cs="GHEA Grapalat"/>
        </w:rPr>
      </w:pPr>
    </w:p>
    <w:p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bl>
    <w:p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bl>
    <w:p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E11B7" w:rsidRPr="00FD1EE4" w:rsidTr="00F121A0">
        <w:tc>
          <w:tcPr>
            <w:tcW w:w="2836"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6" w:type="dxa"/>
            <w:shd w:val="clear" w:color="auto" w:fill="D9E2F3"/>
            <w:vAlign w:val="center"/>
          </w:tcPr>
          <w:p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CE11B7" w:rsidRPr="00FD1EE4" w:rsidRDefault="00E14765"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Ուղղակի մասնակցություն</w:t>
            </w:r>
          </w:p>
          <w:p w:rsidR="00CE11B7" w:rsidRPr="00FD1EE4" w:rsidRDefault="00E14765"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Անուղղակի մասնակցություն</w:t>
            </w:r>
          </w:p>
        </w:tc>
      </w:tr>
    </w:tbl>
    <w:p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CE11B7" w:rsidRPr="00FD1EE4" w:rsidRDefault="00E14765"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rsidR="00CE11B7" w:rsidRPr="00FD1EE4" w:rsidRDefault="00E14765"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CE11B7" w:rsidRPr="00FD1EE4" w:rsidRDefault="00E14765"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rsidR="00CE11B7" w:rsidRPr="00FD1EE4" w:rsidRDefault="00E14765"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E11B7" w:rsidRPr="00FD1EE4" w:rsidTr="00F121A0">
        <w:tc>
          <w:tcPr>
            <w:tcW w:w="2836"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6"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6"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6"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6"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6"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CE11B7" w:rsidRPr="00FD1EE4" w:rsidRDefault="00CE11B7" w:rsidP="00F121A0">
            <w:pPr>
              <w:spacing w:before="240" w:after="240"/>
              <w:rPr>
                <w:rFonts w:ascii="GHEA Grapalat" w:eastAsia="GHEA Grapalat" w:hAnsi="GHEA Grapalat" w:cs="GHEA Grapalat"/>
              </w:rPr>
            </w:pPr>
          </w:p>
        </w:tc>
      </w:tr>
    </w:tbl>
    <w:p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CE11B7" w:rsidRPr="00FD1EE4" w:rsidRDefault="00CE11B7" w:rsidP="00F121A0">
            <w:pPr>
              <w:spacing w:before="240" w:after="240"/>
              <w:rPr>
                <w:rFonts w:ascii="GHEA Grapalat" w:eastAsia="GHEA Grapalat" w:hAnsi="GHEA Grapalat" w:cs="GHEA Grapalat"/>
              </w:rPr>
            </w:pPr>
          </w:p>
        </w:tc>
      </w:tr>
    </w:tbl>
    <w:p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CE11B7" w:rsidRPr="00FD1EE4" w:rsidRDefault="00CE11B7" w:rsidP="00F121A0">
            <w:pPr>
              <w:spacing w:before="240" w:after="240"/>
              <w:rPr>
                <w:rFonts w:ascii="GHEA Grapalat" w:eastAsia="GHEA Grapalat" w:hAnsi="GHEA Grapalat" w:cs="GHEA Grapalat"/>
              </w:rPr>
            </w:pPr>
          </w:p>
        </w:tc>
      </w:tr>
    </w:tbl>
    <w:p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CE11B7" w:rsidRPr="00FD1EE4" w:rsidRDefault="00CE11B7" w:rsidP="00F121A0">
            <w:pPr>
              <w:spacing w:before="240" w:after="240"/>
              <w:rPr>
                <w:rFonts w:ascii="GHEA Grapalat" w:eastAsia="GHEA Grapalat" w:hAnsi="GHEA Grapalat" w:cs="GHEA Grapalat"/>
              </w:rPr>
            </w:pPr>
          </w:p>
        </w:tc>
      </w:tr>
    </w:tbl>
    <w:p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E11B7" w:rsidRPr="00FD1EE4" w:rsidTr="00F121A0">
        <w:trPr>
          <w:trHeight w:val="924"/>
        </w:trPr>
        <w:tc>
          <w:tcPr>
            <w:tcW w:w="9016" w:type="dxa"/>
            <w:gridSpan w:val="2"/>
            <w:vAlign w:val="center"/>
          </w:tcPr>
          <w:p w:rsidR="00CE11B7" w:rsidRPr="00FD1EE4" w:rsidRDefault="00E14765"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FD1EE4" w:rsidTr="00F121A0">
        <w:trPr>
          <w:trHeight w:val="684"/>
        </w:trPr>
        <w:tc>
          <w:tcPr>
            <w:tcW w:w="4508"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rPr>
          <w:trHeight w:val="1282"/>
        </w:trPr>
        <w:tc>
          <w:tcPr>
            <w:tcW w:w="4508"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CE11B7" w:rsidRPr="00FD1EE4" w:rsidRDefault="00E14765"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rsidR="00CE11B7" w:rsidRPr="00FD1EE4" w:rsidRDefault="00E14765"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rsidTr="00F121A0">
        <w:tc>
          <w:tcPr>
            <w:tcW w:w="9016" w:type="dxa"/>
            <w:gridSpan w:val="2"/>
            <w:vAlign w:val="center"/>
          </w:tcPr>
          <w:p w:rsidR="00CE11B7" w:rsidRPr="00FD1EE4" w:rsidRDefault="00E14765"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FD1EE4" w:rsidTr="00F121A0">
        <w:tc>
          <w:tcPr>
            <w:tcW w:w="9016" w:type="dxa"/>
            <w:gridSpan w:val="2"/>
            <w:vAlign w:val="center"/>
          </w:tcPr>
          <w:p w:rsidR="00CE11B7" w:rsidRPr="00FD1EE4" w:rsidRDefault="00E14765"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FD1EE4">
              <w:rPr>
                <w:rFonts w:ascii="GHEA Grapalat" w:hAnsi="GHEA Grapalat"/>
              </w:rPr>
              <w:t xml:space="preserve"> </w:t>
            </w:r>
            <w:r w:rsidR="00CE11B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E11B7" w:rsidRPr="00FD1EE4" w:rsidTr="00F121A0">
        <w:trPr>
          <w:trHeight w:val="924"/>
        </w:trPr>
        <w:tc>
          <w:tcPr>
            <w:tcW w:w="9016" w:type="dxa"/>
            <w:gridSpan w:val="2"/>
            <w:vAlign w:val="center"/>
          </w:tcPr>
          <w:p w:rsidR="00CE11B7" w:rsidRPr="00FD1EE4" w:rsidRDefault="00E14765"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00CE11B7" w:rsidRPr="00FD1EE4">
              <w:rPr>
                <w:rFonts w:ascii="GHEA Grapalat" w:eastAsia="GHEA Grapalat" w:hAnsi="GHEA Grapalat" w:cs="GHEA Grapalat"/>
              </w:rPr>
              <w:lastRenderedPageBreak/>
              <w:t>կանոնադրական կապիտալում</w:t>
            </w:r>
          </w:p>
        </w:tc>
      </w:tr>
      <w:tr w:rsidR="00CE11B7" w:rsidRPr="00FD1EE4" w:rsidTr="00F121A0">
        <w:trPr>
          <w:trHeight w:val="684"/>
        </w:trPr>
        <w:tc>
          <w:tcPr>
            <w:tcW w:w="4508"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rPr>
          <w:trHeight w:val="1282"/>
        </w:trPr>
        <w:tc>
          <w:tcPr>
            <w:tcW w:w="4508"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CE11B7" w:rsidRPr="00FD1EE4" w:rsidRDefault="00E14765"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rsidR="00CE11B7" w:rsidRPr="00FD1EE4" w:rsidRDefault="00E14765"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rsidTr="00F121A0">
        <w:tc>
          <w:tcPr>
            <w:tcW w:w="9016" w:type="dxa"/>
            <w:gridSpan w:val="2"/>
            <w:vAlign w:val="center"/>
          </w:tcPr>
          <w:p w:rsidR="00CE11B7" w:rsidRPr="00FD1EE4" w:rsidRDefault="00E14765"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CE11B7" w:rsidRPr="00FD1EE4" w:rsidTr="00F121A0">
        <w:tc>
          <w:tcPr>
            <w:tcW w:w="9016" w:type="dxa"/>
            <w:gridSpan w:val="2"/>
            <w:vAlign w:val="center"/>
          </w:tcPr>
          <w:p w:rsidR="00CE11B7" w:rsidRPr="00FD1EE4" w:rsidRDefault="00E14765"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FD1EE4" w:rsidTr="00F121A0">
        <w:tc>
          <w:tcPr>
            <w:tcW w:w="9016" w:type="dxa"/>
            <w:gridSpan w:val="2"/>
            <w:vAlign w:val="center"/>
          </w:tcPr>
          <w:p w:rsidR="00CE11B7" w:rsidRPr="00FD1EE4" w:rsidRDefault="00E14765"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E11B7" w:rsidRPr="00FD1EE4" w:rsidTr="00F121A0">
        <w:tc>
          <w:tcPr>
            <w:tcW w:w="9016" w:type="dxa"/>
            <w:gridSpan w:val="2"/>
            <w:vAlign w:val="center"/>
          </w:tcPr>
          <w:p w:rsidR="00CE11B7" w:rsidRPr="00FD1EE4" w:rsidRDefault="00E14765"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CE11B7" w:rsidRPr="00FD1EE4" w:rsidRDefault="00E14765"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 xml:space="preserve">Առանձին </w:t>
            </w:r>
          </w:p>
          <w:p w:rsidR="00CE11B7" w:rsidRPr="00FD1EE4" w:rsidRDefault="00E14765" w:rsidP="00F121A0">
            <w:pPr>
              <w:rPr>
                <w:rFonts w:ascii="GHEA Grapalat" w:eastAsia="GHEA Grapalat" w:hAnsi="GHEA Grapalat" w:cs="GHEA Grapalat"/>
              </w:rPr>
            </w:pPr>
            <w:sdt>
              <w:sdtPr>
                <w:rPr>
                  <w:rFonts w:ascii="GHEA Grapalat" w:eastAsia="GHEA Grapalat" w:hAnsi="GHEA Grapalat" w:cs="GHEA Grapalat"/>
                </w:rPr>
                <w:id w:val="454287896"/>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Փոխկապակցված անձանց հետ համատեղ</w:t>
            </w:r>
          </w:p>
        </w:tc>
      </w:tr>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CE11B7" w:rsidRPr="00FD1EE4" w:rsidRDefault="00E14765"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Այո</w:t>
            </w:r>
          </w:p>
          <w:p w:rsidR="00CE11B7" w:rsidRPr="00FD1EE4" w:rsidRDefault="00E14765"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Ոչ</w:t>
            </w:r>
          </w:p>
        </w:tc>
      </w:tr>
    </w:tbl>
    <w:p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7"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bl>
    <w:p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bl>
    <w:p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E11B7" w:rsidRPr="00FD1EE4" w:rsidTr="00F121A0">
        <w:trPr>
          <w:trHeight w:val="853"/>
        </w:trPr>
        <w:tc>
          <w:tcPr>
            <w:tcW w:w="2835" w:type="dxa"/>
            <w:vMerge w:val="restart"/>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rPr>
          <w:trHeight w:val="850"/>
        </w:trPr>
        <w:tc>
          <w:tcPr>
            <w:tcW w:w="2835" w:type="dxa"/>
            <w:vMerge/>
            <w:shd w:val="clear" w:color="auto" w:fill="D9E2F3"/>
            <w:vAlign w:val="center"/>
          </w:tcPr>
          <w:p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rPr>
          <w:trHeight w:val="850"/>
        </w:trPr>
        <w:tc>
          <w:tcPr>
            <w:tcW w:w="2835" w:type="dxa"/>
            <w:vMerge/>
            <w:shd w:val="clear" w:color="auto" w:fill="D9E2F3"/>
            <w:vAlign w:val="center"/>
          </w:tcPr>
          <w:p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rPr>
          <w:trHeight w:val="850"/>
        </w:trPr>
        <w:tc>
          <w:tcPr>
            <w:tcW w:w="2835" w:type="dxa"/>
            <w:vMerge/>
            <w:shd w:val="clear" w:color="auto" w:fill="D9E2F3"/>
            <w:vAlign w:val="center"/>
          </w:tcPr>
          <w:p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rPr>
          <w:trHeight w:val="850"/>
        </w:trPr>
        <w:tc>
          <w:tcPr>
            <w:tcW w:w="2835" w:type="dxa"/>
            <w:vMerge/>
            <w:shd w:val="clear" w:color="auto" w:fill="D9E2F3"/>
            <w:vAlign w:val="center"/>
          </w:tcPr>
          <w:p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E11B7" w:rsidRPr="00FD1EE4" w:rsidRDefault="00CE11B7" w:rsidP="00F121A0">
            <w:pPr>
              <w:spacing w:before="240" w:after="240"/>
              <w:rPr>
                <w:rFonts w:ascii="GHEA Grapalat" w:eastAsia="GHEA Grapalat" w:hAnsi="GHEA Grapalat" w:cs="GHEA Grapalat"/>
              </w:rPr>
            </w:pPr>
          </w:p>
        </w:tc>
      </w:tr>
    </w:tbl>
    <w:p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r w:rsidR="00CE11B7" w:rsidRPr="00FD1EE4" w:rsidTr="00F121A0">
        <w:tc>
          <w:tcPr>
            <w:tcW w:w="2835" w:type="dxa"/>
            <w:shd w:val="clear" w:color="auto" w:fill="D9E2F3"/>
            <w:vAlign w:val="center"/>
          </w:tcPr>
          <w:p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CE11B7" w:rsidRPr="00FD1EE4" w:rsidRDefault="00CE11B7" w:rsidP="00F121A0">
            <w:pPr>
              <w:spacing w:before="240" w:after="240"/>
              <w:rPr>
                <w:rFonts w:ascii="GHEA Grapalat" w:eastAsia="GHEA Grapalat" w:hAnsi="GHEA Grapalat" w:cs="GHEA Grapalat"/>
              </w:rPr>
            </w:pPr>
          </w:p>
        </w:tc>
      </w:tr>
    </w:tbl>
    <w:p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CE11B7" w:rsidRPr="00FD1EE4" w:rsidTr="00F121A0">
        <w:tc>
          <w:tcPr>
            <w:tcW w:w="9016" w:type="dxa"/>
            <w:shd w:val="clear" w:color="auto" w:fill="DBE5F1" w:themeFill="accent1" w:themeFillTint="33"/>
          </w:tcPr>
          <w:p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FD1EE4" w:rsidTr="00F121A0">
        <w:trPr>
          <w:trHeight w:val="10187"/>
        </w:trPr>
        <w:tc>
          <w:tcPr>
            <w:tcW w:w="9016" w:type="dxa"/>
          </w:tcPr>
          <w:p w:rsidR="00CE11B7" w:rsidRPr="00FD1EE4" w:rsidRDefault="00CE11B7" w:rsidP="00F121A0">
            <w:pPr>
              <w:rPr>
                <w:rFonts w:ascii="GHEA Grapalat" w:eastAsia="GHEA Grapalat" w:hAnsi="GHEA Grapalat" w:cs="GHEA Grapalat"/>
                <w:b/>
                <w:color w:val="000000"/>
              </w:rPr>
            </w:pPr>
          </w:p>
        </w:tc>
      </w:tr>
    </w:tbl>
    <w:p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rsidR="00CE11B7" w:rsidRPr="00F87FBC" w:rsidRDefault="00CE11B7" w:rsidP="00CE11B7">
      <w:pPr>
        <w:pStyle w:val="BodyTextIndent3"/>
        <w:spacing w:line="240" w:lineRule="auto"/>
        <w:jc w:val="right"/>
        <w:rPr>
          <w:rFonts w:ascii="GHEA Grapalat" w:hAnsi="GHEA Grapalat" w:cs="Arial"/>
          <w:b/>
        </w:rPr>
      </w:pPr>
    </w:p>
    <w:p w:rsidR="00CE11B7" w:rsidRDefault="00CE11B7" w:rsidP="00CE11B7">
      <w:pPr>
        <w:pStyle w:val="BodyTextIndent3"/>
        <w:spacing w:line="240" w:lineRule="auto"/>
        <w:ind w:firstLine="0"/>
        <w:jc w:val="left"/>
        <w:rPr>
          <w:rFonts w:ascii="GHEA Grapalat" w:hAnsi="GHEA Grapalat"/>
          <w:i/>
          <w:sz w:val="16"/>
          <w:szCs w:val="16"/>
          <w:lang w:val="hy-AM"/>
        </w:rPr>
      </w:pPr>
    </w:p>
    <w:p w:rsidR="00CE11B7" w:rsidRDefault="00CE11B7" w:rsidP="00CE11B7">
      <w:pPr>
        <w:pStyle w:val="BodyTextIndent3"/>
        <w:spacing w:line="240" w:lineRule="auto"/>
        <w:ind w:firstLine="0"/>
        <w:jc w:val="left"/>
        <w:rPr>
          <w:rFonts w:ascii="GHEA Grapalat" w:hAnsi="GHEA Grapalat"/>
          <w:i/>
          <w:sz w:val="16"/>
          <w:szCs w:val="16"/>
          <w:lang w:val="hy-AM"/>
        </w:rPr>
      </w:pPr>
    </w:p>
    <w:p w:rsidR="00CE11B7" w:rsidRDefault="00CE11B7" w:rsidP="00CE11B7">
      <w:pPr>
        <w:pStyle w:val="BodyTextIndent3"/>
        <w:spacing w:line="240" w:lineRule="auto"/>
        <w:ind w:firstLine="0"/>
        <w:jc w:val="left"/>
        <w:rPr>
          <w:rFonts w:ascii="GHEA Grapalat" w:hAnsi="GHEA Grapalat"/>
          <w:i/>
          <w:sz w:val="16"/>
          <w:szCs w:val="16"/>
          <w:lang w:val="hy-AM"/>
        </w:rPr>
      </w:pPr>
    </w:p>
    <w:p w:rsidR="00CE11B7" w:rsidRDefault="00CE11B7" w:rsidP="00CE11B7">
      <w:pPr>
        <w:pStyle w:val="BodyTextIndent3"/>
        <w:spacing w:line="240" w:lineRule="auto"/>
        <w:ind w:firstLine="0"/>
        <w:jc w:val="left"/>
        <w:rPr>
          <w:rFonts w:ascii="GHEA Grapalat" w:hAnsi="GHEA Grapalat"/>
          <w:i/>
          <w:sz w:val="16"/>
          <w:szCs w:val="16"/>
          <w:lang w:val="hy-AM"/>
        </w:rPr>
      </w:pPr>
    </w:p>
    <w:p w:rsidR="00CE11B7" w:rsidRDefault="00CE11B7" w:rsidP="00CE11B7">
      <w:pPr>
        <w:pStyle w:val="BodyTextIndent3"/>
        <w:spacing w:line="240" w:lineRule="auto"/>
        <w:ind w:firstLine="0"/>
        <w:jc w:val="left"/>
        <w:rPr>
          <w:rFonts w:ascii="GHEA Grapalat" w:hAnsi="GHEA Grapalat"/>
          <w:b/>
          <w:lang w:val="hy-AM"/>
        </w:rPr>
      </w:pPr>
    </w:p>
    <w:p w:rsidR="00CE11B7" w:rsidRDefault="00CE11B7" w:rsidP="00CE11B7">
      <w:pPr>
        <w:pStyle w:val="BodyTextIndent3"/>
        <w:spacing w:line="240" w:lineRule="auto"/>
        <w:ind w:firstLine="0"/>
        <w:jc w:val="left"/>
        <w:rPr>
          <w:rFonts w:ascii="GHEA Grapalat" w:hAnsi="GHEA Grapalat"/>
          <w:b/>
          <w:lang w:val="hy-AM"/>
        </w:rPr>
      </w:pPr>
    </w:p>
    <w:p w:rsidR="00CE11B7" w:rsidRDefault="00CE11B7" w:rsidP="00CE11B7">
      <w:pPr>
        <w:pStyle w:val="BodyTextIndent3"/>
        <w:spacing w:line="240" w:lineRule="auto"/>
        <w:ind w:firstLine="0"/>
        <w:jc w:val="left"/>
        <w:rPr>
          <w:rFonts w:ascii="GHEA Grapalat" w:hAnsi="GHEA Grapalat"/>
          <w:b/>
          <w:lang w:val="hy-AM"/>
        </w:rPr>
      </w:pPr>
    </w:p>
    <w:p w:rsidR="00CE11B7" w:rsidRDefault="00CE11B7" w:rsidP="00CE11B7">
      <w:pPr>
        <w:pStyle w:val="BodyTextIndent3"/>
        <w:spacing w:line="240" w:lineRule="auto"/>
        <w:ind w:firstLine="0"/>
        <w:jc w:val="left"/>
        <w:rPr>
          <w:rFonts w:ascii="GHEA Grapalat" w:hAnsi="GHEA Grapalat"/>
          <w:b/>
          <w:lang w:val="hy-AM"/>
        </w:rPr>
      </w:pPr>
    </w:p>
    <w:p w:rsidR="00CE11B7" w:rsidRDefault="00CE11B7" w:rsidP="00CE11B7">
      <w:pPr>
        <w:spacing w:line="360" w:lineRule="auto"/>
        <w:jc w:val="center"/>
        <w:rPr>
          <w:rFonts w:ascii="GHEA Grapalat" w:eastAsia="GHEA Grapalat" w:hAnsi="GHEA Grapalat" w:cs="GHEA Grapalat"/>
          <w:b/>
        </w:rPr>
      </w:pPr>
    </w:p>
    <w:p w:rsidR="00CE11B7" w:rsidRDefault="00CE11B7" w:rsidP="00CE11B7">
      <w:pPr>
        <w:spacing w:line="360" w:lineRule="auto"/>
        <w:jc w:val="center"/>
        <w:rPr>
          <w:rFonts w:ascii="GHEA Grapalat" w:eastAsia="GHEA Grapalat" w:hAnsi="GHEA Grapalat" w:cs="GHEA Grapalat"/>
          <w:b/>
        </w:rPr>
      </w:pPr>
    </w:p>
    <w:p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r w:rsidRPr="0082185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821851">
        <w:rPr>
          <w:rFonts w:ascii="GHEA Grapalat" w:eastAsia="GHEA Grapalat" w:hAnsi="GHEA Grapalat" w:cs="GHEA Grapalat"/>
          <w:lang w:val="hy-AM"/>
        </w:rPr>
        <w:t xml:space="preserve">սույն ընթացակարգի </w:t>
      </w:r>
      <w:r w:rsidRPr="00821851">
        <w:rPr>
          <w:rFonts w:ascii="GHEA Grapalat" w:eastAsia="GHEA Grapalat" w:hAnsi="GHEA Grapalat" w:cs="GHEA Grapalat"/>
        </w:rPr>
        <w:t>հայտում ներառվող փաստաթղթերը.</w:t>
      </w:r>
    </w:p>
    <w:p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w:t>
      </w:r>
      <w:r>
        <w:rPr>
          <w:rFonts w:ascii="GHEA Grapalat" w:eastAsia="GHEA Grapalat" w:hAnsi="GHEA Grapalat" w:cs="GHEA Grapalat"/>
        </w:rPr>
        <w:t xml:space="preserve"> էջերի քանակը, ինչպես նաև դրվում է հայտարարագիրը ներկայացնող անձի ստորագրությունը:</w:t>
      </w:r>
    </w:p>
    <w:p w:rsidR="00CE11B7" w:rsidRDefault="00CE11B7" w:rsidP="00CE11B7">
      <w:pPr>
        <w:spacing w:line="276" w:lineRule="auto"/>
        <w:ind w:firstLine="567"/>
        <w:jc w:val="both"/>
        <w:rPr>
          <w:rFonts w:ascii="GHEA Grapalat" w:eastAsia="GHEA Grapalat" w:hAnsi="GHEA Grapalat" w:cs="GHEA Grapalat"/>
        </w:rPr>
      </w:pPr>
    </w:p>
    <w:p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4" w:name="_heading=h.gjdgxs" w:colFirst="0" w:colLast="0"/>
      <w:bookmarkEnd w:id="14"/>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821851">
        <w:rPr>
          <w:rFonts w:ascii="GHEA Grapalat" w:eastAsia="GHEA Grapalat" w:hAnsi="GHEA Grapalat" w:cs="GHEA Grapalat"/>
        </w:rPr>
        <w:t>պարազաբանումներ հայտարարագրի առնչությամբ։</w:t>
      </w:r>
    </w:p>
    <w:p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rsidR="00CE11B7" w:rsidRPr="00F87FBC" w:rsidRDefault="00CE11B7" w:rsidP="00CE11B7">
      <w:pPr>
        <w:pStyle w:val="BodyTextIndent3"/>
        <w:spacing w:line="240" w:lineRule="auto"/>
        <w:ind w:left="360" w:firstLine="0"/>
        <w:rPr>
          <w:rFonts w:ascii="GHEA Grapalat" w:hAnsi="GHEA Grapalat" w:cs="Sylfaen"/>
          <w:i/>
          <w:sz w:val="16"/>
          <w:szCs w:val="16"/>
          <w:lang w:val="hy-AM" w:eastAsia="ru-RU"/>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w:t>
      </w:r>
      <w:r w:rsidR="00821851" w:rsidRPr="00821851">
        <w:rPr>
          <w:rFonts w:ascii="GHEA Grapalat" w:hAnsi="GHEA Grapalat"/>
          <w:i/>
          <w:sz w:val="16"/>
          <w:szCs w:val="16"/>
          <w:lang w:val="hy-AM"/>
        </w:rPr>
        <w:t xml:space="preserve"> ինչպես նաև եթե մասնակիցը անհատ ձեռնարկատեր </w:t>
      </w:r>
      <w:r w:rsidRPr="00821851">
        <w:rPr>
          <w:rFonts w:ascii="GHEA Grapalat" w:hAnsi="GHEA Grapalat"/>
          <w:i/>
          <w:sz w:val="16"/>
          <w:szCs w:val="16"/>
          <w:lang w:val="hy-AM"/>
        </w:rPr>
        <w:t>է կամ ֆիզիկական անձ։</w:t>
      </w:r>
    </w:p>
    <w:p w:rsidR="00CE11B7" w:rsidRPr="00F566BF" w:rsidRDefault="00CE11B7" w:rsidP="00CE11B7">
      <w:pPr>
        <w:pStyle w:val="BodyTextIndent3"/>
        <w:spacing w:line="240" w:lineRule="auto"/>
        <w:jc w:val="right"/>
        <w:rPr>
          <w:rFonts w:ascii="GHEA Grapalat" w:hAnsi="GHEA Grapalat" w:cs="Arial"/>
          <w:b/>
          <w:lang w:val="hy-AM"/>
        </w:rPr>
      </w:pPr>
      <w:r w:rsidRPr="005E1F72">
        <w:rPr>
          <w:rFonts w:ascii="GHEA Grapalat" w:hAnsi="GHEA Grapalat"/>
          <w:b/>
          <w:lang w:val="hy-AM"/>
        </w:rPr>
        <w:br w:type="page"/>
      </w:r>
    </w:p>
    <w:p w:rsidR="00161442" w:rsidRPr="00F566BF" w:rsidRDefault="00161442" w:rsidP="002E6C2D">
      <w:pPr>
        <w:pStyle w:val="BodyTextIndent3"/>
        <w:spacing w:line="240" w:lineRule="auto"/>
        <w:jc w:val="left"/>
        <w:rPr>
          <w:rFonts w:ascii="GHEA Grapalat" w:hAnsi="GHEA Grapalat" w:cs="Sylfaen"/>
          <w:b/>
          <w:lang w:val="hy-AM"/>
        </w:rPr>
      </w:pPr>
    </w:p>
    <w:p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rsidR="006554EA" w:rsidRPr="0028542F" w:rsidRDefault="006554EA" w:rsidP="006554EA">
      <w:pPr>
        <w:pStyle w:val="BodyTextIndent3"/>
        <w:spacing w:line="240" w:lineRule="auto"/>
        <w:jc w:val="right"/>
        <w:rPr>
          <w:rFonts w:ascii="GHEA Grapalat" w:hAnsi="GHEA Grapalat" w:cs="Arial"/>
          <w:b/>
          <w:lang w:val="es-ES"/>
        </w:rPr>
      </w:pPr>
      <w:r>
        <w:rPr>
          <w:rFonts w:ascii="GHEA Grapalat" w:hAnsi="GHEA Grapalat"/>
          <w:b/>
          <w:lang w:val="af-ZA"/>
        </w:rPr>
        <w:t>ՀՀՇՄԳՀՀԿՀ- ԳՀԾՁԲ-20/22»</w:t>
      </w:r>
      <w:r w:rsidRPr="0028542F">
        <w:rPr>
          <w:rFonts w:ascii="GHEA Grapalat" w:hAnsi="GHEA Grapalat"/>
          <w:b/>
          <w:lang w:val="af-ZA"/>
        </w:rPr>
        <w:t xml:space="preserve"> </w:t>
      </w:r>
      <w:r w:rsidRPr="0028542F">
        <w:rPr>
          <w:rFonts w:ascii="GHEA Grapalat" w:hAnsi="GHEA Grapalat" w:cs="Sylfaen"/>
          <w:b/>
          <w:lang w:val="es-ES"/>
        </w:rPr>
        <w:t>*</w:t>
      </w:r>
      <w:r w:rsidRPr="0028542F">
        <w:rPr>
          <w:rFonts w:ascii="GHEA Grapalat" w:hAnsi="GHEA Grapalat"/>
          <w:b/>
          <w:lang w:val="es-ES"/>
        </w:rPr>
        <w:t xml:space="preserve">  </w:t>
      </w:r>
      <w:r w:rsidRPr="0028542F">
        <w:rPr>
          <w:rFonts w:ascii="GHEA Grapalat" w:hAnsi="GHEA Grapalat" w:cs="Sylfaen"/>
          <w:b/>
          <w:lang w:val="es-ES"/>
        </w:rPr>
        <w:t>ծածկագրով</w:t>
      </w:r>
    </w:p>
    <w:p w:rsidR="006554EA" w:rsidRPr="0028542F" w:rsidRDefault="006554EA" w:rsidP="006554EA">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Pr="0028542F">
        <w:rPr>
          <w:rFonts w:ascii="GHEA Grapalat" w:hAnsi="GHEA Grapalat" w:cs="Arial"/>
          <w:b/>
          <w:lang w:val="es-ES"/>
        </w:rPr>
        <w:t xml:space="preserve"> </w:t>
      </w:r>
      <w:r w:rsidRPr="0028542F">
        <w:rPr>
          <w:rFonts w:ascii="GHEA Grapalat" w:hAnsi="GHEA Grapalat" w:cs="Sylfaen"/>
          <w:b/>
          <w:lang w:val="es-ES"/>
        </w:rPr>
        <w:t>հրավերի</w:t>
      </w:r>
    </w:p>
    <w:p w:rsidR="00B2572B" w:rsidRPr="00F566BF" w:rsidRDefault="00B2572B" w:rsidP="00EF3662">
      <w:pPr>
        <w:rPr>
          <w:rFonts w:ascii="GHEA Grapalat" w:hAnsi="GHEA Grapalat"/>
          <w:lang w:val="hy-AM"/>
        </w:rPr>
      </w:pPr>
    </w:p>
    <w:p w:rsidR="00B2572B" w:rsidRPr="00F566BF" w:rsidRDefault="00B2572B" w:rsidP="00EF3662">
      <w:pPr>
        <w:ind w:firstLine="567"/>
        <w:jc w:val="center"/>
        <w:rPr>
          <w:rFonts w:ascii="GHEA Grapalat" w:hAnsi="GHEA Grapalat"/>
          <w:sz w:val="20"/>
          <w:lang w:val="hy-AM"/>
        </w:rPr>
      </w:pPr>
    </w:p>
    <w:p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rsidR="00B2572B" w:rsidRPr="00F566BF" w:rsidRDefault="00B2572B" w:rsidP="00EF3662">
      <w:pPr>
        <w:ind w:firstLine="567"/>
        <w:rPr>
          <w:rFonts w:ascii="GHEA Grapalat" w:hAnsi="GHEA Grapalat"/>
          <w:lang w:val="hy-AM"/>
        </w:rPr>
      </w:pPr>
    </w:p>
    <w:p w:rsidR="00B2572B" w:rsidRPr="00F566BF" w:rsidRDefault="00B2572B" w:rsidP="00EF3662">
      <w:pPr>
        <w:ind w:firstLine="567"/>
        <w:jc w:val="both"/>
        <w:rPr>
          <w:rFonts w:ascii="GHEA Grapalat" w:hAnsi="GHEA Grapalat" w:cs="Arial"/>
          <w:lang w:val="hy-AM"/>
        </w:rPr>
      </w:pPr>
      <w:r w:rsidRPr="00F566BF">
        <w:rPr>
          <w:rFonts w:ascii="GHEA Grapalat" w:hAnsi="GHEA Grapalat" w:cs="Arial"/>
          <w:sz w:val="20"/>
          <w:szCs w:val="20"/>
          <w:lang w:val="es-ES"/>
        </w:rPr>
        <w:t xml:space="preserve">Ուսումնասիրելով </w:t>
      </w:r>
      <w:r w:rsidR="006554EA" w:rsidRPr="006554EA">
        <w:rPr>
          <w:rFonts w:ascii="GHEA Grapalat" w:hAnsi="GHEA Grapalat" w:cs="Arial"/>
          <w:sz w:val="20"/>
          <w:szCs w:val="20"/>
          <w:lang w:val="es-ES"/>
        </w:rPr>
        <w:t>ՀՀՇՄԳՀՀԿՀ- ԳՀԾՁԲ-20/22»</w:t>
      </w:r>
      <w:r w:rsidRPr="00F566BF">
        <w:rPr>
          <w:rFonts w:ascii="GHEA Grapalat" w:hAnsi="GHEA Grapalat" w:cs="Arial"/>
          <w:sz w:val="20"/>
          <w:szCs w:val="20"/>
          <w:lang w:val="es-ES"/>
        </w:rPr>
        <w:t xml:space="preserve">* ծածկագրով </w:t>
      </w:r>
      <w:r w:rsidR="006554EA" w:rsidRPr="006554EA">
        <w:rPr>
          <w:rFonts w:ascii="GHEA Grapalat" w:hAnsi="GHEA Grapalat" w:cs="Arial"/>
          <w:sz w:val="20"/>
          <w:szCs w:val="20"/>
          <w:lang w:val="es-ES"/>
        </w:rPr>
        <w:t xml:space="preserve">գնանշման հարցման </w:t>
      </w:r>
      <w:r w:rsidRPr="00F566BF">
        <w:rPr>
          <w:rFonts w:ascii="GHEA Grapalat" w:hAnsi="GHEA Grapalat" w:cs="Arial"/>
          <w:sz w:val="20"/>
          <w:szCs w:val="20"/>
          <w:lang w:val="es-ES"/>
        </w:rPr>
        <w:t>հրավերը, այդ թվում կնքվելիք  պայմանագրի նախագիծը</w:t>
      </w:r>
      <w:r w:rsidRPr="00F566BF">
        <w:rPr>
          <w:rFonts w:ascii="GHEA Grapalat" w:hAnsi="GHEA Grapalat" w:cs="Arial"/>
          <w:lang w:val="hy-AM"/>
        </w:rPr>
        <w:t xml:space="preserve">, </w:t>
      </w:r>
      <w:r w:rsidRPr="00F566BF">
        <w:rPr>
          <w:rFonts w:ascii="GHEA Grapalat" w:hAnsi="GHEA Grapalat"/>
          <w:sz w:val="20"/>
          <w:u w:val="single"/>
          <w:lang w:val="hy-AM"/>
        </w:rPr>
        <w:t xml:space="preserve">                  </w:t>
      </w:r>
      <w:r w:rsidRPr="00F566BF">
        <w:rPr>
          <w:rFonts w:ascii="GHEA Grapalat" w:hAnsi="GHEA Grapalat"/>
          <w:sz w:val="20"/>
          <w:u w:val="single"/>
          <w:lang w:val="hy-AM"/>
        </w:rPr>
        <w:tab/>
      </w:r>
      <w:r w:rsidRPr="00F566BF">
        <w:rPr>
          <w:rFonts w:ascii="GHEA Grapalat" w:hAnsi="GHEA Grapalat"/>
          <w:sz w:val="20"/>
          <w:u w:val="single"/>
          <w:lang w:val="hy-AM"/>
        </w:rPr>
        <w:tab/>
      </w:r>
      <w:r w:rsidRPr="00F566BF">
        <w:rPr>
          <w:rFonts w:ascii="GHEA Grapalat" w:hAnsi="GHEA Grapalat"/>
          <w:sz w:val="20"/>
          <w:u w:val="single"/>
          <w:lang w:val="hy-AM"/>
        </w:rPr>
        <w:tab/>
      </w:r>
      <w:r w:rsidRPr="00F566BF">
        <w:rPr>
          <w:rFonts w:ascii="GHEA Grapalat" w:hAnsi="GHEA Grapalat"/>
          <w:sz w:val="20"/>
          <w:u w:val="single"/>
          <w:lang w:val="hy-AM"/>
        </w:rPr>
        <w:tab/>
        <w:t xml:space="preserve">     </w:t>
      </w:r>
      <w:r w:rsidRPr="00F566BF">
        <w:rPr>
          <w:rFonts w:ascii="GHEA Grapalat" w:hAnsi="GHEA Grapalat"/>
          <w:sz w:val="20"/>
          <w:u w:val="single"/>
          <w:lang w:val="hy-AM"/>
        </w:rPr>
        <w:tab/>
      </w:r>
      <w:r w:rsidRPr="00F566BF">
        <w:rPr>
          <w:rFonts w:ascii="GHEA Grapalat" w:hAnsi="GHEA Grapalat"/>
          <w:sz w:val="20"/>
          <w:u w:val="single"/>
          <w:lang w:val="hy-AM"/>
        </w:rPr>
        <w:tab/>
        <w:t xml:space="preserve">           </w:t>
      </w:r>
      <w:r w:rsidRPr="00F566BF">
        <w:rPr>
          <w:rFonts w:ascii="GHEA Grapalat" w:hAnsi="GHEA Grapalat" w:cs="Arial"/>
          <w:sz w:val="20"/>
          <w:szCs w:val="20"/>
          <w:lang w:val="es-ES"/>
        </w:rPr>
        <w:t>-ն առաջարկում է</w:t>
      </w:r>
      <w:r w:rsidRPr="00F566BF">
        <w:rPr>
          <w:rFonts w:ascii="GHEA Grapalat" w:hAnsi="GHEA Grapalat" w:cs="Arial"/>
          <w:lang w:val="hy-AM"/>
        </w:rPr>
        <w:t xml:space="preserve">   </w:t>
      </w:r>
    </w:p>
    <w:p w:rsidR="00B2572B" w:rsidRPr="00F566BF" w:rsidRDefault="00B2572B" w:rsidP="00EF3662">
      <w:pPr>
        <w:ind w:firstLine="567"/>
        <w:jc w:val="both"/>
        <w:rPr>
          <w:rFonts w:ascii="GHEA Grapalat" w:hAnsi="GHEA Grapalat" w:cs="Arial"/>
        </w:rPr>
      </w:pPr>
      <w:bookmarkStart w:id="15" w:name="_Hlk23147299"/>
      <w:r w:rsidRPr="00F566BF">
        <w:rPr>
          <w:rFonts w:ascii="GHEA Grapalat" w:hAnsi="GHEA Grapalat" w:cs="Sylfaen"/>
          <w:vertAlign w:val="superscript"/>
          <w:lang w:val="hy-AM"/>
        </w:rPr>
        <w:t xml:space="preserve">                                                                                     մասնակցի անվանումը</w:t>
      </w:r>
    </w:p>
    <w:bookmarkEnd w:id="15"/>
    <w:p w:rsidR="00B2572B" w:rsidRPr="00F566BF" w:rsidRDefault="00B2572B" w:rsidP="00EF3662">
      <w:pPr>
        <w:jc w:val="both"/>
        <w:rPr>
          <w:rFonts w:ascii="GHEA Grapalat" w:hAnsi="GHEA Grapalat"/>
          <w:sz w:val="20"/>
          <w:lang w:val="hy-AM"/>
        </w:rPr>
      </w:pPr>
      <w:r w:rsidRPr="00F566BF">
        <w:rPr>
          <w:rFonts w:ascii="GHEA Grapalat" w:hAnsi="GHEA Grapalat" w:cs="Arial"/>
          <w:sz w:val="20"/>
          <w:szCs w:val="20"/>
          <w:lang w:val="es-ES"/>
        </w:rPr>
        <w:t>պայմանագիրը կատարել ներքոհիշյալ ընդհանուր գներով.</w:t>
      </w:r>
    </w:p>
    <w:p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131"/>
        <w:gridCol w:w="1559"/>
        <w:gridCol w:w="1417"/>
        <w:gridCol w:w="1760"/>
      </w:tblGrid>
      <w:tr w:rsidR="00CE693C" w:rsidRPr="00E638EF" w:rsidTr="00CB6DA8">
        <w:trPr>
          <w:cantSplit/>
          <w:trHeight w:val="916"/>
          <w:jc w:val="center"/>
        </w:trPr>
        <w:tc>
          <w:tcPr>
            <w:tcW w:w="1136" w:type="dxa"/>
            <w:tcBorders>
              <w:top w:val="single" w:sz="4" w:space="0" w:color="auto"/>
              <w:left w:val="single" w:sz="4" w:space="0" w:color="auto"/>
              <w:right w:val="single" w:sz="4" w:space="0" w:color="auto"/>
            </w:tcBorders>
            <w:vAlign w:val="center"/>
          </w:tcPr>
          <w:p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Չափա-</w:t>
            </w:r>
          </w:p>
          <w:p w:rsidR="00CE693C" w:rsidRPr="00F566BF" w:rsidRDefault="00CE693C" w:rsidP="00EF3662">
            <w:pPr>
              <w:jc w:val="center"/>
              <w:rPr>
                <w:rFonts w:ascii="GHEA Grapalat" w:hAnsi="GHEA Grapalat"/>
                <w:b/>
                <w:bCs/>
                <w:sz w:val="16"/>
                <w:lang w:val="es-ES"/>
              </w:rPr>
            </w:pPr>
            <w:r w:rsidRPr="00F566BF">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rsidR="00CE693C" w:rsidRPr="00F566BF" w:rsidRDefault="00CE693C" w:rsidP="00EF3662">
            <w:pPr>
              <w:jc w:val="center"/>
              <w:rPr>
                <w:rFonts w:ascii="GHEA Grapalat" w:hAnsi="GHEA Grapalat"/>
                <w:b/>
                <w:bCs/>
                <w:sz w:val="16"/>
                <w:szCs w:val="18"/>
                <w:lang w:val="es-ES"/>
              </w:rPr>
            </w:pPr>
            <w:r w:rsidRPr="00CB6DA8">
              <w:rPr>
                <w:rFonts w:ascii="GHEA Grapalat" w:hAnsi="GHEA Grapalat"/>
                <w:b/>
                <w:color w:val="000000"/>
                <w:sz w:val="16"/>
                <w:szCs w:val="16"/>
                <w:shd w:val="clear" w:color="auto" w:fill="FFFFFF"/>
              </w:rPr>
              <w:t>Արժեք</w:t>
            </w:r>
            <w:r w:rsidRPr="00CB6DA8">
              <w:rPr>
                <w:rFonts w:ascii="GHEA Grapalat" w:hAnsi="GHEA Grapalat"/>
                <w:b/>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ինքնարժեքի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կանխատեսվող</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շահույթի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հանրագումարը</w:t>
            </w:r>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Ընդհանուր գինը</w:t>
            </w:r>
          </w:p>
          <w:p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/տառերով և թվերով/</w:t>
            </w:r>
          </w:p>
        </w:tc>
      </w:tr>
      <w:tr w:rsidR="00CE693C" w:rsidRPr="00F566BF"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693C" w:rsidRPr="00E638EF"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rsidR="00CE693C" w:rsidRPr="00243018" w:rsidRDefault="00243018" w:rsidP="00EF3662">
            <w:pPr>
              <w:rPr>
                <w:rFonts w:ascii="GHEA Grapalat" w:hAnsi="GHEA Grapalat"/>
                <w:sz w:val="18"/>
                <w:lang w:val="es-ES"/>
              </w:rPr>
            </w:pPr>
            <w:r w:rsidRPr="00243018">
              <w:rPr>
                <w:rFonts w:ascii="GHEA Grapalat" w:hAnsi="GHEA Grapalat"/>
                <w:sz w:val="20"/>
                <w:lang w:val="es-ES"/>
              </w:rPr>
              <w:t>«Գյումրի քաղաքի Անի թաղամասի ճանապարհների հիմնանորոգման եվ փողոցային լուսավորության արդիականացման տեխնիկա-տնտեսական հիմնավորում»</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rsidR="00CE693C" w:rsidRPr="00F566BF" w:rsidRDefault="00CE693C" w:rsidP="00EF3662">
            <w:pPr>
              <w:jc w:val="center"/>
              <w:rPr>
                <w:rFonts w:ascii="GHEA Grapalat" w:hAnsi="GHEA Grapalat"/>
                <w:lang w:val="es-ES"/>
              </w:rPr>
            </w:pPr>
          </w:p>
        </w:tc>
      </w:tr>
    </w:tbl>
    <w:p w:rsidR="00B2572B" w:rsidRPr="00F566BF" w:rsidRDefault="00B2572B" w:rsidP="00EF3662">
      <w:pPr>
        <w:rPr>
          <w:rFonts w:ascii="GHEA Grapalat" w:hAnsi="GHEA Grapalat"/>
          <w:sz w:val="18"/>
          <w:szCs w:val="18"/>
          <w:lang w:val="es-ES"/>
        </w:rPr>
      </w:pPr>
    </w:p>
    <w:p w:rsidR="00B2572B" w:rsidRPr="00F566BF" w:rsidRDefault="00B2572B" w:rsidP="00EF3662">
      <w:pPr>
        <w:rPr>
          <w:rFonts w:ascii="GHEA Grapalat" w:hAnsi="GHEA Grapalat"/>
          <w:sz w:val="18"/>
          <w:szCs w:val="18"/>
          <w:lang w:val="es-ES"/>
        </w:rPr>
      </w:pPr>
    </w:p>
    <w:p w:rsidR="00B2572B" w:rsidRPr="00F566BF" w:rsidRDefault="00B2572B" w:rsidP="00EF3662">
      <w:pPr>
        <w:rPr>
          <w:rFonts w:ascii="GHEA Grapalat" w:hAnsi="GHEA Grapalat"/>
          <w:sz w:val="18"/>
          <w:szCs w:val="18"/>
          <w:lang w:val="hy-AM"/>
        </w:rPr>
      </w:pPr>
    </w:p>
    <w:p w:rsidR="00B2572B" w:rsidRPr="00F566BF" w:rsidRDefault="00B2572B" w:rsidP="00EF3662">
      <w:pPr>
        <w:ind w:left="720" w:firstLine="720"/>
        <w:jc w:val="both"/>
        <w:rPr>
          <w:rFonts w:ascii="GHEA Grapalat" w:hAnsi="GHEA Grapalat"/>
          <w:sz w:val="20"/>
          <w:lang w:val="hy-AM"/>
        </w:rPr>
      </w:pPr>
      <w:r w:rsidRPr="00F566BF">
        <w:rPr>
          <w:rFonts w:ascii="GHEA Grapalat" w:hAnsi="GHEA Grapalat"/>
          <w:sz w:val="20"/>
        </w:rPr>
        <w:t xml:space="preserve">     </w:t>
      </w:r>
      <w:r w:rsidRPr="00F566BF">
        <w:rPr>
          <w:rFonts w:ascii="GHEA Grapalat" w:hAnsi="GHEA Grapalat"/>
          <w:sz w:val="20"/>
          <w:lang w:val="hy-AM"/>
        </w:rPr>
        <w:t xml:space="preserve">___________________________________________ </w:t>
      </w:r>
      <w:r w:rsidRPr="00F566BF">
        <w:rPr>
          <w:rFonts w:ascii="GHEA Grapalat" w:hAnsi="GHEA Grapalat"/>
          <w:sz w:val="20"/>
          <w:lang w:val="hy-AM"/>
        </w:rPr>
        <w:tab/>
        <w:t xml:space="preserve">                </w:t>
      </w:r>
      <w:r w:rsidRPr="00F566BF">
        <w:rPr>
          <w:rFonts w:ascii="GHEA Grapalat" w:hAnsi="GHEA Grapalat"/>
          <w:sz w:val="20"/>
        </w:rPr>
        <w:t xml:space="preserve">       </w:t>
      </w:r>
      <w:r w:rsidRPr="00F566BF">
        <w:rPr>
          <w:rFonts w:ascii="GHEA Grapalat" w:hAnsi="GHEA Grapalat"/>
          <w:sz w:val="20"/>
          <w:lang w:val="hy-AM"/>
        </w:rPr>
        <w:t xml:space="preserve">_____________ </w:t>
      </w:r>
    </w:p>
    <w:p w:rsidR="00B2572B" w:rsidRPr="00F566BF" w:rsidRDefault="00B2572B" w:rsidP="00EF3662">
      <w:pPr>
        <w:jc w:val="both"/>
        <w:rPr>
          <w:rFonts w:ascii="GHEA Grapalat" w:hAnsi="GHEA Grapalat"/>
          <w:sz w:val="20"/>
          <w:vertAlign w:val="superscript"/>
          <w:lang w:val="hy-AM"/>
        </w:rPr>
      </w:pPr>
      <w:r w:rsidRPr="00F566BF">
        <w:rPr>
          <w:rFonts w:ascii="GHEA Grapalat" w:hAnsi="GHEA Grapalat"/>
          <w:sz w:val="20"/>
          <w:vertAlign w:val="superscript"/>
          <w:lang w:val="hy-AM"/>
        </w:rPr>
        <w:t xml:space="preserve">                                                      մասնակցի անվանումը (ղեկավարի պաշտոնը, անուն ազգանունը)                                                       ստորագրությունը</w:t>
      </w:r>
      <w:r w:rsidRPr="00F566BF">
        <w:rPr>
          <w:rFonts w:ascii="GHEA Grapalat" w:hAnsi="GHEA Grapalat"/>
          <w:sz w:val="20"/>
          <w:vertAlign w:val="superscript"/>
          <w:lang w:val="hy-AM"/>
        </w:rPr>
        <w:tab/>
      </w:r>
    </w:p>
    <w:p w:rsidR="00B2572B" w:rsidRPr="00F566BF" w:rsidRDefault="00B2572B" w:rsidP="00EF3662">
      <w:pPr>
        <w:jc w:val="right"/>
        <w:rPr>
          <w:rFonts w:ascii="GHEA Grapalat" w:hAnsi="GHEA Grapalat"/>
          <w:sz w:val="20"/>
          <w:lang w:val="hy-AM"/>
        </w:rPr>
      </w:pPr>
      <w:r w:rsidRPr="00F566BF">
        <w:rPr>
          <w:rFonts w:ascii="GHEA Grapalat" w:hAnsi="GHEA Grapalat"/>
          <w:sz w:val="20"/>
          <w:lang w:val="hy-AM"/>
        </w:rPr>
        <w:t xml:space="preserve">    </w:t>
      </w:r>
    </w:p>
    <w:p w:rsidR="00B2572B" w:rsidRPr="00F566BF" w:rsidRDefault="00B2572B" w:rsidP="00EF3662">
      <w:pPr>
        <w:jc w:val="right"/>
        <w:rPr>
          <w:rFonts w:ascii="GHEA Grapalat" w:hAnsi="GHEA Grapalat"/>
          <w:sz w:val="20"/>
          <w:lang w:val="hy-AM"/>
        </w:rPr>
      </w:pPr>
      <w:r w:rsidRPr="00F566BF">
        <w:rPr>
          <w:rFonts w:ascii="GHEA Grapalat" w:hAnsi="GHEA Grapalat"/>
          <w:sz w:val="20"/>
          <w:lang w:val="hy-AM"/>
        </w:rPr>
        <w:t>Կ. Տ.</w:t>
      </w:r>
      <w:r w:rsidRPr="00F566BF">
        <w:rPr>
          <w:rStyle w:val="FootnoteReference"/>
          <w:rFonts w:ascii="GHEA Grapalat" w:hAnsi="GHEA Grapalat"/>
          <w:color w:val="FFFFFF"/>
          <w:sz w:val="20"/>
          <w:lang w:val="hy-AM"/>
        </w:rPr>
        <w:footnoteReference w:id="14"/>
      </w:r>
      <w:r w:rsidRPr="00F566BF">
        <w:rPr>
          <w:rFonts w:ascii="GHEA Grapalat" w:hAnsi="GHEA Grapalat"/>
          <w:sz w:val="20"/>
          <w:lang w:val="hy-AM"/>
        </w:rPr>
        <w:tab/>
      </w:r>
      <w:r w:rsidRPr="00F566BF">
        <w:rPr>
          <w:rFonts w:ascii="GHEA Grapalat" w:hAnsi="GHEA Grapalat"/>
          <w:sz w:val="20"/>
          <w:lang w:val="hy-AM"/>
        </w:rPr>
        <w:tab/>
        <w:t xml:space="preserve"> </w:t>
      </w:r>
    </w:p>
    <w:p w:rsidR="00B2572B" w:rsidRPr="00F566BF" w:rsidRDefault="00B2572B" w:rsidP="00EF3662">
      <w:pPr>
        <w:jc w:val="right"/>
        <w:rPr>
          <w:rFonts w:ascii="GHEA Grapalat" w:hAnsi="GHEA Grapalat"/>
          <w:sz w:val="20"/>
          <w:lang w:val="hy-AM"/>
        </w:rPr>
      </w:pPr>
    </w:p>
    <w:p w:rsidR="00B2572B" w:rsidRPr="00F566BF" w:rsidRDefault="00B2572B" w:rsidP="00EF3662">
      <w:pPr>
        <w:rPr>
          <w:rFonts w:ascii="GHEA Grapalat" w:hAnsi="GHEA Grapalat" w:cs="Sylfaen"/>
          <w:i/>
          <w:sz w:val="16"/>
          <w:szCs w:val="16"/>
          <w:lang w:val="hy-AM" w:eastAsia="ru-RU"/>
        </w:rPr>
      </w:pPr>
    </w:p>
    <w:p w:rsidR="00B2572B" w:rsidRPr="00F566BF" w:rsidRDefault="00B2572B" w:rsidP="00EF3662">
      <w:pPr>
        <w:rPr>
          <w:rFonts w:ascii="GHEA Grapalat" w:hAnsi="GHEA Grapalat" w:cs="Sylfaen"/>
          <w:i/>
          <w:sz w:val="16"/>
          <w:szCs w:val="16"/>
          <w:lang w:val="hy-AM" w:eastAsia="ru-RU"/>
        </w:rPr>
      </w:pPr>
    </w:p>
    <w:p w:rsidR="00B2572B" w:rsidRPr="00F566BF" w:rsidRDefault="00B2572B" w:rsidP="00EF3662">
      <w:pPr>
        <w:rPr>
          <w:rFonts w:ascii="GHEA Grapalat" w:hAnsi="GHEA Grapalat" w:cs="Sylfaen"/>
          <w:i/>
          <w:sz w:val="16"/>
          <w:szCs w:val="16"/>
          <w:lang w:val="hy-AM" w:eastAsia="ru-RU"/>
        </w:rPr>
      </w:pPr>
    </w:p>
    <w:p w:rsidR="00B2572B" w:rsidRPr="00F566BF" w:rsidRDefault="00B2572B" w:rsidP="00EF3662">
      <w:pPr>
        <w:rPr>
          <w:rFonts w:ascii="GHEA Grapalat" w:hAnsi="GHEA Grapalat" w:cs="Sylfaen"/>
          <w:i/>
          <w:sz w:val="16"/>
          <w:szCs w:val="16"/>
          <w:lang w:val="hy-AM" w:eastAsia="ru-RU"/>
        </w:rPr>
      </w:pPr>
    </w:p>
    <w:p w:rsidR="00B2572B" w:rsidRPr="00F566BF" w:rsidRDefault="00B2572B" w:rsidP="00EF3662">
      <w:pPr>
        <w:rPr>
          <w:rFonts w:ascii="GHEA Grapalat" w:hAnsi="GHEA Grapalat" w:cs="Sylfaen"/>
          <w:i/>
          <w:sz w:val="16"/>
          <w:szCs w:val="16"/>
          <w:lang w:val="hy-AM" w:eastAsia="ru-RU"/>
        </w:rPr>
      </w:pPr>
    </w:p>
    <w:p w:rsidR="00B2572B" w:rsidRPr="00F566BF" w:rsidRDefault="00B2572B" w:rsidP="00EF3662">
      <w:pPr>
        <w:rPr>
          <w:rFonts w:ascii="GHEA Grapalat" w:hAnsi="GHEA Grapalat" w:cs="Sylfaen"/>
          <w:i/>
          <w:sz w:val="16"/>
          <w:szCs w:val="16"/>
          <w:lang w:val="hy-AM" w:eastAsia="ru-RU"/>
        </w:rPr>
      </w:pPr>
    </w:p>
    <w:p w:rsidR="00B2572B" w:rsidRPr="00F566BF" w:rsidRDefault="00B2572B" w:rsidP="00EF3662">
      <w:pPr>
        <w:rPr>
          <w:rFonts w:ascii="GHEA Grapalat" w:hAnsi="GHEA Grapalat" w:cs="Sylfaen"/>
          <w:i/>
          <w:sz w:val="16"/>
          <w:szCs w:val="16"/>
          <w:lang w:val="hy-AM" w:eastAsia="ru-RU"/>
        </w:rPr>
      </w:pPr>
    </w:p>
    <w:p w:rsidR="00B2572B" w:rsidRPr="00F566BF" w:rsidRDefault="00B2572B" w:rsidP="00EF3662">
      <w:pPr>
        <w:rPr>
          <w:rFonts w:ascii="GHEA Grapalat" w:hAnsi="GHEA Grapalat" w:cs="Sylfaen"/>
          <w:i/>
          <w:sz w:val="16"/>
          <w:szCs w:val="16"/>
          <w:lang w:val="hy-AM" w:eastAsia="ru-RU"/>
        </w:rPr>
      </w:pPr>
    </w:p>
    <w:p w:rsidR="00B2572B" w:rsidRPr="00F566BF" w:rsidRDefault="00B2572B" w:rsidP="00EF3662">
      <w:pPr>
        <w:rPr>
          <w:rFonts w:ascii="GHEA Grapalat" w:hAnsi="GHEA Grapalat" w:cs="Sylfaen"/>
          <w:i/>
          <w:sz w:val="16"/>
          <w:szCs w:val="16"/>
          <w:lang w:val="hy-AM" w:eastAsia="ru-RU"/>
        </w:rPr>
      </w:pPr>
    </w:p>
    <w:p w:rsidR="00B2572B" w:rsidRPr="00F566BF" w:rsidRDefault="00B2572B" w:rsidP="00EF3662">
      <w:pPr>
        <w:rPr>
          <w:rFonts w:ascii="GHEA Grapalat" w:hAnsi="GHEA Grapalat" w:cs="Sylfaen"/>
          <w:i/>
          <w:sz w:val="16"/>
          <w:szCs w:val="16"/>
          <w:lang w:val="hy-AM" w:eastAsia="ru-RU"/>
        </w:rPr>
      </w:pPr>
    </w:p>
    <w:p w:rsidR="00B2572B" w:rsidRPr="00F566BF" w:rsidRDefault="00B2572B" w:rsidP="00EF3662">
      <w:pPr>
        <w:rPr>
          <w:rFonts w:ascii="GHEA Grapalat" w:hAnsi="GHEA Grapalat" w:cs="Sylfaen"/>
          <w:i/>
          <w:sz w:val="16"/>
          <w:szCs w:val="16"/>
          <w:lang w:val="hy-AM" w:eastAsia="ru-RU"/>
        </w:rPr>
      </w:pPr>
    </w:p>
    <w:p w:rsidR="00B2572B" w:rsidRPr="00F566BF" w:rsidRDefault="00B2572B" w:rsidP="00EF3662">
      <w:pPr>
        <w:rPr>
          <w:rFonts w:ascii="GHEA Grapalat" w:hAnsi="GHEA Grapalat" w:cs="Sylfaen"/>
          <w:i/>
          <w:sz w:val="16"/>
          <w:szCs w:val="16"/>
          <w:lang w:val="hy-AM" w:eastAsia="ru-RU"/>
        </w:rPr>
      </w:pPr>
    </w:p>
    <w:p w:rsidR="00B2572B" w:rsidRPr="00F566BF" w:rsidRDefault="00B2572B" w:rsidP="00EF3662">
      <w:pPr>
        <w:pStyle w:val="BodyTextIndent3"/>
        <w:spacing w:line="240" w:lineRule="auto"/>
        <w:jc w:val="right"/>
        <w:rPr>
          <w:rFonts w:ascii="GHEA Grapalat" w:hAnsi="GHEA Grapalat"/>
          <w:i/>
          <w:lang w:val="hy-AM"/>
        </w:rPr>
      </w:pPr>
    </w:p>
    <w:p w:rsidR="00B2572B" w:rsidRPr="00F566BF" w:rsidRDefault="00B2572B" w:rsidP="00EF3662">
      <w:pPr>
        <w:pStyle w:val="BodyTextIndent3"/>
        <w:spacing w:line="240" w:lineRule="auto"/>
        <w:jc w:val="right"/>
        <w:rPr>
          <w:rFonts w:ascii="GHEA Grapalat" w:hAnsi="GHEA Grapalat"/>
          <w:i/>
          <w:lang w:val="hy-AM"/>
        </w:rPr>
      </w:pPr>
    </w:p>
    <w:p w:rsidR="00B2572B" w:rsidRPr="00F566BF" w:rsidRDefault="00B2572B" w:rsidP="00EF3662">
      <w:pPr>
        <w:pStyle w:val="BodyTextIndent3"/>
        <w:spacing w:line="240" w:lineRule="auto"/>
        <w:jc w:val="right"/>
        <w:rPr>
          <w:rFonts w:ascii="GHEA Grapalat" w:hAnsi="GHEA Grapalat"/>
          <w:i/>
          <w:lang w:val="hy-AM"/>
        </w:rPr>
      </w:pPr>
    </w:p>
    <w:p w:rsidR="00B2572B" w:rsidRPr="00F566BF" w:rsidRDefault="00B2572B" w:rsidP="00EF3662">
      <w:pPr>
        <w:pStyle w:val="BodyTextIndent3"/>
        <w:spacing w:line="240" w:lineRule="auto"/>
        <w:jc w:val="right"/>
        <w:rPr>
          <w:rFonts w:ascii="GHEA Grapalat" w:hAnsi="GHEA Grapalat"/>
          <w:i/>
          <w:lang w:val="es-ES" w:eastAsia="ru-RU"/>
        </w:rPr>
      </w:pPr>
    </w:p>
    <w:p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rsidR="00B2572B" w:rsidRPr="00F566BF" w:rsidRDefault="00B2572B" w:rsidP="001557AE">
      <w:pPr>
        <w:pStyle w:val="BodyTextIndent3"/>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007942E8" w:rsidRPr="00F566BF">
        <w:rPr>
          <w:rFonts w:ascii="GHEA Grapalat" w:hAnsi="GHEA Grapalat" w:cs="Arial"/>
          <w:b/>
          <w:lang w:val="hy-AM"/>
        </w:rPr>
        <w:t>3</w:t>
      </w:r>
    </w:p>
    <w:p w:rsidR="0028542F" w:rsidRPr="0028542F" w:rsidRDefault="0028542F" w:rsidP="0028542F">
      <w:pPr>
        <w:pStyle w:val="BodyTextIndent3"/>
        <w:spacing w:line="240" w:lineRule="auto"/>
        <w:jc w:val="right"/>
        <w:rPr>
          <w:rFonts w:ascii="GHEA Grapalat" w:hAnsi="GHEA Grapalat" w:cs="Arial"/>
          <w:b/>
          <w:lang w:val="es-ES"/>
        </w:rPr>
      </w:pPr>
      <w:r w:rsidRPr="0028542F">
        <w:rPr>
          <w:rFonts w:ascii="GHEA Grapalat" w:hAnsi="GHEA Grapalat"/>
          <w:b/>
          <w:lang w:val="af-ZA"/>
        </w:rPr>
        <w:t xml:space="preserve">ՀՀՇՄԳՀՀԿՀ- ԳՀԾՁԲ-20/22»     </w:t>
      </w:r>
      <w:r w:rsidRPr="0028542F">
        <w:rPr>
          <w:rFonts w:ascii="GHEA Grapalat" w:hAnsi="GHEA Grapalat" w:cs="Sylfaen"/>
          <w:b/>
          <w:lang w:val="es-ES"/>
        </w:rPr>
        <w:t>*</w:t>
      </w:r>
      <w:r w:rsidRPr="0028542F">
        <w:rPr>
          <w:rFonts w:ascii="GHEA Grapalat" w:hAnsi="GHEA Grapalat"/>
          <w:b/>
          <w:lang w:val="es-ES"/>
        </w:rPr>
        <w:t xml:space="preserve">  </w:t>
      </w:r>
      <w:r w:rsidRPr="0028542F">
        <w:rPr>
          <w:rFonts w:ascii="GHEA Grapalat" w:hAnsi="GHEA Grapalat" w:cs="Sylfaen"/>
          <w:b/>
          <w:lang w:val="es-ES"/>
        </w:rPr>
        <w:t>ծածկագրով</w:t>
      </w:r>
    </w:p>
    <w:p w:rsidR="0028542F" w:rsidRPr="0028542F" w:rsidRDefault="0028542F" w:rsidP="0028542F">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Pr="0028542F">
        <w:rPr>
          <w:rFonts w:ascii="GHEA Grapalat" w:hAnsi="GHEA Grapalat" w:cs="Arial"/>
          <w:b/>
          <w:lang w:val="es-ES"/>
        </w:rPr>
        <w:t xml:space="preserve"> </w:t>
      </w:r>
      <w:r w:rsidRPr="0028542F">
        <w:rPr>
          <w:rFonts w:ascii="GHEA Grapalat" w:hAnsi="GHEA Grapalat" w:cs="Sylfaen"/>
          <w:b/>
          <w:lang w:val="es-ES"/>
        </w:rPr>
        <w:t>հրավերի</w:t>
      </w:r>
    </w:p>
    <w:p w:rsidR="001557AE" w:rsidRPr="002D4DC4"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rsidR="007154FC" w:rsidRPr="002D4DC4" w:rsidRDefault="007154FC" w:rsidP="007154FC">
      <w:pPr>
        <w:pStyle w:val="NormalWeb"/>
        <w:shd w:val="clear" w:color="auto" w:fill="FFFFFF"/>
        <w:spacing w:before="0" w:beforeAutospacing="0" w:after="0" w:afterAutospacing="0"/>
        <w:ind w:firstLine="375"/>
        <w:rPr>
          <w:rStyle w:val="Strong"/>
          <w:lang w:val="hy-AM"/>
        </w:rPr>
      </w:pPr>
    </w:p>
    <w:p w:rsidR="007154FC" w:rsidRPr="002D4DC4"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rsidR="007154FC" w:rsidRPr="002D4DC4" w:rsidRDefault="007154FC" w:rsidP="007154F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w:t>
      </w:r>
      <w:r w:rsidR="009E1525" w:rsidRPr="002D4DC4">
        <w:rPr>
          <w:rFonts w:ascii="GHEA Grapalat" w:hAnsi="GHEA Grapalat" w:cs="Sylfaen"/>
          <w:vertAlign w:val="superscript"/>
          <w:lang w:val="hy-AM"/>
        </w:rPr>
        <w:t>պատվիրատուի անվանումը</w:t>
      </w:r>
    </w:p>
    <w:p w:rsidR="009E1525" w:rsidRPr="00F566BF"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w:t>
      </w:r>
      <w:r w:rsidR="009E1525" w:rsidRPr="002D4DC4">
        <w:rPr>
          <w:rStyle w:val="Strong"/>
          <w:rFonts w:ascii="GHEA Grapalat" w:hAnsi="GHEA Grapalat"/>
          <w:b w:val="0"/>
          <w:bCs w:val="0"/>
          <w:sz w:val="20"/>
          <w:szCs w:val="20"/>
          <w:lang w:val="hy-AM"/>
        </w:rPr>
        <w:t>բենեֆիցիար</w:t>
      </w:r>
      <w:r w:rsidRPr="002D4DC4">
        <w:rPr>
          <w:rStyle w:val="Strong"/>
          <w:rFonts w:ascii="GHEA Grapalat" w:hAnsi="GHEA Grapalat"/>
          <w:b w:val="0"/>
          <w:bCs w:val="0"/>
          <w:sz w:val="20"/>
          <w:szCs w:val="20"/>
          <w:lang w:val="hy-AM"/>
        </w:rPr>
        <w:t xml:space="preserve">) </w:t>
      </w:r>
      <w:r w:rsidR="009E1525" w:rsidRPr="002D4DC4">
        <w:rPr>
          <w:rStyle w:val="Strong"/>
          <w:rFonts w:ascii="GHEA Grapalat" w:hAnsi="GHEA Grapalat"/>
          <w:b w:val="0"/>
          <w:bCs w:val="0"/>
          <w:sz w:val="20"/>
          <w:szCs w:val="20"/>
          <w:lang w:val="hy-AM"/>
        </w:rPr>
        <w:t xml:space="preserve">կողմից </w:t>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lang w:val="hy-AM"/>
        </w:rPr>
        <w:t xml:space="preserve"> ծածկագրով կազմակերպված</w:t>
      </w:r>
      <w:r w:rsidR="009E1525" w:rsidRPr="002D4DC4">
        <w:rPr>
          <w:rFonts w:cs="Sylfaen"/>
          <w:vertAlign w:val="superscript"/>
          <w:lang w:val="hy-AM"/>
        </w:rPr>
        <w:t xml:space="preserve">                       </w:t>
      </w:r>
      <w:r w:rsidR="009E1525" w:rsidRPr="002D4DC4">
        <w:rPr>
          <w:rFonts w:cs="Sylfaen"/>
          <w:vertAlign w:val="superscript"/>
          <w:lang w:val="hy-AM"/>
        </w:rPr>
        <w:tab/>
      </w:r>
      <w:r w:rsidR="009E1525" w:rsidRPr="002D4DC4">
        <w:rPr>
          <w:rFonts w:cs="Sylfaen"/>
          <w:vertAlign w:val="superscript"/>
          <w:lang w:val="hy-AM"/>
        </w:rPr>
        <w:tab/>
      </w:r>
      <w:r w:rsidR="009E1525" w:rsidRPr="002D4DC4">
        <w:rPr>
          <w:rFonts w:cs="Sylfaen"/>
          <w:vertAlign w:val="superscript"/>
          <w:lang w:val="hy-AM"/>
        </w:rPr>
        <w:tab/>
      </w:r>
      <w:r w:rsidR="009E1525" w:rsidRPr="002D4DC4">
        <w:rPr>
          <w:rFonts w:cs="Sylfaen"/>
          <w:vertAlign w:val="superscript"/>
          <w:lang w:val="hy-AM"/>
        </w:rPr>
        <w:tab/>
      </w:r>
      <w:r w:rsidR="009E1525" w:rsidRPr="002D4DC4">
        <w:rPr>
          <w:rFonts w:cs="Sylfaen"/>
          <w:vertAlign w:val="superscript"/>
          <w:lang w:val="hy-AM"/>
        </w:rPr>
        <w:tab/>
      </w:r>
      <w:r w:rsidR="009E1525" w:rsidRPr="002D4DC4">
        <w:rPr>
          <w:rFonts w:cs="Sylfaen"/>
          <w:vertAlign w:val="superscript"/>
          <w:lang w:val="hy-AM"/>
        </w:rPr>
        <w:tab/>
      </w:r>
      <w:r w:rsidR="009E1525" w:rsidRPr="00F566BF">
        <w:rPr>
          <w:rFonts w:ascii="GHEA Grapalat" w:hAnsi="GHEA Grapalat" w:cs="Sylfaen"/>
          <w:vertAlign w:val="superscript"/>
          <w:lang w:val="hy-AM"/>
        </w:rPr>
        <w:t xml:space="preserve">ընթացակարգի ծածկագիրը </w:t>
      </w:r>
    </w:p>
    <w:p w:rsidR="006A0F27" w:rsidRPr="002D4DC4"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գնման </w:t>
      </w:r>
      <w:r w:rsidR="009E1525" w:rsidRPr="002D4DC4">
        <w:rPr>
          <w:rStyle w:val="Strong"/>
          <w:rFonts w:ascii="GHEA Grapalat" w:hAnsi="GHEA Grapalat"/>
          <w:b w:val="0"/>
          <w:bCs w:val="0"/>
          <w:sz w:val="20"/>
          <w:szCs w:val="20"/>
          <w:lang w:val="hy-AM"/>
        </w:rPr>
        <w:t xml:space="preserve">ընթացակարգին </w:t>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lang w:val="hy-AM"/>
        </w:rPr>
        <w:t xml:space="preserve"> </w:t>
      </w:r>
      <w:r w:rsidRPr="002D4DC4">
        <w:rPr>
          <w:rStyle w:val="Strong"/>
          <w:rFonts w:ascii="GHEA Grapalat" w:hAnsi="GHEA Grapalat"/>
          <w:b w:val="0"/>
          <w:bCs w:val="0"/>
          <w:sz w:val="20"/>
          <w:szCs w:val="20"/>
          <w:lang w:val="hy-AM"/>
        </w:rPr>
        <w:t xml:space="preserve">(այսուհետ՝ պրիցիպալ) </w:t>
      </w:r>
      <w:r w:rsidR="009E1525" w:rsidRPr="002D4DC4">
        <w:rPr>
          <w:rStyle w:val="Strong"/>
          <w:rFonts w:ascii="GHEA Grapalat" w:hAnsi="GHEA Grapalat"/>
          <w:b w:val="0"/>
          <w:bCs w:val="0"/>
          <w:sz w:val="20"/>
          <w:szCs w:val="20"/>
          <w:lang w:val="hy-AM"/>
        </w:rPr>
        <w:t>մասնակցելու</w:t>
      </w:r>
      <w:r w:rsidRPr="002D4DC4">
        <w:rPr>
          <w:rStyle w:val="Strong"/>
          <w:rFonts w:ascii="GHEA Grapalat" w:hAnsi="GHEA Grapalat"/>
          <w:b w:val="0"/>
          <w:bCs w:val="0"/>
          <w:sz w:val="20"/>
          <w:szCs w:val="20"/>
          <w:lang w:val="hy-AM"/>
        </w:rPr>
        <w:t>ց</w:t>
      </w:r>
      <w:r w:rsidR="009E1525" w:rsidRPr="002D4DC4">
        <w:rPr>
          <w:rStyle w:val="Strong"/>
          <w:rFonts w:ascii="GHEA Grapalat" w:hAnsi="GHEA Grapalat"/>
          <w:b w:val="0"/>
          <w:bCs w:val="0"/>
          <w:sz w:val="20"/>
          <w:szCs w:val="20"/>
          <w:lang w:val="hy-AM"/>
        </w:rPr>
        <w:t xml:space="preserve"> </w:t>
      </w:r>
    </w:p>
    <w:p w:rsidR="006A0F27" w:rsidRPr="002D4DC4"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մասնակցի </w:t>
      </w:r>
      <w:r w:rsidRPr="00F566BF">
        <w:rPr>
          <w:rFonts w:ascii="GHEA Grapalat" w:hAnsi="GHEA Grapalat" w:cs="Sylfaen"/>
          <w:vertAlign w:val="superscript"/>
          <w:lang w:val="hy-AM"/>
        </w:rPr>
        <w:t>անվանումը</w:t>
      </w:r>
    </w:p>
    <w:p w:rsidR="007154FC" w:rsidRPr="002D4DC4"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C76415">
        <w:rPr>
          <w:rStyle w:val="Strong"/>
          <w:rFonts w:ascii="GHEA Grapalat" w:hAnsi="GHEA Grapalat"/>
          <w:b w:val="0"/>
          <w:bCs w:val="0"/>
          <w:sz w:val="20"/>
          <w:szCs w:val="20"/>
          <w:lang w:val="hy-AM"/>
        </w:rPr>
        <w:t>ում</w:t>
      </w:r>
      <w:r w:rsidR="006A0F27" w:rsidRPr="002D4DC4">
        <w:rPr>
          <w:rStyle w:val="Strong"/>
          <w:rFonts w:ascii="GHEA Grapalat" w:hAnsi="GHEA Grapalat"/>
          <w:b w:val="0"/>
          <w:bCs w:val="0"/>
          <w:sz w:val="20"/>
          <w:szCs w:val="20"/>
          <w:lang w:val="hy-AM"/>
        </w:rPr>
        <w:t>:</w:t>
      </w:r>
      <w:r w:rsidR="007154FC" w:rsidRPr="002D4DC4">
        <w:rPr>
          <w:rStyle w:val="Strong"/>
          <w:rFonts w:ascii="GHEA Grapalat" w:hAnsi="GHEA Grapalat"/>
          <w:b w:val="0"/>
          <w:bCs w:val="0"/>
          <w:sz w:val="20"/>
          <w:szCs w:val="20"/>
          <w:lang w:val="hy-AM"/>
        </w:rPr>
        <w:t xml:space="preserve"> </w:t>
      </w:r>
    </w:p>
    <w:p w:rsidR="009E1525" w:rsidRPr="002D4DC4"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rsidR="009E1525" w:rsidRPr="002D4DC4"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rsidR="00961895" w:rsidRPr="002D4DC4"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2D4DC4">
        <w:rPr>
          <w:rStyle w:val="Strong"/>
          <w:rFonts w:ascii="GHEA Grapalat" w:hAnsi="GHEA Grapalat"/>
          <w:b w:val="0"/>
          <w:bCs w:val="0"/>
          <w:sz w:val="20"/>
          <w:szCs w:val="20"/>
          <w:lang w:val="hy-AM"/>
        </w:rPr>
        <w:t xml:space="preserve">ներկայացված պահանջով (այսուհետ՝ պահանջ) </w:t>
      </w:r>
      <w:r w:rsidR="006A0F27" w:rsidRPr="002D4DC4">
        <w:rPr>
          <w:rStyle w:val="Strong"/>
          <w:rFonts w:ascii="GHEA Grapalat" w:hAnsi="GHEA Grapalat"/>
          <w:b w:val="0"/>
          <w:bCs w:val="0"/>
          <w:sz w:val="20"/>
          <w:szCs w:val="20"/>
          <w:lang w:val="hy-AM"/>
        </w:rPr>
        <w:t xml:space="preserve">բենեֆիցիարին վճարել </w:t>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p>
    <w:p w:rsidR="00961895" w:rsidRPr="002D4DC4"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rsidR="00961895" w:rsidRPr="002D4DC4"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(այսուհետ՝ երաշխիքի գումար)՝</w:t>
      </w:r>
      <w:r w:rsidR="007154FC" w:rsidRPr="002D4DC4">
        <w:rPr>
          <w:rStyle w:val="Strong"/>
          <w:rFonts w:ascii="GHEA Grapalat" w:hAnsi="GHEA Grapalat"/>
          <w:b w:val="0"/>
          <w:bCs w:val="0"/>
          <w:sz w:val="20"/>
          <w:szCs w:val="20"/>
          <w:lang w:val="hy-AM"/>
        </w:rPr>
        <w:t xml:space="preserve"> </w:t>
      </w:r>
      <w:r w:rsidRPr="002D4DC4">
        <w:rPr>
          <w:rStyle w:val="Strong"/>
          <w:rFonts w:ascii="GHEA Grapalat" w:hAnsi="GHEA Grapalat"/>
          <w:b w:val="0"/>
          <w:bCs w:val="0"/>
          <w:sz w:val="20"/>
          <w:szCs w:val="20"/>
          <w:lang w:val="hy-AM"/>
        </w:rPr>
        <w:t xml:space="preserve">պահանջն ստանալուց </w:t>
      </w:r>
      <w:r w:rsidR="00244642" w:rsidRPr="002D4DC4">
        <w:rPr>
          <w:rStyle w:val="Strong"/>
          <w:rFonts w:ascii="GHEA Grapalat" w:hAnsi="GHEA Grapalat"/>
          <w:b w:val="0"/>
          <w:bCs w:val="0"/>
          <w:sz w:val="20"/>
          <w:szCs w:val="20"/>
          <w:lang w:val="hy-AM"/>
        </w:rPr>
        <w:t>տասը</w:t>
      </w:r>
      <w:r w:rsidR="009D3747" w:rsidRPr="002D4DC4">
        <w:rPr>
          <w:rStyle w:val="Strong"/>
          <w:rFonts w:ascii="GHEA Grapalat" w:hAnsi="GHEA Grapalat"/>
          <w:b w:val="0"/>
          <w:bCs w:val="0"/>
          <w:sz w:val="20"/>
          <w:szCs w:val="20"/>
          <w:lang w:val="hy-AM"/>
        </w:rPr>
        <w:t xml:space="preserve"> աշխատանքային օրվա ընթացքում:</w:t>
      </w:r>
      <w:r w:rsidR="004C77DB" w:rsidRPr="002D4DC4">
        <w:rPr>
          <w:rStyle w:val="Strong"/>
          <w:rFonts w:ascii="GHEA Grapalat" w:hAnsi="GHEA Grapalat"/>
          <w:b w:val="0"/>
          <w:bCs w:val="0"/>
          <w:sz w:val="20"/>
          <w:szCs w:val="20"/>
          <w:lang w:val="hy-AM"/>
        </w:rPr>
        <w:t xml:space="preserve"> </w:t>
      </w:r>
      <w:r w:rsidR="000C0396" w:rsidRPr="002D4DC4">
        <w:rPr>
          <w:rStyle w:val="Strong"/>
          <w:rFonts w:ascii="GHEA Grapalat" w:hAnsi="GHEA Grapalat"/>
          <w:b w:val="0"/>
          <w:bCs w:val="0"/>
          <w:sz w:val="20"/>
          <w:szCs w:val="20"/>
          <w:lang w:val="hy-AM"/>
        </w:rPr>
        <w:t xml:space="preserve">  </w:t>
      </w:r>
      <w:r w:rsidR="004C77DB" w:rsidRPr="002D4DC4">
        <w:rPr>
          <w:rStyle w:val="Strong"/>
          <w:rFonts w:ascii="GHEA Grapalat" w:hAnsi="GHEA Grapalat"/>
          <w:b w:val="0"/>
          <w:bCs w:val="0"/>
          <w:sz w:val="20"/>
          <w:szCs w:val="20"/>
          <w:lang w:val="hy-AM"/>
        </w:rPr>
        <w:t>Վճարումը</w:t>
      </w:r>
      <w:r w:rsidR="00244642" w:rsidRPr="002D4DC4">
        <w:rPr>
          <w:rStyle w:val="Strong"/>
          <w:rFonts w:ascii="GHEA Grapalat" w:hAnsi="GHEA Grapalat"/>
          <w:b w:val="0"/>
          <w:bCs w:val="0"/>
          <w:sz w:val="20"/>
          <w:szCs w:val="20"/>
          <w:lang w:val="hy-AM"/>
        </w:rPr>
        <w:t xml:space="preserve"> </w:t>
      </w:r>
      <w:r w:rsidR="000C0396" w:rsidRPr="002D4DC4">
        <w:rPr>
          <w:rStyle w:val="Strong"/>
          <w:rFonts w:ascii="GHEA Grapalat" w:hAnsi="GHEA Grapalat"/>
          <w:b w:val="0"/>
          <w:bCs w:val="0"/>
          <w:sz w:val="20"/>
          <w:szCs w:val="20"/>
          <w:lang w:val="hy-AM"/>
        </w:rPr>
        <w:t xml:space="preserve"> </w:t>
      </w:r>
      <w:r w:rsidR="00962585" w:rsidRPr="002D4DC4">
        <w:rPr>
          <w:rStyle w:val="Strong"/>
          <w:rFonts w:ascii="GHEA Grapalat" w:hAnsi="GHEA Grapalat"/>
          <w:b w:val="0"/>
          <w:bCs w:val="0"/>
          <w:sz w:val="20"/>
          <w:szCs w:val="20"/>
          <w:lang w:val="hy-AM"/>
        </w:rPr>
        <w:t>կատարվում է բենեֆիցիարի</w:t>
      </w:r>
      <w:r w:rsidR="000C0396" w:rsidRPr="002D4DC4">
        <w:rPr>
          <w:rStyle w:val="Strong"/>
          <w:rFonts w:ascii="GHEA Grapalat" w:hAnsi="GHEA Grapalat"/>
          <w:b w:val="0"/>
          <w:bCs w:val="0"/>
          <w:sz w:val="20"/>
          <w:szCs w:val="20"/>
          <w:lang w:val="hy-AM"/>
        </w:rPr>
        <w:t xml:space="preserve"> </w:t>
      </w:r>
      <w:r w:rsidR="000C0396" w:rsidRPr="002D4DC4">
        <w:rPr>
          <w:rStyle w:val="Strong"/>
          <w:rFonts w:ascii="GHEA Grapalat" w:hAnsi="GHEA Grapalat"/>
          <w:b w:val="0"/>
          <w:bCs w:val="0"/>
          <w:sz w:val="20"/>
          <w:szCs w:val="20"/>
          <w:u w:val="single"/>
          <w:lang w:val="hy-AM"/>
        </w:rPr>
        <w:tab/>
      </w:r>
      <w:r w:rsidR="000C0396" w:rsidRPr="002D4DC4">
        <w:rPr>
          <w:rStyle w:val="Strong"/>
          <w:rFonts w:ascii="GHEA Grapalat" w:hAnsi="GHEA Grapalat"/>
          <w:b w:val="0"/>
          <w:bCs w:val="0"/>
          <w:sz w:val="20"/>
          <w:szCs w:val="20"/>
          <w:u w:val="single"/>
          <w:lang w:val="hy-AM"/>
        </w:rPr>
        <w:tab/>
      </w:r>
      <w:r w:rsidR="000C0396" w:rsidRPr="002D4DC4">
        <w:rPr>
          <w:rStyle w:val="Strong"/>
          <w:rFonts w:ascii="GHEA Grapalat" w:hAnsi="GHEA Grapalat"/>
          <w:b w:val="0"/>
          <w:bCs w:val="0"/>
          <w:sz w:val="20"/>
          <w:szCs w:val="20"/>
          <w:u w:val="single"/>
          <w:lang w:val="hy-AM"/>
        </w:rPr>
        <w:tab/>
      </w:r>
      <w:r w:rsidR="00961895" w:rsidRPr="002D4DC4">
        <w:rPr>
          <w:rStyle w:val="Strong"/>
          <w:rFonts w:ascii="GHEA Grapalat" w:hAnsi="GHEA Grapalat"/>
          <w:b w:val="0"/>
          <w:bCs w:val="0"/>
          <w:sz w:val="20"/>
          <w:szCs w:val="20"/>
          <w:u w:val="single"/>
          <w:lang w:val="hy-AM"/>
        </w:rPr>
        <w:t xml:space="preserve"> </w:t>
      </w:r>
      <w:r w:rsidR="00961895" w:rsidRPr="002D4DC4">
        <w:rPr>
          <w:rStyle w:val="Strong"/>
          <w:rFonts w:ascii="GHEA Grapalat" w:hAnsi="GHEA Grapalat"/>
          <w:b w:val="0"/>
          <w:bCs w:val="0"/>
          <w:sz w:val="20"/>
          <w:szCs w:val="20"/>
          <w:u w:val="single"/>
          <w:lang w:val="hy-AM"/>
        </w:rPr>
        <w:tab/>
      </w:r>
      <w:r w:rsidR="00961895" w:rsidRPr="002D4DC4">
        <w:rPr>
          <w:rStyle w:val="Strong"/>
          <w:rFonts w:ascii="GHEA Grapalat" w:hAnsi="GHEA Grapalat"/>
          <w:b w:val="0"/>
          <w:bCs w:val="0"/>
          <w:sz w:val="20"/>
          <w:szCs w:val="20"/>
          <w:u w:val="single"/>
          <w:lang w:val="hy-AM"/>
        </w:rPr>
        <w:tab/>
      </w:r>
      <w:r w:rsidR="00961895" w:rsidRPr="002D4DC4">
        <w:rPr>
          <w:rStyle w:val="Strong"/>
          <w:rFonts w:ascii="GHEA Grapalat" w:hAnsi="GHEA Grapalat"/>
          <w:b w:val="0"/>
          <w:bCs w:val="0"/>
          <w:sz w:val="20"/>
          <w:szCs w:val="20"/>
          <w:u w:val="single"/>
          <w:lang w:val="hy-AM"/>
        </w:rPr>
        <w:tab/>
      </w:r>
      <w:r w:rsidR="00961895" w:rsidRPr="002D4DC4">
        <w:rPr>
          <w:rStyle w:val="Strong"/>
          <w:rFonts w:ascii="GHEA Grapalat" w:hAnsi="GHEA Grapalat"/>
          <w:b w:val="0"/>
          <w:bCs w:val="0"/>
          <w:sz w:val="20"/>
          <w:szCs w:val="20"/>
          <w:lang w:val="hy-AM"/>
        </w:rPr>
        <w:t xml:space="preserve"> հ</w:t>
      </w:r>
      <w:r w:rsidR="000C0396" w:rsidRPr="002D4DC4">
        <w:rPr>
          <w:rStyle w:val="Strong"/>
          <w:rFonts w:ascii="GHEA Grapalat" w:hAnsi="GHEA Grapalat"/>
          <w:b w:val="0"/>
          <w:bCs w:val="0"/>
          <w:sz w:val="20"/>
          <w:szCs w:val="20"/>
          <w:lang w:val="hy-AM"/>
        </w:rPr>
        <w:t xml:space="preserve">աշվեհամարին </w:t>
      </w:r>
      <w:r w:rsidR="00961895" w:rsidRPr="002D4DC4">
        <w:rPr>
          <w:rStyle w:val="Strong"/>
          <w:rFonts w:ascii="GHEA Grapalat" w:hAnsi="GHEA Grapalat"/>
          <w:b w:val="0"/>
          <w:bCs w:val="0"/>
          <w:sz w:val="20"/>
          <w:szCs w:val="20"/>
          <w:lang w:val="hy-AM"/>
        </w:rPr>
        <w:t>փոխանցման միջոցով:</w:t>
      </w:r>
    </w:p>
    <w:p w:rsidR="00961895" w:rsidRPr="002D4DC4"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  </w:t>
      </w:r>
    </w:p>
    <w:p w:rsidR="001557AE" w:rsidRPr="002D4DC4"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rsidR="001557AE" w:rsidRPr="002D4DC4"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C0396" w:rsidRPr="002D4DC4"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Երաշխիքը գործում է </w:t>
      </w:r>
      <w:r w:rsidR="000C0396" w:rsidRPr="002D4DC4">
        <w:rPr>
          <w:rFonts w:ascii="GHEA Grapalat" w:hAnsi="GHEA Grapalat"/>
          <w:color w:val="000000"/>
          <w:sz w:val="20"/>
          <w:szCs w:val="20"/>
          <w:lang w:val="hy-AM"/>
        </w:rPr>
        <w:t xml:space="preserve">բենեֆիցիարի կողմից </w:t>
      </w:r>
      <w:r w:rsidR="000C0396" w:rsidRPr="002D4DC4">
        <w:rPr>
          <w:rFonts w:ascii="GHEA Grapalat" w:hAnsi="GHEA Grapalat"/>
          <w:color w:val="000000"/>
          <w:sz w:val="20"/>
          <w:szCs w:val="20"/>
          <w:u w:val="single"/>
          <w:lang w:val="hy-AM"/>
        </w:rPr>
        <w:tab/>
      </w:r>
      <w:r w:rsidR="000C0396" w:rsidRPr="002D4DC4">
        <w:rPr>
          <w:rFonts w:ascii="GHEA Grapalat" w:hAnsi="GHEA Grapalat"/>
          <w:color w:val="000000"/>
          <w:sz w:val="20"/>
          <w:szCs w:val="20"/>
          <w:u w:val="single"/>
          <w:lang w:val="hy-AM"/>
        </w:rPr>
        <w:tab/>
      </w:r>
      <w:r w:rsidR="000C0396" w:rsidRPr="002D4DC4">
        <w:rPr>
          <w:rFonts w:ascii="GHEA Grapalat" w:hAnsi="GHEA Grapalat"/>
          <w:color w:val="000000"/>
          <w:sz w:val="20"/>
          <w:szCs w:val="20"/>
          <w:u w:val="single"/>
          <w:lang w:val="hy-AM"/>
        </w:rPr>
        <w:tab/>
      </w:r>
      <w:r w:rsidR="000C0396" w:rsidRPr="002D4DC4">
        <w:rPr>
          <w:rFonts w:ascii="GHEA Grapalat" w:hAnsi="GHEA Grapalat"/>
          <w:color w:val="000000"/>
          <w:sz w:val="20"/>
          <w:szCs w:val="20"/>
          <w:u w:val="single"/>
          <w:lang w:val="hy-AM"/>
        </w:rPr>
        <w:tab/>
      </w:r>
      <w:r w:rsidR="000C0396" w:rsidRPr="002D4DC4">
        <w:rPr>
          <w:rFonts w:ascii="GHEA Grapalat" w:hAnsi="GHEA Grapalat"/>
          <w:color w:val="000000"/>
          <w:sz w:val="20"/>
          <w:szCs w:val="20"/>
          <w:u w:val="single"/>
          <w:lang w:val="hy-AM"/>
        </w:rPr>
        <w:tab/>
      </w:r>
      <w:r w:rsidR="000C0396" w:rsidRPr="002D4DC4">
        <w:rPr>
          <w:rFonts w:ascii="GHEA Grapalat" w:hAnsi="GHEA Grapalat"/>
          <w:color w:val="000000"/>
          <w:sz w:val="20"/>
          <w:szCs w:val="20"/>
          <w:u w:val="single"/>
          <w:lang w:val="hy-AM"/>
        </w:rPr>
        <w:tab/>
      </w:r>
      <w:r w:rsidR="000C0396" w:rsidRPr="002D4DC4">
        <w:rPr>
          <w:rFonts w:ascii="GHEA Grapalat" w:hAnsi="GHEA Grapalat"/>
          <w:color w:val="000000"/>
          <w:sz w:val="20"/>
          <w:szCs w:val="20"/>
          <w:lang w:val="hy-AM"/>
        </w:rPr>
        <w:t xml:space="preserve"> ծածկագրով </w:t>
      </w:r>
    </w:p>
    <w:p w:rsidR="000C0396" w:rsidRPr="00F566BF" w:rsidRDefault="000C0396" w:rsidP="000C039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F566BF">
        <w:rPr>
          <w:rFonts w:ascii="GHEA Grapalat" w:hAnsi="GHEA Grapalat" w:cs="Sylfaen"/>
          <w:vertAlign w:val="superscript"/>
          <w:lang w:val="hy-AM"/>
        </w:rPr>
        <w:t xml:space="preserve">ընթացակարգի ծածկագիրը </w:t>
      </w:r>
    </w:p>
    <w:p w:rsidR="0089203F" w:rsidRPr="008B6255" w:rsidRDefault="000C0396" w:rsidP="0089203F">
      <w:pPr>
        <w:pStyle w:val="ListParagraph"/>
        <w:tabs>
          <w:tab w:val="left" w:pos="0"/>
        </w:tabs>
        <w:ind w:left="0"/>
        <w:mirrorIndents/>
        <w:jc w:val="both"/>
        <w:rPr>
          <w:rFonts w:ascii="GHEA Grapalat" w:eastAsia="Calibri" w:hAnsi="GHEA Grapalat"/>
          <w:color w:val="000000"/>
          <w:sz w:val="20"/>
          <w:szCs w:val="20"/>
          <w:lang w:val="hy-AM"/>
        </w:rPr>
      </w:pPr>
      <w:r w:rsidRPr="002D4DC4">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r w:rsidR="0089203F" w:rsidRPr="0089203F">
        <w:rPr>
          <w:rFonts w:ascii="GHEA Grapalat" w:hAnsi="GHEA Grapalat"/>
          <w:color w:val="000000"/>
          <w:sz w:val="20"/>
          <w:szCs w:val="20"/>
          <w:lang w:val="hy-AM"/>
        </w:rPr>
        <w:t xml:space="preserve"> </w:t>
      </w:r>
      <w:r w:rsidR="0089203F">
        <w:rPr>
          <w:rFonts w:ascii="GHEA Grapalat" w:hAnsi="GHEA Grapalat"/>
          <w:color w:val="000000"/>
          <w:sz w:val="20"/>
          <w:szCs w:val="20"/>
          <w:lang w:val="hy-AM"/>
        </w:rPr>
        <w:t>Սույն երաշխիքի տրամադրման փաստի վերաբերյալ տեղեկատվությունը</w:t>
      </w:r>
      <w:r w:rsidR="0089203F" w:rsidRPr="005E7CE7">
        <w:rPr>
          <w:rFonts w:ascii="GHEA Grapalat" w:hAnsi="GHEA Grapalat"/>
          <w:color w:val="000000"/>
          <w:sz w:val="20"/>
          <w:szCs w:val="20"/>
          <w:lang w:val="hy-AM"/>
        </w:rPr>
        <w:t>՝</w:t>
      </w:r>
      <w:r w:rsidR="004D0F31" w:rsidRPr="00D70712">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89203F" w:rsidRPr="009902F8">
        <w:rPr>
          <w:rFonts w:ascii="GHEA Grapalat" w:hAnsi="GHEA Grapalat"/>
          <w:color w:val="000000"/>
          <w:sz w:val="20"/>
          <w:szCs w:val="20"/>
          <w:lang w:val="hy-AM"/>
        </w:rPr>
        <w:t>առանց գումարի չափի մասին նշման, երաշխիք տվող անձը երաշխիքը տրամադրելու օրը իր պաշտոնական էլեկտրոնային փոստի հասցեից ուղարկում է    սույն կետ</w:t>
      </w:r>
      <w:r w:rsidR="0089203F" w:rsidRPr="003D4BFB">
        <w:rPr>
          <w:rFonts w:ascii="GHEA Grapalat" w:hAnsi="GHEA Grapalat"/>
          <w:color w:val="000000"/>
          <w:sz w:val="20"/>
          <w:szCs w:val="20"/>
          <w:lang w:val="hy-AM"/>
        </w:rPr>
        <w:t xml:space="preserve">ում նշված գնման ընթացակարգի հրավերում նշված՝ </w:t>
      </w:r>
      <w:r w:rsidR="0089203F" w:rsidRPr="0044241A">
        <w:rPr>
          <w:rFonts w:ascii="GHEA Grapalat" w:eastAsia="Calibri" w:hAnsi="GHEA Grapalat"/>
          <w:color w:val="000000"/>
          <w:sz w:val="20"/>
          <w:szCs w:val="20"/>
          <w:lang w:val="hy-AM"/>
        </w:rPr>
        <w:t>գնահատող</w:t>
      </w:r>
      <w:r w:rsidR="0089203F" w:rsidRPr="002E6C2D">
        <w:rPr>
          <w:rFonts w:ascii="GHEA Grapalat" w:eastAsia="Calibri" w:hAnsi="GHEA Grapalat"/>
          <w:color w:val="000000"/>
          <w:sz w:val="20"/>
          <w:szCs w:val="20"/>
          <w:lang w:val="hy-AM"/>
        </w:rPr>
        <w:t xml:space="preserve"> հանձնաժողովի</w:t>
      </w:r>
      <w:r w:rsidR="0089203F" w:rsidRPr="008B6255">
        <w:rPr>
          <w:rFonts w:ascii="GHEA Grapalat" w:eastAsia="Calibri" w:hAnsi="GHEA Grapalat"/>
          <w:color w:val="000000"/>
          <w:sz w:val="20"/>
          <w:szCs w:val="20"/>
          <w:lang w:val="hy-AM"/>
        </w:rPr>
        <w:t xml:space="preserve"> </w:t>
      </w:r>
      <w:r w:rsidR="0089203F" w:rsidRPr="008B6255">
        <w:rPr>
          <w:rFonts w:ascii="GHEA Grapalat" w:hAnsi="GHEA Grapalat"/>
          <w:color w:val="000000"/>
          <w:sz w:val="20"/>
          <w:szCs w:val="20"/>
          <w:lang w:val="hy-AM"/>
        </w:rPr>
        <w:t xml:space="preserve">քարտուղարի էլեկտրոնային փոստի հասցեին։     </w:t>
      </w:r>
    </w:p>
    <w:p w:rsidR="000C0396" w:rsidRPr="00887CB1" w:rsidRDefault="00B87EE8" w:rsidP="00912E0D">
      <w:pPr>
        <w:pStyle w:val="NormalWeb"/>
        <w:shd w:val="clear" w:color="auto" w:fill="FFFFFF"/>
        <w:spacing w:before="0" w:beforeAutospacing="0" w:after="0" w:afterAutospacing="0"/>
        <w:jc w:val="both"/>
        <w:rPr>
          <w:rFonts w:ascii="GHEA Grapalat" w:hAnsi="GHEA Grapalat"/>
          <w:color w:val="000000"/>
          <w:sz w:val="20"/>
          <w:szCs w:val="20"/>
          <w:lang w:val="hy-AM"/>
        </w:rPr>
      </w:pPr>
      <w:r w:rsidRPr="008B6255">
        <w:rPr>
          <w:rFonts w:ascii="GHEA Grapalat" w:hAnsi="GHEA Grapalat"/>
          <w:color w:val="000000"/>
          <w:sz w:val="20"/>
          <w:szCs w:val="20"/>
          <w:lang w:val="hy-AM"/>
        </w:rPr>
        <w:t xml:space="preserve">  </w:t>
      </w:r>
      <w:r w:rsidR="001557AE" w:rsidRPr="008B6255">
        <w:rPr>
          <w:rFonts w:ascii="GHEA Grapalat" w:hAnsi="GHEA Grapalat"/>
          <w:color w:val="000000"/>
          <w:sz w:val="20"/>
          <w:szCs w:val="20"/>
          <w:lang w:val="hy-AM"/>
        </w:rPr>
        <w:t>6. Բենեֆիցիարը պահանջը ներկայացնում է երաշխիք տվող անձին գրավոր</w:t>
      </w:r>
      <w:r w:rsidR="001557AE" w:rsidRPr="00887CB1">
        <w:rPr>
          <w:rFonts w:ascii="GHEA Grapalat" w:hAnsi="GHEA Grapalat"/>
          <w:color w:val="000000"/>
          <w:sz w:val="20"/>
          <w:szCs w:val="20"/>
          <w:lang w:val="hy-AM"/>
        </w:rPr>
        <w:t xml:space="preserve"> ձևով: Պահանջին կից ներկայացվում </w:t>
      </w:r>
      <w:r w:rsidR="00887CB1" w:rsidRPr="00887CB1">
        <w:rPr>
          <w:rFonts w:ascii="GHEA Grapalat" w:hAnsi="GHEA Grapalat"/>
          <w:color w:val="000000"/>
          <w:sz w:val="20"/>
          <w:szCs w:val="20"/>
          <w:lang w:val="hy-AM"/>
        </w:rPr>
        <w:t xml:space="preserve">է </w:t>
      </w:r>
      <w:r w:rsidR="000C0396" w:rsidRPr="00887CB1">
        <w:rPr>
          <w:rFonts w:ascii="GHEA Grapalat" w:hAnsi="GHEA Grapalat"/>
          <w:color w:val="000000"/>
          <w:sz w:val="20"/>
          <w:szCs w:val="20"/>
          <w:lang w:val="hy-AM"/>
        </w:rPr>
        <w:t>հայտը մերժելու մասին գնահատող հանձնաժողովի նիստի արձանագրության պատճենը</w:t>
      </w:r>
      <w:r w:rsidR="00890D76" w:rsidRPr="00887CB1">
        <w:rPr>
          <w:rFonts w:ascii="GHEA Grapalat" w:hAnsi="GHEA Grapalat"/>
          <w:color w:val="000000"/>
          <w:sz w:val="20"/>
          <w:szCs w:val="20"/>
          <w:lang w:val="hy-AM"/>
        </w:rPr>
        <w:t>:</w:t>
      </w:r>
    </w:p>
    <w:p w:rsidR="009C370D" w:rsidRPr="002D4DC4"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B5E8C">
        <w:rPr>
          <w:rFonts w:ascii="GHEA Grapalat" w:hAnsi="GHEA Grapalat"/>
          <w:color w:val="000000"/>
          <w:sz w:val="20"/>
          <w:szCs w:val="20"/>
          <w:lang w:val="hy-AM"/>
        </w:rPr>
        <w:t>ց</w:t>
      </w:r>
      <w:r w:rsidRPr="002D4DC4">
        <w:rPr>
          <w:rFonts w:ascii="GHEA Grapalat" w:hAnsi="GHEA Grapalat"/>
          <w:color w:val="000000"/>
          <w:sz w:val="20"/>
          <w:szCs w:val="20"/>
          <w:lang w:val="hy-AM"/>
        </w:rPr>
        <w:t>հետո առավելագույնը հինգ աշխատանքային օրվա ընթացքում քննարկում է ներկայացված պահանջը և</w:t>
      </w:r>
      <w:r w:rsidR="009C370D" w:rsidRPr="002D4DC4">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2D4DC4" w:rsidRDefault="00846E52"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1557AE" w:rsidRPr="002D4DC4">
        <w:rPr>
          <w:rFonts w:ascii="GHEA Grapalat" w:hAnsi="GHEA Grapalat"/>
          <w:color w:val="000000"/>
          <w:sz w:val="20"/>
          <w:szCs w:val="20"/>
          <w:lang w:val="hy-AM"/>
        </w:rPr>
        <w:t>. Երաշխիք տվող անձը մերժում է բենեֆիցիարի պահանջը, եթե`</w:t>
      </w:r>
    </w:p>
    <w:p w:rsidR="001557AE" w:rsidRPr="002D4DC4"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2D4DC4"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rsidR="001557AE" w:rsidRPr="002D4DC4" w:rsidRDefault="00846E52"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1557AE"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2D4DC4"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846E52"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2D4DC4"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846E52"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2D4DC4"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2D4DC4"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 xml:space="preserve">մարմնի ղեկավար </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rsidR="009C370D" w:rsidRPr="002D4DC4"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2D4DC4"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rsidR="009C370D" w:rsidRPr="00F566BF"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rsidR="001557AE" w:rsidRPr="00F566BF" w:rsidRDefault="001557AE" w:rsidP="009C370D">
      <w:pPr>
        <w:pStyle w:val="BodyTextIndent3"/>
        <w:spacing w:line="240" w:lineRule="auto"/>
        <w:jc w:val="center"/>
        <w:rPr>
          <w:rFonts w:ascii="GHEA Grapalat" w:hAnsi="GHEA Grapalat" w:cs="Arial"/>
          <w:b/>
          <w:lang w:val="hy-AM"/>
        </w:rPr>
      </w:pPr>
    </w:p>
    <w:p w:rsidR="00B2572B" w:rsidRPr="00F566BF" w:rsidRDefault="00B2572B" w:rsidP="00ED36CA">
      <w:pPr>
        <w:pStyle w:val="BodyTextIndent3"/>
        <w:spacing w:line="240" w:lineRule="auto"/>
        <w:jc w:val="right"/>
        <w:rPr>
          <w:rFonts w:ascii="GHEA Grapalat" w:hAnsi="GHEA Grapalat"/>
          <w:szCs w:val="24"/>
          <w:lang w:val="hy-AM"/>
        </w:rPr>
      </w:pPr>
    </w:p>
    <w:p w:rsidR="009C370D" w:rsidRPr="002D4DC4" w:rsidRDefault="00EE223A" w:rsidP="009C370D">
      <w:pPr>
        <w:pStyle w:val="BodyTextIndent3"/>
        <w:spacing w:line="240" w:lineRule="auto"/>
        <w:jc w:val="right"/>
        <w:rPr>
          <w:rFonts w:ascii="GHEA Grapalat" w:hAnsi="GHEA Grapalat" w:cs="Arial"/>
          <w:b/>
          <w:lang w:val="hy-AM"/>
        </w:rPr>
      </w:pPr>
      <w:r>
        <w:rPr>
          <w:rFonts w:ascii="GHEA Grapalat" w:hAnsi="GHEA Grapalat" w:cs="Sylfaen"/>
          <w:b/>
          <w:lang w:val="hy-AM"/>
        </w:rPr>
        <w:br w:type="page"/>
      </w:r>
      <w:r w:rsidR="009C370D" w:rsidRPr="00F566BF">
        <w:rPr>
          <w:rFonts w:ascii="GHEA Grapalat" w:hAnsi="GHEA Grapalat" w:cs="Sylfaen"/>
          <w:b/>
          <w:lang w:val="hy-AM"/>
        </w:rPr>
        <w:lastRenderedPageBreak/>
        <w:t>Հավելված</w:t>
      </w:r>
      <w:r w:rsidR="009C370D" w:rsidRPr="00F566BF">
        <w:rPr>
          <w:rFonts w:ascii="GHEA Grapalat" w:hAnsi="GHEA Grapalat" w:cs="Arial"/>
          <w:b/>
          <w:lang w:val="hy-AM"/>
        </w:rPr>
        <w:t xml:space="preserve"> </w:t>
      </w:r>
      <w:r w:rsidR="009C370D" w:rsidRPr="002D4DC4">
        <w:rPr>
          <w:rFonts w:ascii="GHEA Grapalat" w:hAnsi="GHEA Grapalat" w:cs="Arial"/>
          <w:b/>
          <w:lang w:val="hy-AM"/>
        </w:rPr>
        <w:t>4</w:t>
      </w:r>
    </w:p>
    <w:p w:rsidR="0028542F" w:rsidRPr="0028542F" w:rsidRDefault="0028542F" w:rsidP="0028542F">
      <w:pPr>
        <w:pStyle w:val="BodyTextIndent3"/>
        <w:spacing w:line="240" w:lineRule="auto"/>
        <w:jc w:val="right"/>
        <w:rPr>
          <w:rFonts w:ascii="GHEA Grapalat" w:hAnsi="GHEA Grapalat" w:cs="Arial"/>
          <w:b/>
          <w:lang w:val="es-ES"/>
        </w:rPr>
      </w:pPr>
      <w:r>
        <w:rPr>
          <w:rFonts w:ascii="GHEA Grapalat" w:hAnsi="GHEA Grapalat"/>
          <w:b/>
          <w:lang w:val="af-ZA"/>
        </w:rPr>
        <w:t xml:space="preserve">ՀՀՇՄԳՀՀԿՀ- ԳՀԾՁԲ-20/22» </w:t>
      </w:r>
      <w:r w:rsidRPr="0028542F">
        <w:rPr>
          <w:rFonts w:ascii="GHEA Grapalat" w:hAnsi="GHEA Grapalat" w:cs="Sylfaen"/>
          <w:b/>
          <w:lang w:val="es-ES"/>
        </w:rPr>
        <w:t>*</w:t>
      </w:r>
      <w:r w:rsidRPr="0028542F">
        <w:rPr>
          <w:rFonts w:ascii="GHEA Grapalat" w:hAnsi="GHEA Grapalat"/>
          <w:b/>
          <w:lang w:val="es-ES"/>
        </w:rPr>
        <w:t xml:space="preserve">  </w:t>
      </w:r>
      <w:r w:rsidRPr="0028542F">
        <w:rPr>
          <w:rFonts w:ascii="GHEA Grapalat" w:hAnsi="GHEA Grapalat" w:cs="Sylfaen"/>
          <w:b/>
          <w:lang w:val="es-ES"/>
        </w:rPr>
        <w:t>ծածկագրով</w:t>
      </w:r>
    </w:p>
    <w:p w:rsidR="0028542F" w:rsidRPr="0028542F" w:rsidRDefault="0028542F" w:rsidP="0028542F">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Pr="0028542F">
        <w:rPr>
          <w:rFonts w:ascii="GHEA Grapalat" w:hAnsi="GHEA Grapalat" w:cs="Arial"/>
          <w:b/>
          <w:lang w:val="es-ES"/>
        </w:rPr>
        <w:t xml:space="preserve"> </w:t>
      </w:r>
      <w:r w:rsidRPr="0028542F">
        <w:rPr>
          <w:rFonts w:ascii="GHEA Grapalat" w:hAnsi="GHEA Grapalat" w:cs="Sylfaen"/>
          <w:b/>
          <w:lang w:val="es-ES"/>
        </w:rPr>
        <w:t>հրավերի</w:t>
      </w:r>
    </w:p>
    <w:p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rsidR="007A5E2D" w:rsidRPr="002D4DC4"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(որակավորման ապահովում)</w:t>
      </w:r>
    </w:p>
    <w:p w:rsidR="00091EBC" w:rsidRPr="002D4DC4" w:rsidRDefault="00091EBC" w:rsidP="00091EBC">
      <w:pPr>
        <w:pStyle w:val="NormalWeb"/>
        <w:shd w:val="clear" w:color="auto" w:fill="FFFFFF"/>
        <w:spacing w:before="0" w:beforeAutospacing="0" w:after="0" w:afterAutospacing="0"/>
        <w:ind w:firstLine="375"/>
        <w:rPr>
          <w:rStyle w:val="Strong"/>
          <w:lang w:val="hy-AM"/>
        </w:rPr>
      </w:pPr>
    </w:p>
    <w:p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rsidR="00091EBC" w:rsidRPr="00F566BF"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կողմից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ծածկագրով կազմակերպված</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ընթացակարգի ծածկագիրը </w:t>
      </w:r>
    </w:p>
    <w:p w:rsidR="00F27778" w:rsidRPr="002D4DC4"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գնման ընթացակարգի</w:t>
      </w:r>
      <w:r w:rsidR="00F27778" w:rsidRPr="002D4DC4">
        <w:rPr>
          <w:rStyle w:val="Strong"/>
          <w:rFonts w:ascii="GHEA Grapalat" w:hAnsi="GHEA Grapalat"/>
          <w:b w:val="0"/>
          <w:bCs w:val="0"/>
          <w:sz w:val="20"/>
          <w:szCs w:val="20"/>
          <w:lang w:val="hy-AM"/>
        </w:rPr>
        <w:t xml:space="preserve"> արդյունքում</w:t>
      </w:r>
      <w:r w:rsidRPr="002D4DC4">
        <w:rPr>
          <w:rStyle w:val="Strong"/>
          <w:rFonts w:ascii="GHEA Grapalat" w:hAnsi="GHEA Grapalat"/>
          <w:b w:val="0"/>
          <w:bCs w:val="0"/>
          <w:sz w:val="20"/>
          <w:szCs w:val="20"/>
          <w:lang w:val="hy-AM"/>
        </w:rPr>
        <w:t xml:space="preserve">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27778"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w:t>
      </w:r>
    </w:p>
    <w:p w:rsidR="00F27778" w:rsidRPr="00F566BF" w:rsidRDefault="00F27778" w:rsidP="00091EBC">
      <w:pPr>
        <w:pStyle w:val="NormalWeb"/>
        <w:shd w:val="clear" w:color="auto" w:fill="FFFFFF"/>
        <w:spacing w:before="0" w:beforeAutospacing="0" w:after="0" w:afterAutospacing="0"/>
        <w:ind w:firstLine="375"/>
        <w:rPr>
          <w:rFonts w:cs="Sylfaen"/>
          <w:vertAlign w:val="superscript"/>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ընտրված մասնակցի անվանումը</w:t>
      </w:r>
    </w:p>
    <w:p w:rsidR="00F27778" w:rsidRPr="002D4DC4"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պրիցիպալ) </w:t>
      </w:r>
      <w:r w:rsidR="00F27778" w:rsidRPr="002D4DC4">
        <w:rPr>
          <w:rStyle w:val="Strong"/>
          <w:rFonts w:ascii="GHEA Grapalat" w:hAnsi="GHEA Grapalat"/>
          <w:b w:val="0"/>
          <w:bCs w:val="0"/>
          <w:sz w:val="20"/>
          <w:szCs w:val="20"/>
          <w:lang w:val="hy-AM"/>
        </w:rPr>
        <w:t xml:space="preserve">կողմից կնքվելիք </w:t>
      </w:r>
      <w:r w:rsidR="007A5E2D" w:rsidRPr="002D4DC4">
        <w:rPr>
          <w:rStyle w:val="Strong"/>
          <w:rFonts w:ascii="GHEA Grapalat" w:hAnsi="GHEA Grapalat"/>
          <w:b w:val="0"/>
          <w:bCs w:val="0"/>
          <w:sz w:val="20"/>
          <w:szCs w:val="20"/>
          <w:lang w:val="hy-AM"/>
        </w:rPr>
        <w:t>N</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27778" w:rsidRPr="002D4DC4">
        <w:rPr>
          <w:rStyle w:val="Strong"/>
          <w:rFonts w:ascii="GHEA Grapalat" w:hAnsi="GHEA Grapalat"/>
          <w:b w:val="0"/>
          <w:bCs w:val="0"/>
          <w:sz w:val="20"/>
          <w:szCs w:val="20"/>
          <w:u w:val="single"/>
          <w:lang w:val="hy-AM"/>
        </w:rPr>
        <w:tab/>
        <w:t xml:space="preserve">           </w:t>
      </w:r>
      <w:r w:rsidR="00F27778" w:rsidRPr="002D4DC4">
        <w:rPr>
          <w:rStyle w:val="Strong"/>
          <w:rFonts w:ascii="GHEA Grapalat" w:hAnsi="GHEA Grapalat"/>
          <w:b w:val="0"/>
          <w:bCs w:val="0"/>
          <w:sz w:val="20"/>
          <w:szCs w:val="20"/>
          <w:u w:val="single"/>
          <w:lang w:val="hy-AM"/>
        </w:rPr>
        <w:tab/>
      </w:r>
      <w:r w:rsidR="00F27778" w:rsidRPr="002D4DC4">
        <w:rPr>
          <w:rStyle w:val="Strong"/>
          <w:rFonts w:ascii="GHEA Grapalat" w:hAnsi="GHEA Grapalat"/>
          <w:b w:val="0"/>
          <w:bCs w:val="0"/>
          <w:sz w:val="20"/>
          <w:szCs w:val="20"/>
          <w:u w:val="single"/>
          <w:lang w:val="hy-AM"/>
        </w:rPr>
        <w:tab/>
      </w:r>
      <w:r w:rsidR="00F27778" w:rsidRPr="002D4DC4">
        <w:rPr>
          <w:rStyle w:val="Strong"/>
          <w:rFonts w:ascii="GHEA Grapalat" w:hAnsi="GHEA Grapalat"/>
          <w:b w:val="0"/>
          <w:bCs w:val="0"/>
          <w:sz w:val="20"/>
          <w:szCs w:val="20"/>
          <w:u w:val="single"/>
          <w:lang w:val="hy-AM"/>
        </w:rPr>
        <w:tab/>
      </w:r>
      <w:r w:rsidR="00F27778" w:rsidRPr="002D4DC4">
        <w:rPr>
          <w:rStyle w:val="Strong"/>
          <w:rFonts w:ascii="GHEA Grapalat" w:hAnsi="GHEA Grapalat"/>
          <w:b w:val="0"/>
          <w:bCs w:val="0"/>
          <w:sz w:val="20"/>
          <w:szCs w:val="20"/>
          <w:u w:val="single"/>
          <w:lang w:val="hy-AM"/>
        </w:rPr>
        <w:tab/>
      </w:r>
      <w:r w:rsidR="00F27778" w:rsidRPr="002D4DC4">
        <w:rPr>
          <w:rStyle w:val="Strong"/>
          <w:rFonts w:ascii="GHEA Grapalat" w:hAnsi="GHEA Grapalat"/>
          <w:b w:val="0"/>
          <w:bCs w:val="0"/>
          <w:sz w:val="20"/>
          <w:szCs w:val="20"/>
          <w:u w:val="single"/>
          <w:lang w:val="hy-AM"/>
        </w:rPr>
        <w:tab/>
      </w:r>
      <w:r w:rsidR="00F27778" w:rsidRPr="002D4DC4">
        <w:rPr>
          <w:rStyle w:val="Strong"/>
          <w:rFonts w:ascii="GHEA Grapalat" w:hAnsi="GHEA Grapalat"/>
          <w:b w:val="0"/>
          <w:bCs w:val="0"/>
          <w:sz w:val="20"/>
          <w:szCs w:val="20"/>
          <w:lang w:val="hy-AM"/>
        </w:rPr>
        <w:tab/>
      </w:r>
      <w:r w:rsidR="00F27778" w:rsidRPr="002D4DC4">
        <w:rPr>
          <w:rStyle w:val="Strong"/>
          <w:rFonts w:ascii="GHEA Grapalat" w:hAnsi="GHEA Grapalat"/>
          <w:b w:val="0"/>
          <w:bCs w:val="0"/>
          <w:sz w:val="20"/>
          <w:szCs w:val="20"/>
          <w:lang w:val="hy-AM"/>
        </w:rPr>
        <w:tab/>
      </w:r>
      <w:r w:rsidR="00F27778" w:rsidRPr="002D4DC4">
        <w:rPr>
          <w:rStyle w:val="Strong"/>
          <w:rFonts w:ascii="GHEA Grapalat" w:hAnsi="GHEA Grapalat"/>
          <w:b w:val="0"/>
          <w:bCs w:val="0"/>
          <w:sz w:val="20"/>
          <w:szCs w:val="20"/>
          <w:lang w:val="hy-AM"/>
        </w:rPr>
        <w:tab/>
      </w:r>
      <w:r w:rsidR="00F27778" w:rsidRPr="002D4DC4">
        <w:rPr>
          <w:rStyle w:val="Strong"/>
          <w:rFonts w:ascii="GHEA Grapalat" w:hAnsi="GHEA Grapalat"/>
          <w:b w:val="0"/>
          <w:bCs w:val="0"/>
          <w:sz w:val="20"/>
          <w:szCs w:val="20"/>
          <w:lang w:val="hy-AM"/>
        </w:rPr>
        <w:tab/>
      </w:r>
      <w:r w:rsidR="00F27778" w:rsidRPr="002D4DC4">
        <w:rPr>
          <w:rStyle w:val="Strong"/>
          <w:rFonts w:ascii="GHEA Grapalat" w:hAnsi="GHEA Grapalat"/>
          <w:b w:val="0"/>
          <w:bCs w:val="0"/>
          <w:sz w:val="20"/>
          <w:szCs w:val="20"/>
          <w:lang w:val="hy-AM"/>
        </w:rPr>
        <w:tab/>
        <w:t xml:space="preserve">  </w:t>
      </w:r>
      <w:r w:rsidR="00F27778"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 xml:space="preserve"> </w:t>
      </w:r>
      <w:r w:rsidR="00F27778" w:rsidRPr="002D4DC4">
        <w:rPr>
          <w:rStyle w:val="Strong"/>
          <w:rFonts w:ascii="GHEA Grapalat" w:hAnsi="GHEA Grapalat"/>
          <w:b w:val="0"/>
          <w:bCs w:val="0"/>
          <w:sz w:val="20"/>
          <w:szCs w:val="20"/>
          <w:lang w:val="hy-AM"/>
        </w:rPr>
        <w:tab/>
        <w:t xml:space="preserve">            </w:t>
      </w:r>
      <w:r w:rsidR="00E23921"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rsidR="00091EBC" w:rsidRPr="002D4DC4"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պայմանագրով </w:t>
      </w:r>
      <w:r w:rsidR="00091EBC" w:rsidRPr="002D4DC4">
        <w:rPr>
          <w:rStyle w:val="Strong"/>
          <w:rFonts w:ascii="GHEA Grapalat" w:hAnsi="GHEA Grapalat"/>
          <w:b w:val="0"/>
          <w:bCs w:val="0"/>
          <w:sz w:val="20"/>
          <w:szCs w:val="20"/>
          <w:lang w:val="hy-AM"/>
        </w:rPr>
        <w:t xml:space="preserve"> </w:t>
      </w:r>
      <w:r w:rsidRPr="002D4DC4">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2D4DC4">
        <w:rPr>
          <w:rStyle w:val="Strong"/>
          <w:rFonts w:ascii="GHEA Grapalat" w:hAnsi="GHEA Grapalat"/>
          <w:b w:val="0"/>
          <w:bCs w:val="0"/>
          <w:sz w:val="20"/>
          <w:szCs w:val="20"/>
          <w:lang w:val="hy-AM"/>
        </w:rPr>
        <w:t xml:space="preserve">ման ապահովում </w:t>
      </w:r>
      <w:r w:rsidR="00091EBC" w:rsidRPr="002D4DC4">
        <w:rPr>
          <w:rStyle w:val="Strong"/>
          <w:rFonts w:ascii="GHEA Grapalat" w:hAnsi="GHEA Grapalat"/>
          <w:b w:val="0"/>
          <w:bCs w:val="0"/>
          <w:sz w:val="20"/>
          <w:szCs w:val="20"/>
          <w:lang w:val="hy-AM"/>
        </w:rPr>
        <w:t>(այսուհետ՝ երաշխավորված պարտավորություններ</w:t>
      </w:r>
      <w:r w:rsidR="007A5E2D" w:rsidRPr="002D4DC4">
        <w:rPr>
          <w:rStyle w:val="Strong"/>
          <w:rFonts w:ascii="GHEA Grapalat" w:hAnsi="GHEA Grapalat"/>
          <w:b w:val="0"/>
          <w:bCs w:val="0"/>
          <w:sz w:val="20"/>
          <w:szCs w:val="20"/>
          <w:lang w:val="hy-AM"/>
        </w:rPr>
        <w:t>)</w:t>
      </w:r>
      <w:r w:rsidR="00091EBC" w:rsidRPr="002D4DC4">
        <w:rPr>
          <w:rStyle w:val="Strong"/>
          <w:rFonts w:ascii="GHEA Grapalat" w:hAnsi="GHEA Grapalat"/>
          <w:b w:val="0"/>
          <w:bCs w:val="0"/>
          <w:sz w:val="20"/>
          <w:szCs w:val="20"/>
          <w:lang w:val="hy-AM"/>
        </w:rPr>
        <w:t xml:space="preserve">: </w:t>
      </w:r>
    </w:p>
    <w:p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rsidR="00091EBC" w:rsidRPr="002D4DC4" w:rsidRDefault="00915006"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sidR="00091EBC" w:rsidRPr="002D4DC4">
        <w:rPr>
          <w:rStyle w:val="Strong"/>
          <w:rFonts w:ascii="GHEA Grapalat" w:hAnsi="GHEA Grapalat"/>
          <w:b w:val="0"/>
          <w:bCs w:val="0"/>
          <w:sz w:val="20"/>
          <w:szCs w:val="20"/>
          <w:lang w:val="hy-AM"/>
        </w:rPr>
        <w:t xml:space="preserve">    </w:t>
      </w:r>
      <w:r w:rsidR="00091EBC" w:rsidRPr="002D4DC4">
        <w:rPr>
          <w:rFonts w:ascii="GHEA Grapalat" w:hAnsi="GHEA Grapalat" w:cs="Sylfaen"/>
          <w:vertAlign w:val="superscript"/>
          <w:lang w:val="hy-AM"/>
        </w:rPr>
        <w:t>երաշխիքը տվող բանկի</w:t>
      </w:r>
      <w:r w:rsidR="007B5E8C">
        <w:rPr>
          <w:rFonts w:ascii="GHEA Grapalat" w:hAnsi="GHEA Grapalat" w:cs="Sylfaen"/>
          <w:vertAlign w:val="superscript"/>
          <w:lang w:val="hy-AM"/>
        </w:rPr>
        <w:t xml:space="preserve"> կամ ապահովագրական կազմակերպության</w:t>
      </w:r>
      <w:r w:rsidR="00091EBC" w:rsidRPr="002D4DC4">
        <w:rPr>
          <w:rFonts w:ascii="GHEA Grapalat" w:hAnsi="GHEA Grapalat" w:cs="Sylfaen"/>
          <w:vertAlign w:val="superscript"/>
          <w:lang w:val="hy-AM"/>
        </w:rPr>
        <w:t xml:space="preserve"> </w:t>
      </w:r>
      <w:r w:rsidR="00091EBC" w:rsidRPr="00F566BF">
        <w:rPr>
          <w:rFonts w:ascii="GHEA Grapalat" w:hAnsi="GHEA Grapalat" w:cs="Sylfaen"/>
          <w:vertAlign w:val="superscript"/>
          <w:lang w:val="hy-AM"/>
        </w:rPr>
        <w:t>անվանումը</w:t>
      </w:r>
    </w:p>
    <w:p w:rsidR="00091EBC" w:rsidRPr="002D4DC4"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6E4901" w:rsidRPr="002D4DC4">
        <w:rPr>
          <w:rStyle w:val="Strong"/>
          <w:rFonts w:ascii="GHEA Grapalat" w:hAnsi="GHEA Grapalat"/>
          <w:b w:val="0"/>
          <w:bCs w:val="0"/>
          <w:sz w:val="20"/>
          <w:szCs w:val="20"/>
          <w:u w:val="single"/>
          <w:lang w:val="hy-AM"/>
        </w:rPr>
        <w:tab/>
      </w:r>
      <w:r w:rsidR="00286298" w:rsidRPr="002D4DC4">
        <w:rPr>
          <w:rStyle w:val="Strong"/>
          <w:rFonts w:ascii="GHEA Grapalat" w:hAnsi="GHEA Grapalat"/>
          <w:b w:val="0"/>
          <w:bCs w:val="0"/>
          <w:sz w:val="20"/>
          <w:szCs w:val="20"/>
          <w:u w:val="single"/>
          <w:lang w:val="hy-AM"/>
        </w:rPr>
        <w:tab/>
      </w:r>
      <w:r w:rsidR="006E4901" w:rsidRPr="002D4DC4">
        <w:rPr>
          <w:rStyle w:val="Strong"/>
          <w:rFonts w:ascii="GHEA Grapalat" w:hAnsi="GHEA Grapalat"/>
          <w:b w:val="0"/>
          <w:bCs w:val="0"/>
          <w:sz w:val="20"/>
          <w:szCs w:val="20"/>
          <w:u w:val="single"/>
          <w:lang w:val="hy-AM"/>
        </w:rPr>
        <w:t xml:space="preserve">  </w:t>
      </w:r>
    </w:p>
    <w:p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w:t>
      </w:r>
      <w:r w:rsidR="006E4901" w:rsidRPr="002D4DC4">
        <w:rPr>
          <w:rFonts w:ascii="GHEA Grapalat" w:hAnsi="GHEA Grapalat" w:cs="Sylfaen"/>
          <w:vertAlign w:val="superscript"/>
          <w:lang w:val="hy-AM"/>
        </w:rPr>
        <w:t xml:space="preserve">   </w:t>
      </w:r>
      <w:r w:rsidRPr="002D4DC4">
        <w:rPr>
          <w:rFonts w:ascii="GHEA Grapalat" w:hAnsi="GHEA Grapalat" w:cs="Sylfaen"/>
          <w:vertAlign w:val="superscript"/>
          <w:lang w:val="hy-AM"/>
        </w:rPr>
        <w:t>գումարը թվերով և տառերով</w:t>
      </w:r>
    </w:p>
    <w:p w:rsidR="006E4901" w:rsidRPr="002D4DC4"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t xml:space="preserve">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հաշվեհամարին </w:t>
      </w:r>
      <w:r w:rsidR="006E4901" w:rsidRPr="002D4DC4">
        <w:rPr>
          <w:rStyle w:val="Strong"/>
          <w:rFonts w:ascii="GHEA Grapalat" w:hAnsi="GHEA Grapalat"/>
          <w:b w:val="0"/>
          <w:bCs w:val="0"/>
          <w:sz w:val="20"/>
          <w:szCs w:val="20"/>
          <w:lang w:val="hy-AM"/>
        </w:rPr>
        <w:t>փոխանցման միջոցով:</w:t>
      </w:r>
    </w:p>
    <w:p w:rsidR="006E4901" w:rsidRPr="002D4DC4"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  </w:t>
      </w:r>
    </w:p>
    <w:p w:rsidR="00091EBC" w:rsidRPr="002D4DC4"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rsidR="00091EBC" w:rsidRPr="002D4DC4"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DB01B8" w:rsidRPr="00842CF6" w:rsidRDefault="00091EBC" w:rsidP="00DB01B8">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 Երաշխիքը գործում է բենեֆիցիարի և պրինցիպալի միջև 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w:t>
      </w:r>
      <w:r w:rsidR="001F0598">
        <w:rPr>
          <w:rFonts w:ascii="GHEA Grapalat" w:hAnsi="GHEA Grapalat" w:cs="Sylfaen"/>
          <w:vertAlign w:val="superscript"/>
          <w:lang w:val="hy-AM"/>
        </w:rPr>
        <w:t xml:space="preserve">          </w:t>
      </w:r>
      <w:r w:rsidRPr="00842CF6">
        <w:rPr>
          <w:rFonts w:ascii="GHEA Grapalat" w:hAnsi="GHEA Grapalat" w:cs="Sylfaen"/>
          <w:vertAlign w:val="superscript"/>
          <w:lang w:val="hy-AM"/>
        </w:rPr>
        <w:t xml:space="preserve">  կնքվել</w:t>
      </w:r>
      <w:r w:rsidR="001F0598">
        <w:rPr>
          <w:rFonts w:ascii="GHEA Grapalat" w:hAnsi="GHEA Grapalat" w:cs="Sylfaen"/>
          <w:vertAlign w:val="superscript"/>
          <w:lang w:val="hy-AM"/>
        </w:rPr>
        <w:t xml:space="preserve">իք պայմանագրով նախատեսված </w:t>
      </w:r>
    </w:p>
    <w:p w:rsidR="001F0598" w:rsidRDefault="00DB01B8" w:rsidP="00DB01B8">
      <w:pPr>
        <w:pStyle w:val="ListParagraph"/>
        <w:tabs>
          <w:tab w:val="left" w:pos="0"/>
        </w:tabs>
        <w:ind w:left="0"/>
        <w:mirrorIndents/>
        <w:jc w:val="both"/>
        <w:rPr>
          <w:rFonts w:ascii="GHEA Grapalat" w:hAnsi="GHEA Grapalat" w:cs="Sylfaen"/>
          <w:vertAlign w:val="superscript"/>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 </w:t>
      </w:r>
    </w:p>
    <w:p w:rsidR="00DB01B8" w:rsidRPr="00915006" w:rsidRDefault="00DB01B8" w:rsidP="00DB01B8">
      <w:pPr>
        <w:pStyle w:val="ListParagraph"/>
        <w:tabs>
          <w:tab w:val="left" w:pos="0"/>
        </w:tabs>
        <w:ind w:left="0"/>
        <w:mirrorIndents/>
        <w:jc w:val="both"/>
        <w:rPr>
          <w:rFonts w:ascii="GHEA Grapalat" w:hAnsi="GHEA Grapalat" w:cs="Sylfaen"/>
          <w:sz w:val="28"/>
          <w:szCs w:val="28"/>
          <w:vertAlign w:val="superscript"/>
          <w:lang w:val="hy-AM"/>
        </w:rPr>
      </w:pPr>
      <w:r w:rsidRPr="00842CF6">
        <w:rPr>
          <w:rFonts w:ascii="GHEA Grapalat" w:hAnsi="GHEA Grapalat" w:cs="Sylfaen"/>
          <w:vertAlign w:val="superscript"/>
          <w:lang w:val="hy-AM"/>
        </w:rPr>
        <w:t xml:space="preserve"> ծառայության մատուցման վերջնաժամկետը</w:t>
      </w:r>
    </w:p>
    <w:p w:rsidR="00DB01B8" w:rsidRPr="00842CF6" w:rsidRDefault="00DB01B8" w:rsidP="00DB01B8">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F07C37" w:rsidRPr="002D4DC4" w:rsidRDefault="00091EBC" w:rsidP="002B0E4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6. Բենեֆիցիարը պահանջը ներկայացնում է երաշխիք տվող անձին գրավոր ձևով: </w:t>
      </w:r>
    </w:p>
    <w:p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Պահանջին կից ներկայացվում են հետևյալ փաստաթղթերը՝</w:t>
      </w:r>
    </w:p>
    <w:p w:rsidR="007B3D9D" w:rsidRPr="002D4DC4"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1</w:t>
      </w:r>
      <w:r w:rsidR="00091EBC" w:rsidRPr="002D4DC4">
        <w:rPr>
          <w:rFonts w:ascii="GHEA Grapalat" w:hAnsi="GHEA Grapalat"/>
          <w:color w:val="000000"/>
          <w:sz w:val="20"/>
          <w:szCs w:val="20"/>
          <w:lang w:val="hy-AM"/>
        </w:rPr>
        <w:t xml:space="preserve">) </w:t>
      </w:r>
      <w:r w:rsidR="007A5E2D"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24041A" w:rsidRPr="002D4DC4">
        <w:rPr>
          <w:rFonts w:ascii="GHEA Grapalat" w:hAnsi="GHEA Grapalat"/>
          <w:color w:val="000000"/>
          <w:sz w:val="20"/>
          <w:szCs w:val="20"/>
          <w:u w:val="single"/>
          <w:lang w:val="hy-AM"/>
        </w:rPr>
        <w:tab/>
      </w:r>
      <w:r w:rsidRPr="002D4DC4">
        <w:rPr>
          <w:rFonts w:ascii="GHEA Grapalat" w:hAnsi="GHEA Grapalat"/>
          <w:color w:val="000000"/>
          <w:sz w:val="20"/>
          <w:szCs w:val="20"/>
          <w:lang w:val="hy-AM"/>
        </w:rPr>
        <w:t xml:space="preserve"> ծածկագրով կնքված պայմանագրի, ներառյալ նաև դրանում </w:t>
      </w:r>
    </w:p>
    <w:p w:rsidR="007B3D9D" w:rsidRPr="002D4DC4"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0024041A" w:rsidRPr="002D4DC4">
        <w:rPr>
          <w:rFonts w:ascii="GHEA Grapalat" w:hAnsi="GHEA Grapalat" w:cs="Sylfaen"/>
          <w:vertAlign w:val="superscript"/>
          <w:lang w:val="hy-AM"/>
        </w:rPr>
        <w:t xml:space="preserve">       </w:t>
      </w: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rsidR="00091EBC" w:rsidRPr="002D4DC4"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կատարված փոփոխությունների, լրացուցիչ համաձայնագրերի պատճենները</w:t>
      </w:r>
      <w:r w:rsidR="00091EBC" w:rsidRPr="002D4DC4">
        <w:rPr>
          <w:rFonts w:ascii="GHEA Grapalat" w:hAnsi="GHEA Grapalat"/>
          <w:color w:val="000000"/>
          <w:sz w:val="20"/>
          <w:szCs w:val="20"/>
          <w:lang w:val="hy-AM"/>
        </w:rPr>
        <w:t>.</w:t>
      </w:r>
    </w:p>
    <w:p w:rsidR="007B3D9D" w:rsidRPr="002D4DC4"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2</w:t>
      </w:r>
      <w:r w:rsidR="00091EBC" w:rsidRPr="002D4DC4">
        <w:rPr>
          <w:rFonts w:ascii="GHEA Grapalat" w:hAnsi="GHEA Grapalat"/>
          <w:color w:val="000000"/>
          <w:sz w:val="20"/>
          <w:szCs w:val="20"/>
          <w:lang w:val="hy-AM"/>
        </w:rPr>
        <w:t xml:space="preserve">) </w:t>
      </w:r>
      <w:r w:rsidRPr="002D4DC4">
        <w:rPr>
          <w:rFonts w:ascii="GHEA Grapalat" w:hAnsi="GHEA Grapalat"/>
          <w:color w:val="000000"/>
          <w:sz w:val="20"/>
          <w:szCs w:val="20"/>
          <w:lang w:val="hy-AM"/>
        </w:rPr>
        <w:t xml:space="preserve">բենեֆիցիարի կողմից պայմանագիրը միակողմանի լուծելու մասին </w:t>
      </w:r>
      <w:hyperlink r:id="rId17" w:history="1">
        <w:r w:rsidRPr="002D4DC4">
          <w:rPr>
            <w:rStyle w:val="Hyperlink"/>
            <w:rFonts w:ascii="GHEA Grapalat" w:hAnsi="GHEA Grapalat"/>
            <w:sz w:val="20"/>
            <w:szCs w:val="20"/>
            <w:lang w:val="hy-AM"/>
          </w:rPr>
          <w:t>www.procurement.am</w:t>
        </w:r>
      </w:hyperlink>
      <w:r w:rsidRPr="002D4DC4">
        <w:rPr>
          <w:rFonts w:ascii="GHEA Grapalat" w:hAnsi="GHEA Grapalat"/>
          <w:color w:val="000000"/>
          <w:sz w:val="20"/>
          <w:szCs w:val="20"/>
          <w:lang w:val="hy-AM"/>
        </w:rPr>
        <w:t xml:space="preserve"> հասց</w:t>
      </w:r>
      <w:r w:rsidR="007B5E8C">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9571AC">
        <w:rPr>
          <w:rFonts w:ascii="GHEA Grapalat" w:hAnsi="GHEA Grapalat"/>
          <w:color w:val="000000"/>
          <w:sz w:val="20"/>
          <w:szCs w:val="20"/>
          <w:lang w:val="hy-AM"/>
        </w:rPr>
        <w:t>:</w:t>
      </w:r>
    </w:p>
    <w:p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B5E8C">
        <w:rPr>
          <w:rFonts w:ascii="GHEA Grapalat" w:hAnsi="GHEA Grapalat"/>
          <w:color w:val="000000"/>
          <w:sz w:val="20"/>
          <w:szCs w:val="20"/>
          <w:lang w:val="hy-AM"/>
        </w:rPr>
        <w:t>ց</w:t>
      </w:r>
      <w:r w:rsidRPr="002D4DC4">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2D4DC4" w:rsidRDefault="00846E52"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rsidR="00091EBC" w:rsidRPr="002D4DC4" w:rsidRDefault="00846E52"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846E52"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lastRenderedPageBreak/>
        <w:t>1</w:t>
      </w:r>
      <w:r w:rsidR="00846E52"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 xml:space="preserve">մարմնի ղեկավար </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rsidR="00F07C37" w:rsidRPr="00846E52" w:rsidRDefault="00091EBC" w:rsidP="00846E52">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rsidR="00F07C37" w:rsidRPr="002D4DC4" w:rsidRDefault="00F07C37" w:rsidP="0043537C">
      <w:pPr>
        <w:jc w:val="both"/>
        <w:rPr>
          <w:rFonts w:ascii="GHEA Grapalat" w:hAnsi="GHEA Grapalat" w:cs="Sylfaen"/>
          <w:i/>
          <w:sz w:val="16"/>
          <w:szCs w:val="16"/>
          <w:lang w:val="hy-AM"/>
        </w:rPr>
      </w:pPr>
      <w:r w:rsidRPr="002D4DC4">
        <w:rPr>
          <w:rFonts w:ascii="GHEA Grapalat" w:hAnsi="GHEA Grapalat" w:cs="Sylfaen"/>
          <w:i/>
          <w:sz w:val="16"/>
          <w:szCs w:val="16"/>
          <w:lang w:val="hy-AM"/>
        </w:rPr>
        <w:t xml:space="preserve">* </w:t>
      </w:r>
    </w:p>
    <w:p w:rsidR="0028542F" w:rsidRPr="00F566BF" w:rsidRDefault="00AF6C6F" w:rsidP="0028542F">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p>
    <w:p w:rsidR="00091EBC" w:rsidRPr="002D4DC4"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00BF7D70" w:rsidRPr="002D4DC4">
        <w:rPr>
          <w:rFonts w:ascii="GHEA Grapalat" w:hAnsi="GHEA Grapalat" w:cs="Arial"/>
          <w:b/>
          <w:lang w:val="hy-AM"/>
        </w:rPr>
        <w:t>5</w:t>
      </w:r>
    </w:p>
    <w:p w:rsidR="0028542F" w:rsidRPr="0028542F" w:rsidRDefault="0028542F" w:rsidP="0028542F">
      <w:pPr>
        <w:pStyle w:val="BodyTextIndent3"/>
        <w:spacing w:line="240" w:lineRule="auto"/>
        <w:jc w:val="right"/>
        <w:rPr>
          <w:rFonts w:ascii="GHEA Grapalat" w:hAnsi="GHEA Grapalat" w:cs="Arial"/>
          <w:b/>
          <w:lang w:val="es-ES"/>
        </w:rPr>
      </w:pPr>
      <w:r>
        <w:rPr>
          <w:rFonts w:ascii="GHEA Grapalat" w:hAnsi="GHEA Grapalat"/>
          <w:b/>
          <w:lang w:val="af-ZA"/>
        </w:rPr>
        <w:t xml:space="preserve">ՀՀՇՄԳՀՀԿՀ- ԳՀԾՁԲ-20/22» </w:t>
      </w:r>
      <w:r w:rsidRPr="0028542F">
        <w:rPr>
          <w:rFonts w:ascii="GHEA Grapalat" w:hAnsi="GHEA Grapalat" w:cs="Sylfaen"/>
          <w:b/>
          <w:lang w:val="es-ES"/>
        </w:rPr>
        <w:t>*</w:t>
      </w:r>
      <w:r w:rsidRPr="0028542F">
        <w:rPr>
          <w:rFonts w:ascii="GHEA Grapalat" w:hAnsi="GHEA Grapalat"/>
          <w:b/>
          <w:lang w:val="es-ES"/>
        </w:rPr>
        <w:t xml:space="preserve">  </w:t>
      </w:r>
      <w:r w:rsidRPr="0028542F">
        <w:rPr>
          <w:rFonts w:ascii="GHEA Grapalat" w:hAnsi="GHEA Grapalat" w:cs="Sylfaen"/>
          <w:b/>
          <w:lang w:val="es-ES"/>
        </w:rPr>
        <w:t>ծածկագրով</w:t>
      </w:r>
    </w:p>
    <w:p w:rsidR="0028542F" w:rsidRPr="0028542F" w:rsidRDefault="0028542F" w:rsidP="0028542F">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Pr="0028542F">
        <w:rPr>
          <w:rFonts w:ascii="GHEA Grapalat" w:hAnsi="GHEA Grapalat" w:cs="Arial"/>
          <w:b/>
          <w:lang w:val="es-ES"/>
        </w:rPr>
        <w:t xml:space="preserve"> </w:t>
      </w:r>
      <w:r w:rsidRPr="0028542F">
        <w:rPr>
          <w:rFonts w:ascii="GHEA Grapalat" w:hAnsi="GHEA Grapalat" w:cs="Sylfaen"/>
          <w:b/>
          <w:lang w:val="es-ES"/>
        </w:rPr>
        <w:t>հրավերի</w:t>
      </w:r>
    </w:p>
    <w:p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rsidR="00091EBC" w:rsidRPr="002D4DC4" w:rsidRDefault="00091EBC" w:rsidP="00091EBC">
      <w:pPr>
        <w:pStyle w:val="NormalWeb"/>
        <w:shd w:val="clear" w:color="auto" w:fill="FFFFFF"/>
        <w:spacing w:before="0" w:beforeAutospacing="0" w:after="0" w:afterAutospacing="0"/>
        <w:ind w:firstLine="375"/>
        <w:rPr>
          <w:rStyle w:val="Strong"/>
          <w:lang w:val="hy-AM"/>
        </w:rPr>
      </w:pPr>
    </w:p>
    <w:p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p>
    <w:p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բենեֆիցիարի և պրիցիպալի միջև կնքվելիքN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rsidR="00DB01B8" w:rsidRPr="00842CF6" w:rsidRDefault="00DB01B8" w:rsidP="00DB01B8">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կատարված փոփոխությունների, լրացուցիչ համաձայնագրերի պատճենները.</w:t>
      </w:r>
    </w:p>
    <w:p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hyperlink r:id="rId18" w:history="1">
        <w:r w:rsidRPr="002D4DC4">
          <w:rPr>
            <w:rStyle w:val="Hyperlink"/>
            <w:rFonts w:ascii="GHEA Grapalat" w:hAnsi="GHEA Grapalat"/>
            <w:sz w:val="20"/>
            <w:szCs w:val="20"/>
            <w:lang w:val="hy-AM"/>
          </w:rPr>
          <w:t>www.procurement.am</w:t>
        </w:r>
      </w:hyperlink>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rsidR="00F15AC0" w:rsidRPr="002D4DC4" w:rsidRDefault="002F5645" w:rsidP="002B0E49">
      <w:pPr>
        <w:pStyle w:val="BodyTextIndent3"/>
        <w:tabs>
          <w:tab w:val="left" w:pos="9105"/>
          <w:tab w:val="right" w:pos="10394"/>
        </w:tabs>
        <w:spacing w:line="240" w:lineRule="auto"/>
        <w:jc w:val="left"/>
        <w:rPr>
          <w:rFonts w:ascii="GHEA Grapalat" w:hAnsi="GHEA Grapalat" w:cs="Sylfaen"/>
          <w:b/>
          <w:lang w:val="hy-AM"/>
        </w:rPr>
      </w:pPr>
      <w:r>
        <w:rPr>
          <w:rFonts w:ascii="GHEA Grapalat" w:hAnsi="GHEA Grapalat" w:cs="Sylfaen"/>
          <w:b/>
        </w:rPr>
        <w:lastRenderedPageBreak/>
        <w:t xml:space="preserve">                                                                                                                                         </w:t>
      </w:r>
      <w:r w:rsidR="00071D1C" w:rsidRPr="00F566BF">
        <w:rPr>
          <w:rFonts w:ascii="GHEA Grapalat" w:hAnsi="GHEA Grapalat" w:cs="Sylfaen"/>
          <w:b/>
          <w:lang w:val="hy-AM"/>
        </w:rPr>
        <w:t xml:space="preserve">Հավելված </w:t>
      </w:r>
      <w:r w:rsidR="00F15AC0" w:rsidRPr="002D4DC4">
        <w:rPr>
          <w:rFonts w:ascii="GHEA Grapalat" w:hAnsi="GHEA Grapalat" w:cs="Sylfaen"/>
          <w:b/>
          <w:lang w:val="hy-AM"/>
        </w:rPr>
        <w:t>6</w:t>
      </w:r>
    </w:p>
    <w:p w:rsidR="00071D1C" w:rsidRPr="00F566BF" w:rsidRDefault="00071D1C" w:rsidP="00EF3662">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«---ԲՄ</w:t>
      </w:r>
      <w:r w:rsidR="007678FA" w:rsidRPr="002D4DC4">
        <w:rPr>
          <w:rFonts w:ascii="GHEA Grapalat" w:hAnsi="GHEA Grapalat" w:cs="Sylfaen"/>
          <w:b/>
          <w:lang w:val="hy-AM"/>
        </w:rPr>
        <w:t>Ծ</w:t>
      </w:r>
      <w:r w:rsidRPr="00F566BF">
        <w:rPr>
          <w:rFonts w:ascii="GHEA Grapalat" w:hAnsi="GHEA Grapalat" w:cs="Sylfaen"/>
          <w:b/>
          <w:lang w:val="hy-AM"/>
        </w:rPr>
        <w:t>ՁԲ---/---»</w:t>
      </w:r>
      <w:r w:rsidR="00130202" w:rsidRPr="00F566BF">
        <w:rPr>
          <w:rFonts w:ascii="GHEA Grapalat" w:hAnsi="GHEA Grapalat" w:cs="Sylfaen"/>
          <w:b/>
          <w:lang w:val="hy-AM"/>
        </w:rPr>
        <w:t>*</w:t>
      </w:r>
      <w:r w:rsidRPr="00F566BF">
        <w:rPr>
          <w:rFonts w:ascii="GHEA Grapalat" w:hAnsi="GHEA Grapalat" w:cs="Sylfaen"/>
          <w:b/>
          <w:lang w:val="hy-AM"/>
        </w:rPr>
        <w:t xml:space="preserve">  ծածկագրով</w:t>
      </w:r>
    </w:p>
    <w:p w:rsidR="00071D1C" w:rsidRPr="00F566BF" w:rsidRDefault="009B33E4" w:rsidP="00EF3662">
      <w:pPr>
        <w:pStyle w:val="BodyTextIndent3"/>
        <w:spacing w:line="240" w:lineRule="auto"/>
        <w:jc w:val="right"/>
        <w:rPr>
          <w:rFonts w:ascii="GHEA Grapalat" w:hAnsi="GHEA Grapalat" w:cs="Sylfaen"/>
          <w:b/>
          <w:lang w:val="hy-AM"/>
        </w:rPr>
      </w:pPr>
      <w:r>
        <w:rPr>
          <w:rFonts w:ascii="GHEA Grapalat" w:hAnsi="GHEA Grapalat" w:cs="Sylfaen"/>
          <w:b/>
        </w:rPr>
        <w:t>ԳՀ</w:t>
      </w:r>
      <w:r w:rsidR="00071D1C" w:rsidRPr="00F566BF">
        <w:rPr>
          <w:rFonts w:ascii="GHEA Grapalat" w:hAnsi="GHEA Grapalat" w:cs="Sylfaen"/>
          <w:b/>
          <w:lang w:val="hy-AM"/>
        </w:rPr>
        <w:t xml:space="preserve"> մրցույթի հրավերի</w:t>
      </w:r>
    </w:p>
    <w:p w:rsidR="007678FA" w:rsidRPr="00F566BF" w:rsidRDefault="007678FA" w:rsidP="00F02279">
      <w:pPr>
        <w:ind w:left="-142" w:firstLine="142"/>
        <w:jc w:val="center"/>
        <w:rPr>
          <w:rFonts w:ascii="GHEA Grapalat" w:hAnsi="GHEA Grapalat" w:cs="Sylfaen"/>
          <w:b/>
          <w:lang w:val="hy-AM"/>
        </w:rPr>
      </w:pPr>
    </w:p>
    <w:p w:rsidR="007678FA" w:rsidRPr="00F566BF" w:rsidRDefault="009B33E4" w:rsidP="007678FA">
      <w:pPr>
        <w:ind w:left="-142" w:firstLine="142"/>
        <w:jc w:val="center"/>
        <w:rPr>
          <w:rFonts w:ascii="GHEA Grapalat" w:hAnsi="GHEA Grapalat"/>
          <w:b/>
          <w:lang w:val="hy-AM"/>
        </w:rPr>
      </w:pPr>
      <w:r>
        <w:rPr>
          <w:rFonts w:ascii="GHEA Grapalat" w:hAnsi="GHEA Grapalat" w:cs="Sylfaen"/>
          <w:b/>
        </w:rPr>
        <w:t xml:space="preserve">ՀԱՄԱՅՆՔԻ </w:t>
      </w:r>
      <w:r w:rsidR="007678FA" w:rsidRPr="00F566BF">
        <w:rPr>
          <w:rFonts w:ascii="GHEA Grapalat" w:hAnsi="GHEA Grapalat" w:cs="Times Armenian"/>
          <w:b/>
          <w:lang w:val="hy-AM"/>
        </w:rPr>
        <w:t xml:space="preserve"> </w:t>
      </w:r>
      <w:r w:rsidR="007678FA" w:rsidRPr="00F566BF">
        <w:rPr>
          <w:rFonts w:ascii="GHEA Grapalat" w:hAnsi="GHEA Grapalat" w:cs="Sylfaen"/>
          <w:b/>
          <w:lang w:val="hy-AM"/>
        </w:rPr>
        <w:t>ԿԱՐԻՔՆԵՐԻ</w:t>
      </w:r>
      <w:r w:rsidR="007678FA" w:rsidRPr="00F566BF">
        <w:rPr>
          <w:rFonts w:ascii="GHEA Grapalat" w:hAnsi="GHEA Grapalat" w:cs="Times Armenian"/>
          <w:b/>
          <w:lang w:val="hy-AM"/>
        </w:rPr>
        <w:t xml:space="preserve"> </w:t>
      </w:r>
      <w:r w:rsidR="007678FA" w:rsidRPr="00F566BF">
        <w:rPr>
          <w:rFonts w:ascii="GHEA Grapalat" w:hAnsi="GHEA Grapalat" w:cs="Sylfaen"/>
          <w:b/>
          <w:lang w:val="hy-AM"/>
        </w:rPr>
        <w:t>ՀԱՄԱՐ</w:t>
      </w:r>
      <w:r w:rsidR="007678FA" w:rsidRPr="00F566BF">
        <w:rPr>
          <w:rFonts w:ascii="GHEA Grapalat" w:hAnsi="GHEA Grapalat" w:cs="Times Armenian"/>
          <w:b/>
          <w:lang w:val="hy-AM"/>
        </w:rPr>
        <w:t xml:space="preserve"> </w:t>
      </w:r>
      <w:r w:rsidR="007678FA" w:rsidRPr="00F566BF">
        <w:rPr>
          <w:rFonts w:ascii="GHEA Grapalat" w:hAnsi="GHEA Grapalat" w:cs="Sylfaen"/>
          <w:b/>
          <w:lang w:val="hy-AM"/>
        </w:rPr>
        <w:t>-------------------------------------  ՄԱՏՈՒՑՄԱՆ</w:t>
      </w:r>
    </w:p>
    <w:p w:rsidR="007678FA" w:rsidRPr="00F566BF" w:rsidRDefault="007678FA" w:rsidP="007678FA">
      <w:pPr>
        <w:ind w:left="-142" w:firstLine="142"/>
        <w:jc w:val="center"/>
        <w:rPr>
          <w:rFonts w:ascii="GHEA Grapalat" w:hAnsi="GHEA Grapalat" w:cs="Times Armenian"/>
          <w:b/>
          <w:lang w:val="hy-AM"/>
        </w:rPr>
      </w:pPr>
      <w:r w:rsidRPr="00F566BF">
        <w:rPr>
          <w:rFonts w:ascii="GHEA Grapalat" w:hAnsi="GHEA Grapalat" w:cs="Sylfaen"/>
          <w:b/>
          <w:lang w:val="hy-AM"/>
        </w:rPr>
        <w:t>ՊԵՏԱԿԱՆ</w:t>
      </w:r>
      <w:r w:rsidRPr="00F566BF">
        <w:rPr>
          <w:rFonts w:ascii="GHEA Grapalat" w:hAnsi="GHEA Grapalat" w:cs="Times Armenian"/>
          <w:b/>
          <w:lang w:val="hy-AM"/>
        </w:rPr>
        <w:t xml:space="preserve">  </w:t>
      </w:r>
      <w:r w:rsidRPr="00F566BF">
        <w:rPr>
          <w:rFonts w:ascii="GHEA Grapalat" w:hAnsi="GHEA Grapalat" w:cs="Sylfaen"/>
          <w:b/>
          <w:lang w:val="hy-AM"/>
        </w:rPr>
        <w:t>ԳՆՄԱՆ</w:t>
      </w:r>
      <w:r w:rsidRPr="00F566BF">
        <w:rPr>
          <w:rFonts w:ascii="GHEA Grapalat" w:hAnsi="GHEA Grapalat" w:cs="Times Armenian"/>
          <w:b/>
          <w:lang w:val="hy-AM"/>
        </w:rPr>
        <w:t xml:space="preserve">  </w:t>
      </w:r>
      <w:r w:rsidRPr="00F566BF">
        <w:rPr>
          <w:rFonts w:ascii="GHEA Grapalat" w:hAnsi="GHEA Grapalat" w:cs="Sylfaen"/>
          <w:b/>
          <w:lang w:val="hy-AM"/>
        </w:rPr>
        <w:t>ՊԱՅՄԱՆԱԳԻՐ</w:t>
      </w:r>
      <w:r w:rsidRPr="00F566BF">
        <w:rPr>
          <w:rFonts w:ascii="GHEA Grapalat" w:hAnsi="GHEA Grapalat" w:cs="Times Armenian"/>
          <w:b/>
          <w:lang w:val="hy-AM"/>
        </w:rPr>
        <w:t xml:space="preserve">   </w:t>
      </w:r>
    </w:p>
    <w:p w:rsidR="007678FA" w:rsidRPr="00F566BF" w:rsidRDefault="007678FA" w:rsidP="007678FA">
      <w:pPr>
        <w:ind w:left="-142" w:firstLine="142"/>
        <w:jc w:val="center"/>
        <w:rPr>
          <w:rFonts w:ascii="GHEA Grapalat" w:hAnsi="GHEA Grapalat"/>
          <w:b/>
          <w:u w:val="single"/>
          <w:lang w:val="hy-AM"/>
        </w:rPr>
      </w:pPr>
      <w:r w:rsidRPr="00F566BF">
        <w:rPr>
          <w:rFonts w:ascii="GHEA Grapalat" w:hAnsi="GHEA Grapalat"/>
          <w:b/>
          <w:lang w:val="hy-AM"/>
        </w:rPr>
        <w:t xml:space="preserve">N </w:t>
      </w:r>
      <w:r w:rsidRPr="00F566BF">
        <w:rPr>
          <w:rFonts w:ascii="GHEA Grapalat" w:hAnsi="GHEA Grapalat"/>
          <w:b/>
          <w:u w:val="single"/>
          <w:lang w:val="hy-AM"/>
        </w:rPr>
        <w:tab/>
      </w:r>
      <w:r w:rsidRPr="00F566BF">
        <w:rPr>
          <w:rFonts w:ascii="GHEA Grapalat" w:hAnsi="GHEA Grapalat"/>
          <w:b/>
          <w:u w:val="single"/>
          <w:lang w:val="hy-AM"/>
        </w:rPr>
        <w:tab/>
      </w:r>
      <w:r w:rsidRPr="00F566BF">
        <w:rPr>
          <w:rFonts w:ascii="GHEA Grapalat" w:hAnsi="GHEA Grapalat"/>
          <w:b/>
          <w:u w:val="single"/>
          <w:lang w:val="hy-AM"/>
        </w:rPr>
        <w:tab/>
      </w:r>
      <w:r w:rsidRPr="00F566BF">
        <w:rPr>
          <w:rFonts w:ascii="GHEA Grapalat" w:hAnsi="GHEA Grapalat"/>
          <w:b/>
          <w:u w:val="single"/>
          <w:lang w:val="hy-AM"/>
        </w:rPr>
        <w:tab/>
      </w:r>
    </w:p>
    <w:p w:rsidR="007678FA" w:rsidRPr="00F566BF" w:rsidRDefault="007678FA" w:rsidP="007678FA">
      <w:pPr>
        <w:tabs>
          <w:tab w:val="left" w:pos="720"/>
          <w:tab w:val="left" w:pos="1440"/>
          <w:tab w:val="left" w:pos="8865"/>
        </w:tabs>
        <w:jc w:val="both"/>
        <w:rPr>
          <w:rFonts w:ascii="GHEA Grapalat" w:hAnsi="GHEA Grapalat" w:cs="Sylfaen"/>
          <w:sz w:val="20"/>
          <w:lang w:val="hy-AM"/>
        </w:rPr>
      </w:pPr>
      <w:r w:rsidRPr="00F566BF">
        <w:rPr>
          <w:rFonts w:ascii="GHEA Grapalat" w:hAnsi="GHEA Grapalat" w:cs="Sylfaen"/>
          <w:sz w:val="20"/>
          <w:lang w:val="hy-AM"/>
        </w:rPr>
        <w:t xml:space="preserve">         ք. </w:t>
      </w:r>
      <w:r w:rsidRPr="00F566BF">
        <w:rPr>
          <w:rFonts w:ascii="GHEA Grapalat" w:hAnsi="GHEA Grapalat" w:cs="Sylfaen"/>
          <w:sz w:val="20"/>
          <w:u w:val="single"/>
          <w:lang w:val="hy-AM"/>
        </w:rPr>
        <w:t xml:space="preserve">           </w:t>
      </w:r>
      <w:r w:rsidRPr="00F566BF">
        <w:rPr>
          <w:rFonts w:ascii="GHEA Grapalat" w:hAnsi="GHEA Grapalat" w:cs="Sylfaen"/>
          <w:sz w:val="20"/>
          <w:lang w:val="hy-AM"/>
        </w:rPr>
        <w:t xml:space="preserve">                                                                                          </w:t>
      </w:r>
      <w:r w:rsidRPr="00F566BF">
        <w:rPr>
          <w:rFonts w:ascii="GHEA Grapalat" w:hAnsi="GHEA Grapalat"/>
          <w:lang w:val="hy-AM"/>
        </w:rPr>
        <w:t>«</w:t>
      </w:r>
      <w:r w:rsidRPr="00F566BF">
        <w:rPr>
          <w:rFonts w:ascii="GHEA Grapalat" w:hAnsi="GHEA Grapalat"/>
          <w:u w:val="single"/>
          <w:lang w:val="hy-AM"/>
        </w:rPr>
        <w:t xml:space="preserve">     </w:t>
      </w:r>
      <w:r w:rsidRPr="00F566BF">
        <w:rPr>
          <w:rFonts w:ascii="GHEA Grapalat" w:hAnsi="GHEA Grapalat"/>
          <w:lang w:val="hy-AM"/>
        </w:rPr>
        <w:t xml:space="preserve">» </w:t>
      </w:r>
      <w:r w:rsidRPr="00F566BF">
        <w:rPr>
          <w:rFonts w:ascii="GHEA Grapalat" w:hAnsi="GHEA Grapalat"/>
          <w:u w:val="single"/>
          <w:lang w:val="hy-AM"/>
        </w:rPr>
        <w:t xml:space="preserve">          </w:t>
      </w:r>
      <w:r w:rsidRPr="00F566BF">
        <w:rPr>
          <w:rFonts w:ascii="GHEA Grapalat" w:hAnsi="GHEA Grapalat"/>
          <w:lang w:val="hy-AM"/>
        </w:rPr>
        <w:t xml:space="preserve"> </w:t>
      </w:r>
      <w:r w:rsidRPr="00F566BF">
        <w:rPr>
          <w:rFonts w:ascii="GHEA Grapalat" w:hAnsi="GHEA Grapalat" w:cs="Sylfaen"/>
          <w:sz w:val="20"/>
          <w:lang w:val="hy-AM"/>
        </w:rPr>
        <w:t>20   թ.</w:t>
      </w:r>
    </w:p>
    <w:p w:rsidR="007678FA" w:rsidRPr="00F566BF" w:rsidRDefault="007678FA" w:rsidP="007678FA">
      <w:pPr>
        <w:tabs>
          <w:tab w:val="left" w:pos="720"/>
          <w:tab w:val="left" w:pos="1440"/>
          <w:tab w:val="left" w:pos="8865"/>
        </w:tabs>
        <w:jc w:val="both"/>
        <w:rPr>
          <w:rFonts w:ascii="GHEA Grapalat" w:hAnsi="GHEA Grapalat" w:cs="Sylfaen"/>
          <w:sz w:val="20"/>
          <w:lang w:val="hy-AM"/>
        </w:rPr>
      </w:pPr>
    </w:p>
    <w:p w:rsidR="007678FA" w:rsidRPr="00F566BF" w:rsidRDefault="007678FA" w:rsidP="007678FA">
      <w:pPr>
        <w:ind w:firstLine="720"/>
        <w:jc w:val="both"/>
        <w:rPr>
          <w:rFonts w:ascii="GHEA Grapalat" w:hAnsi="GHEA Grapalat"/>
          <w:sz w:val="20"/>
          <w:lang w:val="hy-AM"/>
        </w:rPr>
      </w:pPr>
      <w:r w:rsidRPr="00F566BF">
        <w:rPr>
          <w:rFonts w:ascii="GHEA Grapalat" w:hAnsi="GHEA Grapalat"/>
          <w:lang w:val="hy-AM"/>
        </w:rPr>
        <w:t>«</w:t>
      </w:r>
      <w:r w:rsidRPr="00F566BF">
        <w:rPr>
          <w:rFonts w:ascii="GHEA Grapalat" w:hAnsi="GHEA Grapalat" w:cs="Sylfaen"/>
          <w:sz w:val="20"/>
          <w:lang w:val="hy-AM"/>
        </w:rPr>
        <w:t>________________________________________</w:t>
      </w:r>
      <w:r w:rsidRPr="00F566BF">
        <w:rPr>
          <w:rFonts w:ascii="GHEA Grapalat" w:hAnsi="GHEA Grapalat"/>
          <w:lang w:val="hy-AM"/>
        </w:rPr>
        <w:t>»</w:t>
      </w:r>
      <w:r w:rsidRPr="00F566BF">
        <w:rPr>
          <w:rFonts w:ascii="GHEA Grapalat" w:hAnsi="GHEA Grapalat" w:cs="Times Armenian"/>
          <w:sz w:val="20"/>
          <w:lang w:val="hy-AM"/>
        </w:rPr>
        <w:t xml:space="preserve">, </w:t>
      </w:r>
      <w:r w:rsidRPr="00F566BF">
        <w:rPr>
          <w:rFonts w:ascii="GHEA Grapalat" w:hAnsi="GHEA Grapalat" w:cs="Sylfaen"/>
          <w:sz w:val="20"/>
          <w:lang w:val="hy-AM"/>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դեմս</w:t>
      </w:r>
      <w:r w:rsidRPr="00F566BF">
        <w:rPr>
          <w:rFonts w:ascii="GHEA Grapalat" w:hAnsi="GHEA Grapalat" w:cs="Times Armenian"/>
          <w:sz w:val="20"/>
          <w:lang w:val="hy-AM"/>
        </w:rPr>
        <w:t xml:space="preserve"> ------------------------ -</w:t>
      </w:r>
      <w:r w:rsidRPr="00F566BF">
        <w:rPr>
          <w:rFonts w:ascii="GHEA Grapalat" w:hAnsi="GHEA Grapalat" w:cs="Sylfaen"/>
          <w:sz w:val="20"/>
          <w:lang w:val="hy-AM"/>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գործում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 </w:t>
      </w:r>
      <w:r w:rsidRPr="00F566BF">
        <w:rPr>
          <w:rFonts w:ascii="GHEA Grapalat" w:hAnsi="GHEA Grapalat" w:cs="Sylfaen"/>
          <w:sz w:val="20"/>
          <w:lang w:val="hy-AM"/>
        </w:rPr>
        <w:t>կանոնադրության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հիման</w:t>
      </w:r>
      <w:r w:rsidRPr="00F566BF">
        <w:rPr>
          <w:rFonts w:ascii="GHEA Grapalat" w:hAnsi="GHEA Grapalat" w:cs="Times Armenian"/>
          <w:sz w:val="20"/>
          <w:lang w:val="hy-AM"/>
        </w:rPr>
        <w:t xml:space="preserve"> </w:t>
      </w:r>
      <w:r w:rsidRPr="00F566BF">
        <w:rPr>
          <w:rFonts w:ascii="GHEA Grapalat" w:hAnsi="GHEA Grapalat" w:cs="Sylfaen"/>
          <w:sz w:val="20"/>
          <w:lang w:val="hy-AM"/>
        </w:rPr>
        <w:t>վրա</w:t>
      </w:r>
      <w:r w:rsidRPr="00F566BF">
        <w:rPr>
          <w:rFonts w:ascii="GHEA Grapalat" w:hAnsi="GHEA Grapalat" w:cs="Times Armenian"/>
          <w:sz w:val="20"/>
          <w:lang w:val="hy-AM"/>
        </w:rPr>
        <w:t xml:space="preserve"> (</w:t>
      </w:r>
      <w:r w:rsidRPr="00F566BF">
        <w:rPr>
          <w:rFonts w:ascii="GHEA Grapalat" w:hAnsi="GHEA Grapalat" w:cs="Sylfaen"/>
          <w:sz w:val="20"/>
          <w:lang w:val="hy-AM"/>
        </w:rPr>
        <w:t>այսուհետ՝</w:t>
      </w:r>
      <w:r w:rsidRPr="00F566BF">
        <w:rPr>
          <w:rFonts w:ascii="GHEA Grapalat" w:hAnsi="GHEA Grapalat" w:cs="Times Armenian"/>
          <w:sz w:val="20"/>
          <w:lang w:val="hy-AM"/>
        </w:rPr>
        <w:t xml:space="preserve"> </w:t>
      </w:r>
      <w:r w:rsidRPr="00F566BF">
        <w:rPr>
          <w:rFonts w:ascii="GHEA Grapalat" w:hAnsi="GHEA Grapalat" w:cs="Sylfaen"/>
          <w:sz w:val="20"/>
          <w:lang w:val="hy-AM"/>
        </w:rPr>
        <w:t>Պատվիրատու</w:t>
      </w:r>
      <w:r w:rsidRPr="00F566BF">
        <w:rPr>
          <w:rFonts w:ascii="GHEA Grapalat" w:hAnsi="GHEA Grapalat" w:cs="Times Armenian"/>
          <w:sz w:val="20"/>
          <w:lang w:val="hy-AM"/>
        </w:rPr>
        <w:t xml:space="preserve">), </w:t>
      </w:r>
      <w:r w:rsidRPr="00F566BF">
        <w:rPr>
          <w:rFonts w:ascii="GHEA Grapalat" w:hAnsi="GHEA Grapalat" w:cs="Sylfaen"/>
          <w:sz w:val="20"/>
          <w:lang w:val="hy-AM"/>
        </w:rPr>
        <w:t>մի</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կողմից</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ն</w:t>
      </w:r>
      <w:r w:rsidRPr="00F566BF">
        <w:rPr>
          <w:rFonts w:ascii="GHEA Grapalat" w:hAnsi="GHEA Grapalat" w:cs="Times Armenian"/>
          <w:sz w:val="20"/>
          <w:lang w:val="hy-AM"/>
        </w:rPr>
        <w:t>,</w:t>
      </w:r>
      <w:r w:rsidRPr="00F566BF">
        <w:rPr>
          <w:rFonts w:ascii="GHEA Grapalat" w:hAnsi="GHEA Grapalat"/>
          <w:sz w:val="20"/>
          <w:lang w:val="hy-AM"/>
        </w:rPr>
        <w:t xml:space="preserve"> </w:t>
      </w:r>
      <w:r w:rsidRPr="00F566BF">
        <w:rPr>
          <w:rFonts w:ascii="GHEA Grapalat" w:hAnsi="GHEA Grapalat" w:cs="Sylfaen"/>
          <w:sz w:val="20"/>
          <w:lang w:val="hy-AM"/>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դեմս</w:t>
      </w:r>
      <w:r w:rsidRPr="00F566BF">
        <w:rPr>
          <w:rFonts w:ascii="GHEA Grapalat" w:hAnsi="GHEA Grapalat" w:cs="Times Armenian"/>
          <w:sz w:val="20"/>
          <w:lang w:val="hy-AM"/>
        </w:rPr>
        <w:t xml:space="preserve"> </w:t>
      </w:r>
      <w:r w:rsidRPr="00F566BF">
        <w:rPr>
          <w:rFonts w:ascii="GHEA Grapalat" w:hAnsi="GHEA Grapalat" w:cs="Sylfaen"/>
          <w:sz w:val="20"/>
          <w:lang w:val="hy-AM"/>
        </w:rPr>
        <w:t>տնօրեն</w:t>
      </w:r>
      <w:r w:rsidRPr="00F566BF">
        <w:rPr>
          <w:rFonts w:ascii="GHEA Grapalat" w:hAnsi="GHEA Grapalat" w:cs="Times Armenian"/>
          <w:sz w:val="20"/>
          <w:lang w:val="hy-AM"/>
        </w:rPr>
        <w:t xml:space="preserve"> ------------------------</w:t>
      </w:r>
      <w:r w:rsidRPr="00F566BF">
        <w:rPr>
          <w:rFonts w:ascii="GHEA Grapalat" w:hAnsi="GHEA Grapalat" w:cs="Sylfaen"/>
          <w:sz w:val="20"/>
          <w:lang w:val="hy-AM"/>
        </w:rPr>
        <w:t>ի, որը</w:t>
      </w:r>
      <w:r w:rsidRPr="00F566BF">
        <w:rPr>
          <w:rFonts w:ascii="GHEA Grapalat" w:hAnsi="GHEA Grapalat" w:cs="Times Armenian"/>
          <w:sz w:val="20"/>
          <w:lang w:val="hy-AM"/>
        </w:rPr>
        <w:t xml:space="preserve"> </w:t>
      </w:r>
      <w:r w:rsidRPr="00F566BF">
        <w:rPr>
          <w:rFonts w:ascii="GHEA Grapalat" w:hAnsi="GHEA Grapalat" w:cs="Sylfaen"/>
          <w:sz w:val="20"/>
          <w:lang w:val="hy-AM"/>
        </w:rPr>
        <w:t>գործում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 </w:t>
      </w:r>
      <w:r w:rsidRPr="00F566BF">
        <w:rPr>
          <w:rFonts w:ascii="GHEA Grapalat" w:hAnsi="GHEA Grapalat" w:cs="Sylfaen"/>
          <w:sz w:val="20"/>
          <w:lang w:val="hy-AM"/>
        </w:rPr>
        <w:t>կանոնադրության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հիման</w:t>
      </w:r>
      <w:r w:rsidRPr="00F566BF">
        <w:rPr>
          <w:rFonts w:ascii="GHEA Grapalat" w:hAnsi="GHEA Grapalat" w:cs="Times Armenian"/>
          <w:sz w:val="20"/>
          <w:lang w:val="hy-AM"/>
        </w:rPr>
        <w:t xml:space="preserve"> </w:t>
      </w:r>
      <w:r w:rsidRPr="00F566BF">
        <w:rPr>
          <w:rFonts w:ascii="GHEA Grapalat" w:hAnsi="GHEA Grapalat" w:cs="Sylfaen"/>
          <w:sz w:val="20"/>
          <w:lang w:val="hy-AM"/>
        </w:rPr>
        <w:t>վրա</w:t>
      </w:r>
      <w:r w:rsidRPr="00F566BF">
        <w:rPr>
          <w:rFonts w:ascii="GHEA Grapalat" w:hAnsi="GHEA Grapalat" w:cs="Times Armenian"/>
          <w:sz w:val="20"/>
          <w:lang w:val="hy-AM"/>
        </w:rPr>
        <w:t xml:space="preserve"> (</w:t>
      </w:r>
      <w:r w:rsidRPr="00F566BF">
        <w:rPr>
          <w:rFonts w:ascii="GHEA Grapalat" w:hAnsi="GHEA Grapalat" w:cs="Sylfaen"/>
          <w:sz w:val="20"/>
          <w:lang w:val="hy-AM"/>
        </w:rPr>
        <w:t>այսուհետ՝</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մյուս</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կողմից</w:t>
      </w:r>
      <w:r w:rsidRPr="00F566BF">
        <w:rPr>
          <w:rFonts w:ascii="GHEA Grapalat" w:hAnsi="GHEA Grapalat" w:cs="Times Armenian"/>
          <w:sz w:val="20"/>
          <w:lang w:val="hy-AM"/>
        </w:rPr>
        <w:t xml:space="preserve">, </w:t>
      </w:r>
      <w:r w:rsidRPr="00F566BF">
        <w:rPr>
          <w:rFonts w:ascii="GHEA Grapalat" w:hAnsi="GHEA Grapalat" w:cs="Sylfaen"/>
          <w:sz w:val="20"/>
          <w:lang w:val="hy-AM"/>
        </w:rPr>
        <w:t>կնքեցին</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հետևյալի</w:t>
      </w:r>
      <w:r w:rsidRPr="00F566BF">
        <w:rPr>
          <w:rFonts w:ascii="GHEA Grapalat" w:hAnsi="GHEA Grapalat" w:cs="Times Armenian"/>
          <w:sz w:val="20"/>
          <w:lang w:val="hy-AM"/>
        </w:rPr>
        <w:t xml:space="preserve"> </w:t>
      </w:r>
      <w:r w:rsidRPr="00F566BF">
        <w:rPr>
          <w:rFonts w:ascii="GHEA Grapalat" w:hAnsi="GHEA Grapalat" w:cs="Sylfaen"/>
          <w:sz w:val="20"/>
          <w:lang w:val="hy-AM"/>
        </w:rPr>
        <w:t>մասին</w:t>
      </w:r>
      <w:r w:rsidRPr="00F566BF">
        <w:rPr>
          <w:rFonts w:ascii="GHEA Grapalat" w:hAnsi="GHEA Grapalat" w:cs="Times Armenian"/>
          <w:sz w:val="20"/>
          <w:lang w:val="hy-AM"/>
        </w:rPr>
        <w:t>։</w:t>
      </w:r>
    </w:p>
    <w:p w:rsidR="007678FA" w:rsidRPr="00F566BF" w:rsidRDefault="007678FA" w:rsidP="007678FA">
      <w:pPr>
        <w:jc w:val="both"/>
        <w:rPr>
          <w:rFonts w:ascii="GHEA Grapalat" w:hAnsi="GHEA Grapalat"/>
          <w:i/>
          <w:sz w:val="20"/>
          <w:lang w:val="hy-AM" w:eastAsia="zh-CN"/>
        </w:rPr>
      </w:pPr>
    </w:p>
    <w:p w:rsidR="007678FA" w:rsidRPr="00F566BF" w:rsidRDefault="007678FA" w:rsidP="007678FA">
      <w:pPr>
        <w:ind w:firstLine="720"/>
        <w:jc w:val="both"/>
        <w:rPr>
          <w:rFonts w:ascii="GHEA Grapalat" w:hAnsi="GHEA Grapalat" w:cs="Sylfaen"/>
          <w:b/>
          <w:smallCaps/>
          <w:sz w:val="20"/>
          <w:lang w:val="hy-AM"/>
        </w:rPr>
      </w:pPr>
      <w:r w:rsidRPr="00F566BF">
        <w:rPr>
          <w:rFonts w:ascii="GHEA Grapalat" w:hAnsi="GHEA Grapalat" w:cs="Sylfaen"/>
          <w:b/>
          <w:smallCaps/>
          <w:sz w:val="20"/>
          <w:lang w:val="hy-AM"/>
        </w:rPr>
        <w:t>1. Պայմանագրի առարկան</w:t>
      </w:r>
    </w:p>
    <w:p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F566BF">
        <w:rPr>
          <w:rFonts w:ascii="GHEA Grapalat" w:hAnsi="GHEA Grapalat"/>
          <w:sz w:val="20"/>
          <w:lang w:val="hy-AM"/>
        </w:rPr>
        <w:t>գնման ժամանակացույցի</w:t>
      </w:r>
      <w:r w:rsidRPr="00F566BF">
        <w:rPr>
          <w:rFonts w:ascii="GHEA Grapalat" w:hAnsi="GHEA Grapalat" w:cs="Sylfaen"/>
          <w:sz w:val="20"/>
          <w:lang w:val="hy-AM"/>
        </w:rPr>
        <w:t xml:space="preserve"> պահանջների։</w:t>
      </w:r>
    </w:p>
    <w:p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 xml:space="preserve">1.2 </w:t>
      </w:r>
      <w:r w:rsidRPr="00F566BF">
        <w:rPr>
          <w:rFonts w:ascii="GHEA Grapalat" w:hAnsi="GHEA Grapalat"/>
          <w:sz w:val="20"/>
          <w:lang w:val="hy-AM"/>
        </w:rPr>
        <w:t xml:space="preserve">Ծառայությունը մատուցվում է պայմանագրի N 1 հավելվածով սահմանված </w:t>
      </w:r>
      <w:r w:rsidRPr="00F566BF">
        <w:rPr>
          <w:rFonts w:ascii="GHEA Grapalat" w:hAnsi="GHEA Grapalat" w:cs="Sylfaen"/>
          <w:sz w:val="20"/>
          <w:lang w:val="hy-AM"/>
        </w:rPr>
        <w:t>Տեխնիկական բնութագիր-</w:t>
      </w:r>
      <w:r w:rsidRPr="00F566BF">
        <w:rPr>
          <w:rFonts w:ascii="GHEA Grapalat" w:hAnsi="GHEA Grapalat"/>
          <w:sz w:val="20"/>
          <w:lang w:val="hy-AM"/>
        </w:rPr>
        <w:t>գնման ժամանակացույցին համապատասխան և սահմանված ժամկետներով։</w:t>
      </w:r>
    </w:p>
    <w:p w:rsidR="007678FA" w:rsidRPr="00F566BF" w:rsidRDefault="007678FA" w:rsidP="007678FA">
      <w:pPr>
        <w:ind w:firstLine="720"/>
        <w:jc w:val="both"/>
        <w:rPr>
          <w:rFonts w:ascii="GHEA Grapalat" w:hAnsi="GHEA Grapalat" w:cs="Sylfaen"/>
          <w:sz w:val="20"/>
          <w:lang w:val="hy-AM"/>
        </w:rPr>
      </w:pPr>
    </w:p>
    <w:p w:rsidR="007678FA" w:rsidRPr="00F566BF" w:rsidRDefault="007678FA" w:rsidP="007678FA">
      <w:pPr>
        <w:ind w:firstLine="720"/>
        <w:jc w:val="both"/>
        <w:rPr>
          <w:rFonts w:ascii="GHEA Grapalat" w:hAnsi="GHEA Grapalat" w:cs="Sylfaen"/>
          <w:b/>
          <w:smallCaps/>
          <w:sz w:val="20"/>
          <w:lang w:val="hy-AM"/>
        </w:rPr>
      </w:pPr>
      <w:r w:rsidRPr="00F566BF">
        <w:rPr>
          <w:rFonts w:ascii="GHEA Grapalat" w:hAnsi="GHEA Grapalat" w:cs="Sylfaen"/>
          <w:b/>
          <w:smallCaps/>
          <w:sz w:val="20"/>
          <w:lang w:val="hy-AM"/>
        </w:rPr>
        <w:t>2. ԿՈՂՄԵՐԻ ԻՐԱՎՈՒՆՔՆԵՐԸ ԵՎ ՊԱՐՏԱԿԱՆՈՒԹՅՈՒՆՆԵՐԸ</w:t>
      </w:r>
    </w:p>
    <w:p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2.1 Պատվիրատուն իրավունք ունի`</w:t>
      </w:r>
    </w:p>
    <w:p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2.1.2 Եթե</w:t>
      </w:r>
      <w:r w:rsidRPr="00F566BF">
        <w:rPr>
          <w:rFonts w:ascii="GHEA Grapalat" w:hAnsi="GHEA Grapalat" w:cs="Times Armenian"/>
          <w:sz w:val="20"/>
          <w:lang w:val="hy-AM"/>
        </w:rPr>
        <w:t xml:space="preserve"> մատուցվել է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N 1 հավելվածում </w:t>
      </w:r>
      <w:r w:rsidRPr="00F566BF">
        <w:rPr>
          <w:rFonts w:ascii="GHEA Grapalat" w:hAnsi="GHEA Grapalat" w:cs="Sylfaen"/>
          <w:sz w:val="20"/>
          <w:lang w:val="hy-AM"/>
        </w:rPr>
        <w:t>նշված</w:t>
      </w:r>
      <w:r w:rsidRPr="00F566BF">
        <w:rPr>
          <w:rFonts w:ascii="GHEA Grapalat" w:hAnsi="GHEA Grapalat" w:cs="Times Armenian"/>
          <w:sz w:val="20"/>
          <w:lang w:val="hy-AM"/>
        </w:rPr>
        <w:t xml:space="preserve"> </w:t>
      </w:r>
      <w:r w:rsidRPr="00F566BF">
        <w:rPr>
          <w:rFonts w:ascii="GHEA Grapalat" w:hAnsi="GHEA Grapalat" w:cs="Sylfaen"/>
          <w:sz w:val="20"/>
          <w:lang w:val="hy-AM"/>
        </w:rPr>
        <w:t>Տեխնիկական բնութագիր-</w:t>
      </w:r>
      <w:r w:rsidRPr="00F566BF">
        <w:rPr>
          <w:rFonts w:ascii="GHEA Grapalat" w:hAnsi="GHEA Grapalat"/>
          <w:sz w:val="20"/>
          <w:lang w:val="hy-AM"/>
        </w:rPr>
        <w:t>գնման ժամանակացույցի</w:t>
      </w:r>
      <w:r w:rsidRPr="00F566BF">
        <w:rPr>
          <w:rFonts w:ascii="GHEA Grapalat" w:hAnsi="GHEA Grapalat" w:cs="Sylfaen"/>
          <w:sz w:val="20"/>
          <w:lang w:val="hy-AM"/>
        </w:rPr>
        <w:t>ն</w:t>
      </w:r>
      <w:r w:rsidRPr="00F566BF">
        <w:rPr>
          <w:rFonts w:ascii="GHEA Grapalat" w:hAnsi="GHEA Grapalat" w:cs="Times Armenian"/>
          <w:sz w:val="20"/>
          <w:lang w:val="hy-AM"/>
        </w:rPr>
        <w:t xml:space="preserve"> </w:t>
      </w:r>
      <w:r w:rsidRPr="00F566BF">
        <w:rPr>
          <w:rFonts w:ascii="GHEA Grapalat" w:hAnsi="GHEA Grapalat" w:cs="Sylfaen"/>
          <w:sz w:val="20"/>
          <w:lang w:val="hy-AM"/>
        </w:rPr>
        <w:t>չհամապատասխանող</w:t>
      </w:r>
      <w:r w:rsidRPr="00F566BF">
        <w:rPr>
          <w:rFonts w:ascii="GHEA Grapalat" w:hAnsi="GHEA Grapalat" w:cs="Times Armenian"/>
          <w:sz w:val="20"/>
          <w:lang w:val="hy-AM"/>
        </w:rPr>
        <w:t xml:space="preserve"> ծառայություն.</w:t>
      </w:r>
      <w:r w:rsidRPr="00F566BF">
        <w:rPr>
          <w:rFonts w:ascii="GHEA Grapalat" w:hAnsi="GHEA Grapalat"/>
          <w:sz w:val="20"/>
          <w:lang w:val="hy-AM"/>
        </w:rPr>
        <w:t xml:space="preserve"> </w:t>
      </w:r>
    </w:p>
    <w:p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ա</w:t>
      </w:r>
      <w:r w:rsidRPr="00F566BF">
        <w:rPr>
          <w:rFonts w:ascii="GHEA Grapalat" w:hAnsi="GHEA Grapalat" w:cs="Times Armenian"/>
          <w:sz w:val="20"/>
          <w:lang w:val="hy-AM"/>
        </w:rPr>
        <w:t xml:space="preserve">) </w:t>
      </w:r>
      <w:r w:rsidRPr="00F566BF">
        <w:rPr>
          <w:rFonts w:ascii="GHEA Grapalat" w:hAnsi="GHEA Grapalat" w:cs="Sylfaen"/>
          <w:sz w:val="20"/>
          <w:lang w:val="hy-AM"/>
        </w:rPr>
        <w:t>Չընդունել</w:t>
      </w:r>
      <w:r w:rsidRPr="00F566BF">
        <w:rPr>
          <w:rFonts w:ascii="GHEA Grapalat" w:hAnsi="GHEA Grapalat" w:cs="Times Armenian"/>
          <w:sz w:val="20"/>
          <w:lang w:val="hy-AM"/>
        </w:rPr>
        <w:t xml:space="preserve"> ծառայությունը</w:t>
      </w:r>
      <w:r w:rsidRPr="00F566BF">
        <w:rPr>
          <w:rFonts w:ascii="GHEA Grapalat" w:hAnsi="GHEA Grapalat" w:cs="Sylfaen"/>
          <w:sz w:val="20"/>
          <w:lang w:val="hy-AM"/>
        </w:rPr>
        <w:t>՝ իր</w:t>
      </w:r>
      <w:r w:rsidRPr="00F566BF">
        <w:rPr>
          <w:rFonts w:ascii="GHEA Grapalat" w:hAnsi="GHEA Grapalat" w:cs="Times Armenian"/>
          <w:sz w:val="20"/>
          <w:lang w:val="hy-AM"/>
        </w:rPr>
        <w:t xml:space="preserve"> </w:t>
      </w:r>
      <w:r w:rsidRPr="00F566BF">
        <w:rPr>
          <w:rFonts w:ascii="GHEA Grapalat" w:hAnsi="GHEA Grapalat" w:cs="Sylfaen"/>
          <w:sz w:val="20"/>
          <w:lang w:val="hy-AM"/>
        </w:rPr>
        <w:t>հայեցողությամբ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սահմանելով</w:t>
      </w:r>
      <w:r w:rsidRPr="00F566BF">
        <w:rPr>
          <w:rFonts w:ascii="GHEA Grapalat" w:hAnsi="GHEA Grapalat" w:cs="Times Armenian"/>
          <w:sz w:val="20"/>
          <w:lang w:val="hy-AM"/>
        </w:rPr>
        <w:t xml:space="preserve"> </w:t>
      </w:r>
      <w:r w:rsidRPr="00F566BF">
        <w:rPr>
          <w:rFonts w:ascii="GHEA Grapalat" w:hAnsi="GHEA Grapalat" w:cs="Sylfaen"/>
          <w:sz w:val="20"/>
          <w:lang w:val="hy-AM"/>
        </w:rPr>
        <w:t>անպատշաճ</w:t>
      </w:r>
      <w:r w:rsidRPr="00F566BF">
        <w:rPr>
          <w:rFonts w:ascii="GHEA Grapalat" w:hAnsi="GHEA Grapalat" w:cs="Times Armenian"/>
          <w:sz w:val="20"/>
          <w:lang w:val="hy-AM"/>
        </w:rPr>
        <w:t xml:space="preserve"> </w:t>
      </w:r>
      <w:r w:rsidRPr="00F566BF">
        <w:rPr>
          <w:rFonts w:ascii="GHEA Grapalat" w:hAnsi="GHEA Grapalat" w:cs="Sylfaen"/>
          <w:sz w:val="20"/>
          <w:lang w:val="hy-AM"/>
        </w:rPr>
        <w:t>որակի</w:t>
      </w:r>
      <w:r w:rsidRPr="00F566BF">
        <w:rPr>
          <w:rFonts w:ascii="GHEA Grapalat" w:hAnsi="GHEA Grapalat" w:cs="Times Armenian"/>
          <w:sz w:val="20"/>
          <w:lang w:val="hy-AM"/>
        </w:rPr>
        <w:t xml:space="preserve"> ծառայությունը  </w:t>
      </w:r>
      <w:r w:rsidRPr="00F566BF">
        <w:rPr>
          <w:rFonts w:ascii="GHEA Grapalat" w:hAnsi="GHEA Grapalat" w:cs="Sylfaen"/>
          <w:sz w:val="20"/>
          <w:lang w:val="hy-AM"/>
        </w:rPr>
        <w:t>պայմանագրին</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համապատասխանող</w:t>
      </w:r>
      <w:r w:rsidRPr="00F566BF">
        <w:rPr>
          <w:rFonts w:ascii="GHEA Grapalat" w:hAnsi="GHEA Grapalat" w:cs="Times Armenian"/>
          <w:sz w:val="20"/>
          <w:lang w:val="hy-AM"/>
        </w:rPr>
        <w:t xml:space="preserve"> ծ</w:t>
      </w:r>
      <w:r w:rsidRPr="00F566BF">
        <w:rPr>
          <w:rFonts w:ascii="GHEA Grapalat" w:hAnsi="GHEA Grapalat" w:cs="Sylfaen"/>
          <w:sz w:val="20"/>
          <w:lang w:val="hy-AM"/>
        </w:rPr>
        <w:t>առայությամբ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անհատույց</w:t>
      </w:r>
      <w:r w:rsidRPr="00F566BF">
        <w:rPr>
          <w:rFonts w:ascii="GHEA Grapalat" w:hAnsi="GHEA Grapalat" w:cs="Times Armenian"/>
          <w:sz w:val="20"/>
          <w:lang w:val="hy-AM"/>
        </w:rPr>
        <w:t xml:space="preserve"> </w:t>
      </w:r>
      <w:r w:rsidRPr="00F566BF">
        <w:rPr>
          <w:rFonts w:ascii="GHEA Grapalat" w:hAnsi="GHEA Grapalat" w:cs="Sylfaen"/>
          <w:sz w:val="20"/>
          <w:lang w:val="hy-AM"/>
        </w:rPr>
        <w:t>փոխարինման</w:t>
      </w:r>
      <w:r w:rsidRPr="00F566BF">
        <w:rPr>
          <w:rFonts w:ascii="GHEA Grapalat" w:hAnsi="GHEA Grapalat" w:cs="Times Armenian"/>
          <w:sz w:val="20"/>
          <w:lang w:val="hy-AM"/>
        </w:rPr>
        <w:t xml:space="preserve"> </w:t>
      </w:r>
      <w:r w:rsidRPr="00F566BF">
        <w:rPr>
          <w:rFonts w:ascii="GHEA Grapalat" w:hAnsi="GHEA Grapalat" w:cs="Sylfaen"/>
          <w:sz w:val="20"/>
          <w:lang w:val="hy-AM"/>
        </w:rPr>
        <w:t>ողջամիտ</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 և</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պահանջել</w:t>
      </w:r>
      <w:r w:rsidRPr="00F566BF">
        <w:rPr>
          <w:rFonts w:ascii="GHEA Grapalat" w:hAnsi="GHEA Grapalat" w:cs="Times Armenian"/>
          <w:sz w:val="20"/>
          <w:lang w:val="hy-AM"/>
        </w:rPr>
        <w:t xml:space="preserve"> Կատարողից </w:t>
      </w:r>
      <w:r w:rsidRPr="00F566BF">
        <w:rPr>
          <w:rFonts w:ascii="GHEA Grapalat" w:hAnsi="GHEA Grapalat" w:cs="Sylfaen"/>
          <w:sz w:val="20"/>
          <w:lang w:val="hy-AM"/>
        </w:rPr>
        <w:t>վճարելու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5.2 </w:t>
      </w:r>
      <w:r w:rsidRPr="00F566BF">
        <w:rPr>
          <w:rFonts w:ascii="GHEA Grapalat" w:hAnsi="GHEA Grapalat" w:cs="Sylfaen"/>
          <w:sz w:val="20"/>
          <w:lang w:val="hy-AM"/>
        </w:rPr>
        <w:t>կետով</w:t>
      </w:r>
      <w:r w:rsidRPr="00F566BF">
        <w:rPr>
          <w:rFonts w:ascii="GHEA Grapalat" w:hAnsi="GHEA Grapalat" w:cs="Times Armenian"/>
          <w:sz w:val="20"/>
          <w:lang w:val="hy-AM"/>
        </w:rPr>
        <w:t xml:space="preserve"> </w:t>
      </w:r>
      <w:r w:rsidRPr="00F566BF">
        <w:rPr>
          <w:rFonts w:ascii="GHEA Grapalat" w:hAnsi="GHEA Grapalat" w:cs="Sylfaen"/>
          <w:sz w:val="20"/>
          <w:lang w:val="hy-AM"/>
        </w:rPr>
        <w:t>նախատեսված</w:t>
      </w:r>
      <w:r w:rsidRPr="00F566BF">
        <w:rPr>
          <w:rFonts w:ascii="GHEA Grapalat" w:hAnsi="GHEA Grapalat" w:cs="Times Armenian"/>
          <w:sz w:val="20"/>
          <w:lang w:val="hy-AM"/>
        </w:rPr>
        <w:t xml:space="preserve"> </w:t>
      </w:r>
      <w:r w:rsidRPr="00F566BF">
        <w:rPr>
          <w:rFonts w:ascii="GHEA Grapalat" w:hAnsi="GHEA Grapalat" w:cs="Sylfaen"/>
          <w:sz w:val="20"/>
          <w:lang w:val="hy-AM"/>
        </w:rPr>
        <w:t>տուգանքը, ինչպես նաև 5.3 կետով նախատեսված տույժը</w:t>
      </w:r>
      <w:r w:rsidRPr="00F566BF">
        <w:rPr>
          <w:rFonts w:ascii="GHEA Grapalat" w:hAnsi="GHEA Grapalat" w:cs="Times Armenian"/>
          <w:sz w:val="20"/>
          <w:lang w:val="hy-AM"/>
        </w:rPr>
        <w:t>.</w:t>
      </w:r>
      <w:r w:rsidRPr="00F566BF">
        <w:rPr>
          <w:rFonts w:ascii="GHEA Grapalat" w:hAnsi="GHEA Grapalat"/>
          <w:sz w:val="20"/>
          <w:lang w:val="hy-AM"/>
        </w:rPr>
        <w:t xml:space="preserve"> </w:t>
      </w:r>
    </w:p>
    <w:p w:rsidR="007678FA" w:rsidRPr="00F566BF" w:rsidRDefault="007678FA" w:rsidP="007678FA">
      <w:pPr>
        <w:tabs>
          <w:tab w:val="left" w:pos="1080"/>
        </w:tabs>
        <w:ind w:firstLine="720"/>
        <w:jc w:val="both"/>
        <w:rPr>
          <w:rFonts w:ascii="GHEA Grapalat" w:hAnsi="GHEA Grapalat"/>
          <w:sz w:val="20"/>
          <w:lang w:val="hy-AM"/>
        </w:rPr>
      </w:pPr>
      <w:r w:rsidRPr="00F566BF">
        <w:rPr>
          <w:rFonts w:ascii="GHEA Grapalat" w:hAnsi="GHEA Grapalat" w:cs="Sylfaen"/>
          <w:sz w:val="20"/>
          <w:lang w:val="hy-AM"/>
        </w:rPr>
        <w:t>բ</w:t>
      </w:r>
      <w:r w:rsidRPr="00F566BF">
        <w:rPr>
          <w:rFonts w:ascii="GHEA Grapalat" w:hAnsi="GHEA Grapalat"/>
          <w:sz w:val="20"/>
          <w:lang w:val="hy-AM"/>
        </w:rPr>
        <w:t>)</w:t>
      </w:r>
      <w:r w:rsidRPr="00F566BF">
        <w:rPr>
          <w:rFonts w:ascii="GHEA Grapalat" w:hAnsi="GHEA Grapalat"/>
          <w:sz w:val="20"/>
          <w:lang w:val="hy-AM"/>
        </w:rPr>
        <w:tab/>
      </w:r>
      <w:r w:rsidRPr="00F566BF">
        <w:rPr>
          <w:rFonts w:ascii="GHEA Grapalat" w:hAnsi="GHEA Grapalat" w:cs="Sylfaen"/>
          <w:sz w:val="20"/>
          <w:lang w:val="hy-AM"/>
        </w:rPr>
        <w:t>Հրաժարվել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կատարելուց</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պահանջել</w:t>
      </w:r>
      <w:r w:rsidRPr="00F566BF">
        <w:rPr>
          <w:rFonts w:ascii="GHEA Grapalat" w:hAnsi="GHEA Grapalat" w:cs="Times Armenian"/>
          <w:sz w:val="20"/>
          <w:lang w:val="hy-AM"/>
        </w:rPr>
        <w:t xml:space="preserve"> </w:t>
      </w:r>
      <w:r w:rsidRPr="00F566BF">
        <w:rPr>
          <w:rFonts w:ascii="GHEA Grapalat" w:hAnsi="GHEA Grapalat" w:cs="Sylfaen"/>
          <w:sz w:val="20"/>
          <w:lang w:val="hy-AM"/>
        </w:rPr>
        <w:t>վերադարձնելու</w:t>
      </w:r>
      <w:r w:rsidRPr="00F566BF">
        <w:rPr>
          <w:rFonts w:ascii="GHEA Grapalat" w:hAnsi="GHEA Grapalat" w:cs="Times Armenian"/>
          <w:sz w:val="20"/>
          <w:lang w:val="hy-AM"/>
        </w:rPr>
        <w:t xml:space="preserve"> ծառայության </w:t>
      </w:r>
      <w:r w:rsidRPr="00F566BF">
        <w:rPr>
          <w:rFonts w:ascii="GHEA Grapalat" w:hAnsi="GHEA Grapalat" w:cs="Sylfaen"/>
          <w:sz w:val="20"/>
          <w:lang w:val="hy-AM"/>
        </w:rPr>
        <w:t>համար</w:t>
      </w:r>
      <w:r w:rsidRPr="00F566BF">
        <w:rPr>
          <w:rFonts w:ascii="GHEA Grapalat" w:hAnsi="GHEA Grapalat" w:cs="Times Armenian"/>
          <w:sz w:val="20"/>
          <w:lang w:val="hy-AM"/>
        </w:rPr>
        <w:t xml:space="preserve"> </w:t>
      </w:r>
      <w:r w:rsidRPr="00F566BF">
        <w:rPr>
          <w:rFonts w:ascii="GHEA Grapalat" w:hAnsi="GHEA Grapalat" w:cs="Sylfaen"/>
          <w:sz w:val="20"/>
          <w:lang w:val="hy-AM"/>
        </w:rPr>
        <w:t>վճարված</w:t>
      </w:r>
      <w:r w:rsidRPr="00F566BF">
        <w:rPr>
          <w:rFonts w:ascii="GHEA Grapalat" w:hAnsi="GHEA Grapalat" w:cs="Times Armenian"/>
          <w:sz w:val="20"/>
          <w:lang w:val="hy-AM"/>
        </w:rPr>
        <w:t xml:space="preserve"> </w:t>
      </w:r>
      <w:r w:rsidRPr="00F566BF">
        <w:rPr>
          <w:rFonts w:ascii="GHEA Grapalat" w:hAnsi="GHEA Grapalat" w:cs="Sylfaen"/>
          <w:sz w:val="20"/>
          <w:lang w:val="hy-AM"/>
        </w:rPr>
        <w:t>գումարը և պահանջել</w:t>
      </w:r>
      <w:r w:rsidRPr="00F566BF">
        <w:rPr>
          <w:rFonts w:ascii="GHEA Grapalat" w:hAnsi="GHEA Grapalat" w:cs="Times Armenian"/>
          <w:sz w:val="20"/>
          <w:lang w:val="hy-AM"/>
        </w:rPr>
        <w:t xml:space="preserve"> Կատարողից </w:t>
      </w:r>
      <w:r w:rsidRPr="00F566BF">
        <w:rPr>
          <w:rFonts w:ascii="GHEA Grapalat" w:hAnsi="GHEA Grapalat" w:cs="Sylfaen"/>
          <w:sz w:val="20"/>
          <w:lang w:val="hy-AM"/>
        </w:rPr>
        <w:t>վճարելու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5.2 </w:t>
      </w:r>
      <w:r w:rsidRPr="00F566BF">
        <w:rPr>
          <w:rFonts w:ascii="GHEA Grapalat" w:hAnsi="GHEA Grapalat" w:cs="Sylfaen"/>
          <w:sz w:val="20"/>
          <w:lang w:val="hy-AM"/>
        </w:rPr>
        <w:t>կետով</w:t>
      </w:r>
      <w:r w:rsidRPr="00F566BF">
        <w:rPr>
          <w:rFonts w:ascii="GHEA Grapalat" w:hAnsi="GHEA Grapalat" w:cs="Times Armenian"/>
          <w:sz w:val="20"/>
          <w:lang w:val="hy-AM"/>
        </w:rPr>
        <w:t xml:space="preserve"> </w:t>
      </w:r>
      <w:r w:rsidRPr="00F566BF">
        <w:rPr>
          <w:rFonts w:ascii="GHEA Grapalat" w:hAnsi="GHEA Grapalat" w:cs="Sylfaen"/>
          <w:sz w:val="20"/>
          <w:lang w:val="hy-AM"/>
        </w:rPr>
        <w:t>նախատեսված</w:t>
      </w:r>
      <w:r w:rsidRPr="00F566BF">
        <w:rPr>
          <w:rFonts w:ascii="GHEA Grapalat" w:hAnsi="GHEA Grapalat" w:cs="Times Armenian"/>
          <w:sz w:val="20"/>
          <w:lang w:val="hy-AM"/>
        </w:rPr>
        <w:t xml:space="preserve"> </w:t>
      </w:r>
      <w:r w:rsidRPr="00F566BF">
        <w:rPr>
          <w:rFonts w:ascii="GHEA Grapalat" w:hAnsi="GHEA Grapalat" w:cs="Sylfaen"/>
          <w:sz w:val="20"/>
          <w:lang w:val="hy-AM"/>
        </w:rPr>
        <w:t>տուգանքը</w:t>
      </w:r>
      <w:r w:rsidRPr="00F566BF">
        <w:rPr>
          <w:rFonts w:ascii="GHEA Grapalat" w:hAnsi="GHEA Grapalat" w:cs="Times Armenian"/>
          <w:sz w:val="20"/>
          <w:lang w:val="hy-AM"/>
        </w:rPr>
        <w:t>.</w:t>
      </w:r>
      <w:r w:rsidRPr="00F566BF">
        <w:rPr>
          <w:rFonts w:ascii="GHEA Grapalat" w:hAnsi="GHEA Grapalat"/>
          <w:sz w:val="20"/>
          <w:lang w:val="hy-AM"/>
        </w:rPr>
        <w:t xml:space="preserve"> </w:t>
      </w:r>
    </w:p>
    <w:p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2.1.3 Միակողմանի</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լուծել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r w:rsidRPr="00F566BF">
        <w:rPr>
          <w:rFonts w:ascii="GHEA Grapalat" w:hAnsi="GHEA Grapalat" w:cs="Times Armenian"/>
          <w:sz w:val="20"/>
          <w:lang w:val="hy-AM"/>
        </w:rPr>
        <w:t xml:space="preserve"> Կատարող</w:t>
      </w:r>
      <w:r w:rsidRPr="00F566BF">
        <w:rPr>
          <w:rFonts w:ascii="GHEA Grapalat" w:hAnsi="GHEA Grapalat" w:cs="Sylfaen"/>
          <w:sz w:val="20"/>
          <w:lang w:val="hy-AM"/>
        </w:rPr>
        <w:t>ն</w:t>
      </w:r>
      <w:r w:rsidRPr="00F566BF">
        <w:rPr>
          <w:rFonts w:ascii="GHEA Grapalat" w:hAnsi="GHEA Grapalat" w:cs="Times Armenian"/>
          <w:sz w:val="20"/>
          <w:lang w:val="hy-AM"/>
        </w:rPr>
        <w:t xml:space="preserve"> </w:t>
      </w:r>
      <w:r w:rsidRPr="00F566BF">
        <w:rPr>
          <w:rFonts w:ascii="GHEA Grapalat" w:hAnsi="GHEA Grapalat" w:cs="Sylfaen"/>
          <w:sz w:val="20"/>
          <w:lang w:val="hy-AM"/>
        </w:rPr>
        <w:t>էականորեն</w:t>
      </w:r>
      <w:r w:rsidRPr="00F566BF">
        <w:rPr>
          <w:rFonts w:ascii="GHEA Grapalat" w:hAnsi="GHEA Grapalat" w:cs="Times Armenian"/>
          <w:sz w:val="20"/>
          <w:lang w:val="hy-AM"/>
        </w:rPr>
        <w:t xml:space="preserve"> </w:t>
      </w:r>
      <w:r w:rsidRPr="00F566BF">
        <w:rPr>
          <w:rFonts w:ascii="GHEA Grapalat" w:hAnsi="GHEA Grapalat" w:cs="Sylfaen"/>
          <w:sz w:val="20"/>
          <w:lang w:val="hy-AM"/>
        </w:rPr>
        <w:t>խախտել</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Կատարողի կողմից 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խախտելն</w:t>
      </w:r>
      <w:r w:rsidRPr="00F566BF">
        <w:rPr>
          <w:rFonts w:ascii="GHEA Grapalat" w:hAnsi="GHEA Grapalat" w:cs="Times Armenian"/>
          <w:sz w:val="20"/>
          <w:lang w:val="hy-AM"/>
        </w:rPr>
        <w:t xml:space="preserve"> </w:t>
      </w:r>
      <w:r w:rsidRPr="00F566BF">
        <w:rPr>
          <w:rFonts w:ascii="GHEA Grapalat" w:hAnsi="GHEA Grapalat" w:cs="Sylfaen"/>
          <w:sz w:val="20"/>
          <w:lang w:val="hy-AM"/>
        </w:rPr>
        <w:t>էական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համարվում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p>
    <w:p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ա</w:t>
      </w:r>
      <w:r w:rsidRPr="00F566BF">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F566BF">
        <w:rPr>
          <w:rFonts w:ascii="GHEA Grapalat" w:hAnsi="GHEA Grapalat" w:cs="Sylfaen"/>
          <w:sz w:val="20"/>
          <w:lang w:val="hy-AM"/>
        </w:rPr>
        <w:t>,</w:t>
      </w:r>
    </w:p>
    <w:p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բ</w:t>
      </w:r>
      <w:r w:rsidRPr="00F566BF">
        <w:rPr>
          <w:rFonts w:ascii="GHEA Grapalat" w:hAnsi="GHEA Grapalat" w:cs="Times Armenian"/>
          <w:sz w:val="20"/>
          <w:lang w:val="hy-AM"/>
        </w:rPr>
        <w:t xml:space="preserve">) </w:t>
      </w:r>
      <w:r w:rsidRPr="00F566BF">
        <w:rPr>
          <w:rFonts w:ascii="GHEA Grapalat" w:hAnsi="GHEA Grapalat" w:cs="Sylfaen"/>
          <w:sz w:val="20"/>
          <w:lang w:val="hy-AM"/>
        </w:rPr>
        <w:t>խախտվել</w:t>
      </w:r>
      <w:r w:rsidRPr="00F566BF">
        <w:rPr>
          <w:rFonts w:ascii="GHEA Grapalat" w:hAnsi="GHEA Grapalat" w:cs="Times Armenian"/>
          <w:sz w:val="20"/>
          <w:lang w:val="hy-AM"/>
        </w:rPr>
        <w:t xml:space="preserve"> է ծառայության մատուցման </w:t>
      </w:r>
      <w:r w:rsidRPr="00F566BF">
        <w:rPr>
          <w:rFonts w:ascii="GHEA Grapalat" w:hAnsi="GHEA Grapalat" w:cs="Sylfaen"/>
          <w:sz w:val="20"/>
          <w:lang w:val="hy-AM"/>
        </w:rPr>
        <w:t>ժամկետը</w:t>
      </w:r>
      <w:r w:rsidRPr="00F566BF">
        <w:rPr>
          <w:rFonts w:ascii="GHEA Grapalat" w:hAnsi="GHEA Grapalat"/>
          <w:sz w:val="20"/>
          <w:lang w:val="hy-AM"/>
        </w:rPr>
        <w:t>։</w:t>
      </w:r>
    </w:p>
    <w:p w:rsidR="007678FA" w:rsidRPr="00F566BF" w:rsidRDefault="007678FA" w:rsidP="007678FA">
      <w:pPr>
        <w:ind w:firstLine="720"/>
        <w:jc w:val="both"/>
        <w:rPr>
          <w:rFonts w:ascii="GHEA Grapalat" w:hAnsi="GHEA Grapalat" w:cs="Sylfaen"/>
          <w:sz w:val="20"/>
          <w:lang w:val="hy-AM"/>
        </w:rPr>
      </w:pPr>
    </w:p>
    <w:p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2.2 Պատվիրատուն պարտավոր է`</w:t>
      </w:r>
    </w:p>
    <w:p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2.2.1 Քննարկել և ընդունել Տեխնիկական բնութագիր-</w:t>
      </w:r>
      <w:r w:rsidRPr="00F566BF">
        <w:rPr>
          <w:rFonts w:ascii="GHEA Grapalat" w:hAnsi="GHEA Grapalat"/>
          <w:sz w:val="20"/>
          <w:lang w:val="hy-AM"/>
        </w:rPr>
        <w:t>գնման ժամանակացույցի</w:t>
      </w:r>
      <w:r w:rsidRPr="00F566BF">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F566BF" w:rsidRDefault="007678FA" w:rsidP="007678FA">
      <w:pPr>
        <w:ind w:firstLine="720"/>
        <w:jc w:val="both"/>
        <w:rPr>
          <w:rFonts w:ascii="GHEA Grapalat" w:hAnsi="GHEA Grapalat" w:cs="Sylfaen"/>
          <w:sz w:val="20"/>
          <w:lang w:val="hy-AM"/>
        </w:rPr>
      </w:pPr>
    </w:p>
    <w:p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2.3 Կատարողն իրավունք ունի`</w:t>
      </w:r>
    </w:p>
    <w:p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F566BF" w:rsidRDefault="007678FA" w:rsidP="007678FA">
      <w:pPr>
        <w:ind w:firstLine="720"/>
        <w:jc w:val="both"/>
        <w:rPr>
          <w:rFonts w:ascii="GHEA Grapalat" w:hAnsi="GHEA Grapalat"/>
          <w:sz w:val="20"/>
          <w:lang w:val="hy-AM"/>
        </w:rPr>
      </w:pPr>
    </w:p>
    <w:p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2.4 Կատարողը պարտավոր է`</w:t>
      </w:r>
    </w:p>
    <w:p w:rsidR="007678FA" w:rsidRPr="00F566BF" w:rsidRDefault="007678FA" w:rsidP="007678FA">
      <w:pPr>
        <w:ind w:firstLine="720"/>
        <w:jc w:val="both"/>
        <w:rPr>
          <w:rFonts w:ascii="GHEA Grapalat" w:hAnsi="GHEA Grapalat" w:cs="Sylfaen"/>
          <w:b/>
          <w:sz w:val="20"/>
          <w:lang w:val="hy-AM"/>
        </w:rPr>
      </w:pPr>
    </w:p>
    <w:p w:rsidR="007678FA" w:rsidRPr="002D4DC4" w:rsidRDefault="007678FA" w:rsidP="007678FA">
      <w:pPr>
        <w:pStyle w:val="BodyTextIndent3"/>
        <w:spacing w:line="240" w:lineRule="auto"/>
        <w:ind w:firstLine="0"/>
        <w:rPr>
          <w:rFonts w:ascii="GHEA Grapalat" w:hAnsi="GHEA Grapalat" w:cs="Sylfaen"/>
          <w:i/>
          <w:sz w:val="16"/>
          <w:szCs w:val="16"/>
          <w:lang w:val="hy-AM" w:eastAsia="ru-RU"/>
        </w:rPr>
      </w:pPr>
      <w:r w:rsidRPr="00F566BF">
        <w:rPr>
          <w:rFonts w:ascii="GHEA Grapalat" w:hAnsi="GHEA Grapalat" w:cs="Sylfaen"/>
          <w:i/>
          <w:sz w:val="16"/>
          <w:szCs w:val="16"/>
          <w:lang w:val="hy-AM" w:eastAsia="ru-RU"/>
        </w:rPr>
        <w:t>*</w:t>
      </w:r>
      <w:r w:rsidRPr="002D4DC4">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F566BF">
        <w:rPr>
          <w:rFonts w:ascii="GHEA Grapalat" w:hAnsi="GHEA Grapalat"/>
          <w:i/>
          <w:sz w:val="16"/>
          <w:szCs w:val="16"/>
          <w:lang w:val="hy-AM"/>
        </w:rPr>
        <w:t>:</w:t>
      </w:r>
    </w:p>
    <w:p w:rsidR="007678FA" w:rsidRPr="00F566BF" w:rsidRDefault="007678FA" w:rsidP="007678FA">
      <w:pPr>
        <w:ind w:firstLine="720"/>
        <w:jc w:val="both"/>
        <w:rPr>
          <w:rFonts w:ascii="GHEA Grapalat" w:hAnsi="GHEA Grapalat" w:cs="Sylfaen"/>
          <w:b/>
          <w:sz w:val="20"/>
          <w:lang w:val="hy-AM"/>
        </w:rPr>
      </w:pPr>
    </w:p>
    <w:p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lastRenderedPageBreak/>
        <w:t>2.4.1 Պայմանագրի N 1 հավելվածով սահմանված պայմաններով ապահովել ծառայության մատուցումը` ղեկավարվելով գործող օրենսդրությամբ։</w:t>
      </w:r>
    </w:p>
    <w:p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F566BF" w:rsidRDefault="007678FA" w:rsidP="007678FA">
      <w:pPr>
        <w:ind w:firstLine="720"/>
        <w:jc w:val="both"/>
        <w:rPr>
          <w:rFonts w:ascii="GHEA Grapalat" w:hAnsi="GHEA Grapalat"/>
          <w:sz w:val="20"/>
          <w:lang w:val="hy-AM"/>
        </w:rPr>
      </w:pPr>
      <w:r w:rsidRPr="00F566BF">
        <w:rPr>
          <w:rFonts w:ascii="GHEA Grapalat" w:hAnsi="GHEA Grapalat"/>
          <w:sz w:val="20"/>
          <w:lang w:val="hy-AM"/>
        </w:rPr>
        <w:t xml:space="preserve">2.4.3 </w:t>
      </w:r>
      <w:r w:rsidR="000F7D9A" w:rsidRPr="002D4DC4">
        <w:rPr>
          <w:rFonts w:ascii="GHEA Grapalat" w:hAnsi="GHEA Grapalat"/>
          <w:sz w:val="20"/>
          <w:lang w:val="hy-AM"/>
        </w:rPr>
        <w:t>Որակավորման և պ</w:t>
      </w:r>
      <w:r w:rsidRPr="00F566BF">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0C1C95" w:rsidRDefault="000F7D9A" w:rsidP="00FC573A">
      <w:pPr>
        <w:ind w:firstLine="720"/>
        <w:jc w:val="both"/>
        <w:rPr>
          <w:rFonts w:ascii="GHEA Grapalat" w:hAnsi="GHEA Grapalat"/>
          <w:sz w:val="20"/>
          <w:lang w:val="hy-AM"/>
        </w:rPr>
      </w:pPr>
      <w:r w:rsidRPr="00F566BF">
        <w:rPr>
          <w:rFonts w:ascii="GHEA Grapalat" w:hAnsi="GHEA Grapalat"/>
          <w:sz w:val="20"/>
          <w:lang w:val="hy-AM"/>
        </w:rPr>
        <w:t>2.4.</w:t>
      </w:r>
      <w:r w:rsidR="000C1C95">
        <w:rPr>
          <w:rFonts w:ascii="GHEA Grapalat" w:hAnsi="GHEA Grapalat"/>
          <w:sz w:val="20"/>
          <w:lang w:val="hy-AM"/>
        </w:rPr>
        <w:t>4</w:t>
      </w:r>
      <w:r w:rsidR="000C1C95" w:rsidRPr="00F566BF">
        <w:rPr>
          <w:rFonts w:ascii="GHEA Grapalat" w:hAnsi="GHEA Grapalat"/>
          <w:sz w:val="20"/>
          <w:lang w:val="hy-AM"/>
        </w:rPr>
        <w:t xml:space="preserve"> </w:t>
      </w:r>
      <w:r w:rsidR="00CA13D1">
        <w:rPr>
          <w:rFonts w:ascii="GHEA Grapalat" w:hAnsi="GHEA Grapalat"/>
          <w:sz w:val="20"/>
          <w:lang w:val="hy-AM"/>
        </w:rPr>
        <w:t>Շ</w:t>
      </w:r>
      <w:r w:rsidR="00CA13D1" w:rsidRPr="002D4DC4">
        <w:rPr>
          <w:rFonts w:ascii="GHEA Grapalat" w:hAnsi="GHEA Grapalat"/>
          <w:sz w:val="20"/>
          <w:lang w:val="hy-AM"/>
        </w:rPr>
        <w:t xml:space="preserve">ինարարական </w:t>
      </w:r>
      <w:r w:rsidR="00FC573A" w:rsidRPr="002D4DC4">
        <w:rPr>
          <w:rFonts w:ascii="GHEA Grapalat" w:hAnsi="GHEA Grapalat"/>
          <w:sz w:val="20"/>
          <w:lang w:val="hy-AM"/>
        </w:rPr>
        <w:t xml:space="preserve">աշխատանքների </w:t>
      </w:r>
      <w:r w:rsidRPr="002D4DC4">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2D4DC4">
        <w:rPr>
          <w:rFonts w:ascii="GHEA Grapalat" w:hAnsi="GHEA Grapalat"/>
          <w:sz w:val="20"/>
          <w:lang w:val="hy-AM"/>
        </w:rPr>
        <w:t>: Ընդ որում՝</w:t>
      </w:r>
    </w:p>
    <w:p w:rsidR="00FC573A" w:rsidRPr="002D4DC4" w:rsidRDefault="00FC573A" w:rsidP="00FC573A">
      <w:pPr>
        <w:ind w:firstLine="720"/>
        <w:jc w:val="both"/>
        <w:rPr>
          <w:rFonts w:ascii="GHEA Grapalat" w:hAnsi="GHEA Grapalat"/>
          <w:sz w:val="20"/>
          <w:lang w:val="hy-AM"/>
        </w:rPr>
      </w:pPr>
      <w:r w:rsidRPr="002D4DC4">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F523B0" w:rsidRDefault="00FC573A" w:rsidP="00FC573A">
      <w:pPr>
        <w:ind w:firstLine="720"/>
        <w:jc w:val="both"/>
        <w:rPr>
          <w:rFonts w:ascii="GHEA Grapalat" w:hAnsi="GHEA Grapalat"/>
          <w:sz w:val="20"/>
          <w:vertAlign w:val="superscript"/>
          <w:lang w:val="hy-AM"/>
        </w:rPr>
      </w:pPr>
      <w:r w:rsidRPr="002D4DC4">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2D4DC4">
        <w:rPr>
          <w:rFonts w:ascii="GHEA Grapalat" w:hAnsi="GHEA Grapalat"/>
          <w:sz w:val="20"/>
          <w:lang w:val="hy-AM"/>
        </w:rPr>
        <w:t>:</w:t>
      </w:r>
      <w:r w:rsidR="00B04B74">
        <w:rPr>
          <w:rStyle w:val="FootnoteReference"/>
          <w:rFonts w:ascii="GHEA Grapalat" w:hAnsi="GHEA Grapalat"/>
          <w:sz w:val="20"/>
          <w:lang w:val="hy-AM"/>
        </w:rPr>
        <w:footnoteReference w:customMarkFollows="1" w:id="15"/>
        <w:t>17</w:t>
      </w:r>
      <w:r w:rsidR="00B04B74" w:rsidRPr="002D4DC4">
        <w:rPr>
          <w:rFonts w:ascii="GHEA Grapalat" w:hAnsi="GHEA Grapalat"/>
          <w:sz w:val="20"/>
          <w:vertAlign w:val="superscript"/>
          <w:lang w:val="hy-AM"/>
        </w:rPr>
        <w:t xml:space="preserve"> </w:t>
      </w:r>
    </w:p>
    <w:p w:rsidR="007678FA" w:rsidRPr="00F566BF" w:rsidRDefault="007678FA" w:rsidP="007678FA">
      <w:pPr>
        <w:ind w:firstLine="720"/>
        <w:jc w:val="both"/>
        <w:rPr>
          <w:rFonts w:ascii="GHEA Grapalat" w:hAnsi="GHEA Grapalat"/>
          <w:sz w:val="20"/>
          <w:lang w:val="hy-AM"/>
        </w:rPr>
      </w:pPr>
    </w:p>
    <w:p w:rsidR="007678FA"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3. ԾԱՌԱՅՈՒԹՅԱՆ ՀԱՆՁՆՄԱՆ ԵՎ ԸՆԴՈՒՆՄԱՆ ԿԱՐԳԸ</w:t>
      </w:r>
    </w:p>
    <w:p w:rsidR="00B50E19" w:rsidRPr="00F566BF" w:rsidRDefault="00B50E19" w:rsidP="007678FA">
      <w:pPr>
        <w:ind w:firstLine="720"/>
        <w:jc w:val="both"/>
        <w:rPr>
          <w:rFonts w:ascii="GHEA Grapalat" w:hAnsi="GHEA Grapalat" w:cs="Sylfaen"/>
          <w:b/>
          <w:sz w:val="20"/>
          <w:lang w:val="hy-AM"/>
        </w:rPr>
      </w:pPr>
    </w:p>
    <w:p w:rsidR="007678FA" w:rsidRPr="00F566BF" w:rsidRDefault="007678FA" w:rsidP="007678FA">
      <w:pPr>
        <w:ind w:firstLine="720"/>
        <w:jc w:val="both"/>
        <w:rPr>
          <w:rFonts w:ascii="GHEA Grapalat" w:hAnsi="GHEA Grapalat"/>
          <w:sz w:val="20"/>
          <w:lang w:val="hy-AM"/>
        </w:rPr>
      </w:pPr>
      <w:r w:rsidRPr="00F566BF">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7678FA" w:rsidRPr="00F566BF" w:rsidRDefault="007678FA" w:rsidP="007678FA">
      <w:pPr>
        <w:ind w:firstLine="720"/>
        <w:jc w:val="both"/>
        <w:rPr>
          <w:rFonts w:ascii="GHEA Grapalat" w:hAnsi="GHEA Grapalat" w:cs="Sylfaen"/>
          <w:sz w:val="20"/>
          <w:szCs w:val="20"/>
          <w:lang w:val="hy-AM"/>
        </w:rPr>
      </w:pPr>
      <w:r w:rsidRPr="00F566BF">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F566BF">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678FA" w:rsidRPr="00F566BF" w:rsidRDefault="007678FA" w:rsidP="007678FA">
      <w:pPr>
        <w:ind w:firstLine="709"/>
        <w:jc w:val="both"/>
        <w:rPr>
          <w:rFonts w:ascii="GHEA Grapalat" w:hAnsi="GHEA Grapalat" w:cs="Sylfaen"/>
          <w:sz w:val="20"/>
          <w:szCs w:val="20"/>
          <w:lang w:val="hy-AM"/>
        </w:rPr>
      </w:pPr>
      <w:r w:rsidRPr="00F566BF">
        <w:rPr>
          <w:rFonts w:ascii="GHEA Grapalat" w:hAnsi="GHEA Grapalat" w:cs="Sylfaen"/>
          <w:sz w:val="20"/>
          <w:lang w:val="hy-AM"/>
        </w:rPr>
        <w:t xml:space="preserve">3.2 Եթե </w:t>
      </w:r>
      <w:r w:rsidRPr="00F566BF">
        <w:rPr>
          <w:rFonts w:ascii="GHEA Grapalat" w:hAnsi="GHEA Grapalat"/>
          <w:sz w:val="20"/>
          <w:lang w:val="pt-BR"/>
        </w:rPr>
        <w:t xml:space="preserve">մատուցված ծառայությունը </w:t>
      </w:r>
      <w:r w:rsidRPr="00F566BF">
        <w:rPr>
          <w:rFonts w:ascii="GHEA Grapalat" w:hAnsi="GHEA Grapalat" w:cs="Sylfaen"/>
          <w:sz w:val="20"/>
          <w:lang w:val="hy-AM"/>
        </w:rPr>
        <w:t>համապատասխանում է պայմանագրի պայմաններին, Պատվիրատուն</w:t>
      </w:r>
      <w:r w:rsidRPr="00F566BF">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Pr="00F566BF">
        <w:rPr>
          <w:rFonts w:ascii="GHEA Grapalat" w:hAnsi="GHEA Grapalat" w:cs="Sylfaen"/>
          <w:sz w:val="20"/>
          <w:szCs w:val="20"/>
          <w:u w:val="single"/>
          <w:lang w:val="hy-AM"/>
        </w:rPr>
        <w:t xml:space="preserve">     </w:t>
      </w:r>
      <w:r w:rsidRPr="00F566BF">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sz w:val="20"/>
          <w:lang w:val="hy-AM"/>
        </w:rPr>
        <w:t xml:space="preserve">3.3 Եթե </w:t>
      </w:r>
      <w:r w:rsidRPr="00F566BF">
        <w:rPr>
          <w:rFonts w:ascii="GHEA Grapalat" w:hAnsi="GHEA Grapalat"/>
          <w:sz w:val="20"/>
          <w:lang w:val="pt-BR"/>
        </w:rPr>
        <w:t>մատուցված ծառայությունը</w:t>
      </w:r>
      <w:r w:rsidRPr="00F566BF">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F566BF">
        <w:rPr>
          <w:rFonts w:ascii="GHEA Grapalat" w:hAnsi="GHEA Grapalat" w:cs="Sylfaen"/>
          <w:sz w:val="20"/>
          <w:szCs w:val="20"/>
          <w:lang w:val="hy-AM"/>
        </w:rPr>
        <w:t>էլեկտրոնային գնումների armeps համակարգի միջոցով</w:t>
      </w:r>
      <w:r w:rsidRPr="00F566BF">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F566BF">
        <w:rPr>
          <w:rFonts w:ascii="GHEA Grapalat" w:hAnsi="GHEA Grapalat" w:cs="Sylfaen"/>
          <w:sz w:val="20"/>
          <w:lang w:val="hy-AM"/>
        </w:rPr>
        <w:t xml:space="preserve">  ձեռնարկում է նման իրավիճակի համար պայմանագրով նախատեսված միջոցները և </w:t>
      </w:r>
      <w:r w:rsidRPr="00F566BF">
        <w:rPr>
          <w:rFonts w:ascii="GHEA Grapalat" w:hAnsi="GHEA Grapalat"/>
          <w:sz w:val="20"/>
          <w:lang w:val="hy-AM"/>
        </w:rPr>
        <w:t>Կատարողի</w:t>
      </w:r>
      <w:r w:rsidRPr="00F566BF">
        <w:rPr>
          <w:rFonts w:ascii="GHEA Grapalat" w:hAnsi="GHEA Grapalat" w:cs="Sylfaen"/>
          <w:sz w:val="20"/>
          <w:lang w:val="hy-AM"/>
        </w:rPr>
        <w:t xml:space="preserve"> նկատմամբ կիրառում է պայմանագրով նախատեսված պատասխանատվության միջոցներ։</w:t>
      </w:r>
    </w:p>
    <w:p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F566BF">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F566BF">
        <w:rPr>
          <w:rFonts w:ascii="GHEA Grapalat" w:hAnsi="GHEA Grapalat" w:cs="Sylfaen"/>
          <w:sz w:val="20"/>
          <w:lang w:val="hy-AM"/>
        </w:rPr>
        <w:softHyphen/>
        <w:t xml:space="preserve">գրությունը: </w:t>
      </w:r>
    </w:p>
    <w:p w:rsidR="007678FA" w:rsidRPr="00F566BF" w:rsidRDefault="007678FA" w:rsidP="007678FA">
      <w:pPr>
        <w:ind w:firstLine="720"/>
        <w:jc w:val="both"/>
        <w:rPr>
          <w:rFonts w:ascii="GHEA Grapalat" w:hAnsi="GHEA Grapalat" w:cs="Sylfaen"/>
          <w:b/>
          <w:sz w:val="20"/>
          <w:lang w:val="hy-AM"/>
        </w:rPr>
      </w:pPr>
    </w:p>
    <w:p w:rsidR="00B50E19" w:rsidRDefault="00E23F20" w:rsidP="007678FA">
      <w:pPr>
        <w:ind w:firstLine="720"/>
        <w:jc w:val="both"/>
        <w:rPr>
          <w:rFonts w:ascii="GHEA Grapalat" w:hAnsi="GHEA Grapalat" w:cs="Sylfaen"/>
          <w:b/>
          <w:sz w:val="20"/>
          <w:lang w:val="hy-AM"/>
        </w:rPr>
      </w:pPr>
      <w:r>
        <w:rPr>
          <w:rFonts w:ascii="GHEA Grapalat" w:hAnsi="GHEA Grapalat" w:cs="Sylfaen"/>
          <w:b/>
          <w:sz w:val="20"/>
          <w:lang w:val="hy-AM"/>
        </w:rPr>
        <w:br w:type="page"/>
      </w:r>
    </w:p>
    <w:p w:rsidR="00B50E19" w:rsidRDefault="00B50E19" w:rsidP="007678FA">
      <w:pPr>
        <w:ind w:firstLine="720"/>
        <w:jc w:val="both"/>
        <w:rPr>
          <w:rFonts w:ascii="GHEA Grapalat" w:hAnsi="GHEA Grapalat" w:cs="Sylfaen"/>
          <w:b/>
          <w:sz w:val="20"/>
          <w:lang w:val="hy-AM"/>
        </w:rPr>
      </w:pPr>
    </w:p>
    <w:p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4. ՊԱՅՄԱՆԱԳՐԻ ԳԻՆԸ</w:t>
      </w:r>
    </w:p>
    <w:p w:rsidR="007678FA" w:rsidRPr="002D4DC4"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4.1. Սույն պայմանագրով Կատարողի մատուցման ենթակա ծառայության գինը կազմում է ______ (____</w:t>
      </w:r>
      <w:r w:rsidRPr="00F566BF">
        <w:rPr>
          <w:rFonts w:ascii="GHEA Grapalat" w:hAnsi="GHEA Grapalat" w:cs="Sylfaen"/>
          <w:sz w:val="18"/>
          <w:szCs w:val="18"/>
          <w:u w:val="single"/>
          <w:lang w:val="hy-AM"/>
        </w:rPr>
        <w:t>տառերով</w:t>
      </w:r>
      <w:r w:rsidRPr="00F566BF">
        <w:rPr>
          <w:rFonts w:ascii="GHEA Grapalat" w:hAnsi="GHEA Grapalat" w:cs="Sylfaen"/>
          <w:sz w:val="20"/>
          <w:lang w:val="hy-AM"/>
        </w:rPr>
        <w:t>______________________________________ ) ՀՀ դրամ, ներառյալ ԱԱՀ-ն</w:t>
      </w:r>
      <w:r w:rsidRPr="002D4DC4">
        <w:rPr>
          <w:rFonts w:ascii="GHEA Grapalat" w:hAnsi="GHEA Grapalat" w:cs="Sylfaen"/>
          <w:sz w:val="20"/>
          <w:lang w:val="hy-AM"/>
        </w:rPr>
        <w:t>:</w:t>
      </w:r>
      <w:r w:rsidR="00AC12AD" w:rsidRPr="00AC12AD">
        <w:rPr>
          <w:rFonts w:ascii="GHEA Grapalat" w:hAnsi="GHEA Grapalat" w:cs="Sylfaen"/>
          <w:sz w:val="20"/>
          <w:vertAlign w:val="superscript"/>
          <w:lang w:val="hy-AM"/>
        </w:rPr>
        <w:t>18</w:t>
      </w:r>
      <w:r w:rsidR="00CE2680">
        <w:rPr>
          <w:rStyle w:val="FootnoteReference"/>
          <w:rFonts w:ascii="GHEA Grapalat" w:hAnsi="GHEA Grapalat" w:cs="Sylfaen"/>
          <w:color w:val="FFFFFF"/>
          <w:sz w:val="20"/>
          <w:lang w:val="hy-AM"/>
        </w:rPr>
        <w:t xml:space="preserve"> </w:t>
      </w:r>
      <w:r w:rsidR="000825DF">
        <w:rPr>
          <w:rStyle w:val="FootnoteReference"/>
          <w:rFonts w:ascii="GHEA Grapalat" w:hAnsi="GHEA Grapalat" w:cs="Sylfaen"/>
          <w:color w:val="FFFFFF"/>
          <w:sz w:val="20"/>
          <w:lang w:val="hy-AM"/>
        </w:rPr>
        <w:footnoteReference w:customMarkFollows="1" w:id="16"/>
        <w:t>17</w:t>
      </w:r>
      <w:r w:rsidRPr="00F566BF">
        <w:rPr>
          <w:rStyle w:val="FootnoteReference"/>
          <w:rFonts w:ascii="GHEA Grapalat" w:hAnsi="GHEA Grapalat" w:cs="Sylfaen"/>
          <w:color w:val="FFFFFF"/>
          <w:sz w:val="20"/>
          <w:lang w:val="hy-AM"/>
        </w:rPr>
        <w:footnoteReference w:id="17"/>
      </w:r>
    </w:p>
    <w:p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4.1.1 Պայմանա</w:t>
      </w:r>
      <w:r w:rsidRPr="00F566BF">
        <w:rPr>
          <w:rFonts w:ascii="GHEA Grapalat" w:hAnsi="GHEA Grapalat" w:cs="Times Armenian"/>
          <w:sz w:val="20"/>
          <w:lang w:val="hy-AM"/>
        </w:rPr>
        <w:t>գ</w:t>
      </w:r>
      <w:r w:rsidRPr="00F566BF">
        <w:rPr>
          <w:rFonts w:ascii="GHEA Grapalat" w:hAnsi="GHEA Grapalat" w:cs="Sylfaen"/>
          <w:sz w:val="20"/>
          <w:lang w:val="hy-AM"/>
        </w:rPr>
        <w:t>րի</w:t>
      </w:r>
      <w:r w:rsidRPr="00F566BF">
        <w:rPr>
          <w:rFonts w:ascii="GHEA Grapalat" w:hAnsi="GHEA Grapalat" w:cs="Times Armenian"/>
          <w:sz w:val="20"/>
          <w:lang w:val="hy-AM"/>
        </w:rPr>
        <w:t xml:space="preserve"> գ</w:t>
      </w:r>
      <w:r w:rsidRPr="00F566BF">
        <w:rPr>
          <w:rFonts w:ascii="GHEA Grapalat" w:hAnsi="GHEA Grapalat" w:cs="Sylfaen"/>
          <w:sz w:val="20"/>
          <w:lang w:val="hy-AM"/>
        </w:rPr>
        <w:t>նից`</w:t>
      </w:r>
      <w:r w:rsidRPr="00F566BF">
        <w:rPr>
          <w:rFonts w:ascii="GHEA Grapalat" w:hAnsi="GHEA Grapalat" w:cs="Times Armenian"/>
          <w:sz w:val="20"/>
          <w:lang w:val="hy-AM"/>
        </w:rPr>
        <w:t xml:space="preserve"> մինչև----------- (--------------------------) </w:t>
      </w:r>
      <w:r w:rsidRPr="00F566BF">
        <w:rPr>
          <w:rFonts w:ascii="GHEA Grapalat" w:hAnsi="GHEA Grapalat" w:cs="Sylfaen"/>
          <w:sz w:val="20"/>
          <w:lang w:val="hy-AM"/>
        </w:rPr>
        <w:t>ՀՀ</w:t>
      </w:r>
      <w:r w:rsidRPr="00F566BF">
        <w:rPr>
          <w:rFonts w:ascii="GHEA Grapalat" w:hAnsi="GHEA Grapalat" w:cs="Times Armenian"/>
          <w:sz w:val="20"/>
          <w:lang w:val="hy-AM"/>
        </w:rPr>
        <w:t xml:space="preserve"> </w:t>
      </w:r>
      <w:r w:rsidRPr="00F566BF">
        <w:rPr>
          <w:rFonts w:ascii="GHEA Grapalat" w:hAnsi="GHEA Grapalat" w:cs="Sylfaen"/>
          <w:sz w:val="20"/>
          <w:lang w:val="hy-AM"/>
        </w:rPr>
        <w:t>դրամը</w:t>
      </w:r>
      <w:r w:rsidRPr="00F566BF">
        <w:rPr>
          <w:rFonts w:ascii="GHEA Grapalat" w:hAnsi="GHEA Grapalat" w:cs="Times Armenian"/>
          <w:sz w:val="20"/>
          <w:lang w:val="hy-AM"/>
        </w:rPr>
        <w:t xml:space="preserve">, </w:t>
      </w:r>
      <w:r w:rsidRPr="00F566BF">
        <w:rPr>
          <w:rFonts w:ascii="GHEA Grapalat" w:hAnsi="GHEA Grapalat" w:cs="Sylfaen"/>
          <w:sz w:val="20"/>
          <w:lang w:val="hy-AM"/>
        </w:rPr>
        <w:t>Պատվիրատուն</w:t>
      </w:r>
      <w:r w:rsidRPr="00F566BF">
        <w:rPr>
          <w:rFonts w:ascii="GHEA Grapalat" w:hAnsi="GHEA Grapalat" w:cs="Times Armenian"/>
          <w:sz w:val="20"/>
          <w:lang w:val="hy-AM"/>
        </w:rPr>
        <w:t xml:space="preserve"> </w:t>
      </w:r>
      <w:r w:rsidRPr="00F566BF">
        <w:rPr>
          <w:rFonts w:ascii="GHEA Grapalat" w:hAnsi="GHEA Grapalat" w:cs="Sylfaen"/>
          <w:sz w:val="20"/>
          <w:lang w:val="hy-AM"/>
        </w:rPr>
        <w:t>փոխանցում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Կատարողի</w:t>
      </w:r>
      <w:r w:rsidRPr="00F566BF">
        <w:rPr>
          <w:rFonts w:ascii="GHEA Grapalat" w:hAnsi="GHEA Grapalat" w:cs="Times Armenian"/>
          <w:sz w:val="20"/>
          <w:lang w:val="hy-AM"/>
        </w:rPr>
        <w:t xml:space="preserve"> </w:t>
      </w:r>
      <w:r w:rsidRPr="00F566BF">
        <w:rPr>
          <w:rFonts w:ascii="GHEA Grapalat" w:hAnsi="GHEA Grapalat" w:cs="Sylfaen"/>
          <w:sz w:val="20"/>
          <w:lang w:val="hy-AM"/>
        </w:rPr>
        <w:t>բանկային</w:t>
      </w:r>
      <w:r w:rsidRPr="00F566BF">
        <w:rPr>
          <w:rFonts w:ascii="GHEA Grapalat" w:hAnsi="GHEA Grapalat" w:cs="Times Armenian"/>
          <w:sz w:val="20"/>
          <w:lang w:val="hy-AM"/>
        </w:rPr>
        <w:t xml:space="preserve"> </w:t>
      </w:r>
      <w:r w:rsidRPr="00F566BF">
        <w:rPr>
          <w:rFonts w:ascii="GHEA Grapalat" w:hAnsi="GHEA Grapalat" w:cs="Sylfaen"/>
          <w:sz w:val="20"/>
          <w:lang w:val="hy-AM"/>
        </w:rPr>
        <w:t>հաշվին</w:t>
      </w:r>
      <w:r w:rsidRPr="00F566BF">
        <w:rPr>
          <w:rFonts w:ascii="GHEA Grapalat" w:hAnsi="GHEA Grapalat" w:cs="Times Armenian"/>
          <w:sz w:val="20"/>
          <w:lang w:val="hy-AM"/>
        </w:rPr>
        <w:t xml:space="preserve">` </w:t>
      </w:r>
      <w:r w:rsidRPr="00F566BF">
        <w:rPr>
          <w:rFonts w:ascii="GHEA Grapalat" w:hAnsi="GHEA Grapalat" w:cs="Sylfaen"/>
          <w:sz w:val="20"/>
          <w:lang w:val="hy-AM"/>
        </w:rPr>
        <w:t>որպես</w:t>
      </w:r>
      <w:r w:rsidRPr="00F566BF">
        <w:rPr>
          <w:rFonts w:ascii="GHEA Grapalat" w:hAnsi="GHEA Grapalat" w:cs="Times Armenian"/>
          <w:sz w:val="20"/>
          <w:lang w:val="hy-AM"/>
        </w:rPr>
        <w:t xml:space="preserve"> </w:t>
      </w:r>
      <w:r w:rsidRPr="00F566BF">
        <w:rPr>
          <w:rFonts w:ascii="GHEA Grapalat" w:hAnsi="GHEA Grapalat" w:cs="Sylfaen"/>
          <w:sz w:val="20"/>
          <w:lang w:val="hy-AM"/>
        </w:rPr>
        <w:t>կանխավճար։ Կանխավճարի</w:t>
      </w:r>
      <w:r w:rsidRPr="00F566BF">
        <w:rPr>
          <w:rFonts w:ascii="GHEA Grapalat" w:hAnsi="GHEA Grapalat" w:cs="Times Armenian"/>
          <w:sz w:val="20"/>
          <w:lang w:val="hy-AM"/>
        </w:rPr>
        <w:t xml:space="preserve"> </w:t>
      </w:r>
      <w:r w:rsidRPr="00F566BF">
        <w:rPr>
          <w:rFonts w:ascii="GHEA Grapalat" w:hAnsi="GHEA Grapalat" w:cs="Sylfaen"/>
          <w:sz w:val="20"/>
          <w:lang w:val="hy-AM"/>
        </w:rPr>
        <w:t>մարումն</w:t>
      </w:r>
      <w:r w:rsidRPr="00F566BF">
        <w:rPr>
          <w:rFonts w:ascii="GHEA Grapalat" w:hAnsi="GHEA Grapalat" w:cs="Times Armenian"/>
          <w:sz w:val="20"/>
          <w:lang w:val="hy-AM"/>
        </w:rPr>
        <w:t xml:space="preserve"> </w:t>
      </w:r>
      <w:r w:rsidRPr="00F566BF">
        <w:rPr>
          <w:rFonts w:ascii="GHEA Grapalat" w:hAnsi="GHEA Grapalat" w:cs="Sylfaen"/>
          <w:sz w:val="20"/>
          <w:lang w:val="hy-AM"/>
        </w:rPr>
        <w:t>իրականացվում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sz w:val="20"/>
          <w:lang w:val="hy-AM"/>
        </w:rPr>
        <w:t>հանձնման-ընդունման արձանագրությունների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հիման</w:t>
      </w:r>
      <w:r w:rsidRPr="00F566BF">
        <w:rPr>
          <w:rFonts w:ascii="GHEA Grapalat" w:hAnsi="GHEA Grapalat" w:cs="Times Armenian"/>
          <w:sz w:val="20"/>
          <w:lang w:val="hy-AM"/>
        </w:rPr>
        <w:t xml:space="preserve"> </w:t>
      </w:r>
      <w:r w:rsidRPr="00F566BF">
        <w:rPr>
          <w:rFonts w:ascii="GHEA Grapalat" w:hAnsi="GHEA Grapalat" w:cs="Sylfaen"/>
          <w:sz w:val="20"/>
          <w:lang w:val="hy-AM"/>
        </w:rPr>
        <w:t>վրա</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կատարվող</w:t>
      </w:r>
      <w:r w:rsidRPr="00F566BF">
        <w:rPr>
          <w:rFonts w:ascii="GHEA Grapalat" w:hAnsi="GHEA Grapalat" w:cs="Times Armenian"/>
          <w:sz w:val="20"/>
          <w:lang w:val="hy-AM"/>
        </w:rPr>
        <w:t xml:space="preserve"> </w:t>
      </w:r>
      <w:r w:rsidRPr="00F566BF">
        <w:rPr>
          <w:rFonts w:ascii="GHEA Grapalat" w:hAnsi="GHEA Grapalat" w:cs="Sylfaen"/>
          <w:sz w:val="20"/>
          <w:lang w:val="hy-AM"/>
        </w:rPr>
        <w:t>վճարումներից</w:t>
      </w:r>
      <w:r w:rsidRPr="00F566BF">
        <w:rPr>
          <w:rFonts w:ascii="GHEA Grapalat" w:hAnsi="GHEA Grapalat" w:cs="Times Armenian"/>
          <w:sz w:val="20"/>
          <w:lang w:val="hy-AM"/>
        </w:rPr>
        <w:t xml:space="preserve"> </w:t>
      </w:r>
      <w:r w:rsidRPr="00F566BF">
        <w:rPr>
          <w:rFonts w:ascii="GHEA Grapalat" w:hAnsi="GHEA Grapalat" w:cs="Sylfaen"/>
          <w:sz w:val="20"/>
          <w:lang w:val="hy-AM"/>
        </w:rPr>
        <w:t>նվազեցումներ</w:t>
      </w:r>
      <w:r w:rsidRPr="00F566BF">
        <w:rPr>
          <w:rFonts w:ascii="GHEA Grapalat" w:hAnsi="GHEA Grapalat" w:cs="Times Armenian"/>
          <w:sz w:val="20"/>
          <w:lang w:val="hy-AM"/>
        </w:rPr>
        <w:t xml:space="preserve"> (</w:t>
      </w:r>
      <w:r w:rsidRPr="00F566BF">
        <w:rPr>
          <w:rFonts w:ascii="GHEA Grapalat" w:hAnsi="GHEA Grapalat" w:cs="Sylfaen"/>
          <w:sz w:val="20"/>
          <w:lang w:val="hy-AM"/>
        </w:rPr>
        <w:t>պահումներ</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ձևով</w:t>
      </w:r>
      <w:r w:rsidRPr="00F566BF">
        <w:rPr>
          <w:rFonts w:ascii="GHEA Grapalat" w:hAnsi="GHEA Grapalat" w:cs="Times Armenian"/>
          <w:sz w:val="20"/>
          <w:lang w:val="hy-AM"/>
        </w:rPr>
        <w:t xml:space="preserve">։ </w:t>
      </w:r>
      <w:r w:rsidR="003535EB" w:rsidRPr="00CB6DA8">
        <w:rPr>
          <w:rFonts w:ascii="GHEA Grapalat" w:hAnsi="GHEA Grapalat" w:cs="Times Armenian"/>
          <w:sz w:val="20"/>
          <w:lang w:val="hy-AM"/>
        </w:rPr>
        <w:t>Ընդ որում մինչև կանխավճարի ամբողջական մարումը, Կատարողին վճարումներ չեն կատարվում</w:t>
      </w:r>
      <w:r w:rsidRPr="00CB6DA8">
        <w:rPr>
          <w:rFonts w:ascii="GHEA Grapalat" w:hAnsi="GHEA Grapalat" w:cs="Sylfaen"/>
          <w:sz w:val="20"/>
          <w:lang w:val="hy-AM"/>
        </w:rPr>
        <w:t>:</w:t>
      </w:r>
      <w:r w:rsidR="00CE2680" w:rsidRPr="004F6F65">
        <w:rPr>
          <w:rFonts w:ascii="GHEA Grapalat" w:hAnsi="GHEA Grapalat" w:cs="Sylfaen"/>
          <w:sz w:val="22"/>
          <w:szCs w:val="22"/>
          <w:vertAlign w:val="superscript"/>
          <w:lang w:val="hy-AM"/>
        </w:rPr>
        <w:t>19</w:t>
      </w:r>
    </w:p>
    <w:p w:rsidR="007678FA" w:rsidRDefault="007678FA" w:rsidP="007678FA">
      <w:pPr>
        <w:ind w:firstLine="709"/>
        <w:jc w:val="both"/>
        <w:rPr>
          <w:rFonts w:ascii="GHEA Grapalat" w:hAnsi="GHEA Grapalat"/>
          <w:sz w:val="20"/>
          <w:lang w:val="hy-AM"/>
        </w:rPr>
      </w:pPr>
      <w:r w:rsidRPr="00F566BF">
        <w:rPr>
          <w:rFonts w:ascii="GHEA Grapalat" w:hAnsi="GHEA Grapalat" w:cs="Sylfaen"/>
          <w:sz w:val="20"/>
          <w:lang w:val="hy-AM"/>
        </w:rPr>
        <w:t>4.2 Պատվիրատուն իրեն մատուցած ծառայության</w:t>
      </w:r>
      <w:r w:rsidRPr="00F566BF">
        <w:rPr>
          <w:rFonts w:ascii="GHEA Grapalat" w:hAnsi="GHEA Grapalat"/>
          <w:sz w:val="20"/>
          <w:lang w:val="hy-AM"/>
        </w:rPr>
        <w:t xml:space="preserve"> դիմաց վճարում է ՀՀ դրամով անկանխիկ` դրամական միջոցները </w:t>
      </w:r>
      <w:r w:rsidRPr="00F566BF">
        <w:rPr>
          <w:rFonts w:ascii="GHEA Grapalat" w:hAnsi="GHEA Grapalat" w:cs="Sylfaen"/>
          <w:sz w:val="20"/>
          <w:lang w:val="hy-AM"/>
        </w:rPr>
        <w:t>Կատարողի</w:t>
      </w:r>
      <w:r w:rsidRPr="00F566BF">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87619B">
        <w:rPr>
          <w:rFonts w:ascii="GHEA Grapalat" w:hAnsi="GHEA Grapalat"/>
          <w:sz w:val="20"/>
          <w:lang w:val="hy-AM"/>
        </w:rPr>
        <w:t>--</w:t>
      </w:r>
      <w:r w:rsidRPr="00F566BF">
        <w:rPr>
          <w:rFonts w:ascii="GHEA Grapalat" w:hAnsi="GHEA Grapalat"/>
          <w:sz w:val="20"/>
          <w:lang w:val="hy-AM"/>
        </w:rPr>
        <w:t xml:space="preserve">-ը: </w:t>
      </w:r>
    </w:p>
    <w:p w:rsidR="0087619B" w:rsidRDefault="0087619B" w:rsidP="0087619B">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18.</w:t>
      </w:r>
      <w:r w:rsidRPr="00931573">
        <w:rPr>
          <w:rFonts w:ascii="GHEA Grapalat" w:hAnsi="GHEA Grapalat"/>
          <w:sz w:val="20"/>
          <w:vertAlign w:val="superscript"/>
          <w:lang w:val="hy-AM"/>
        </w:rPr>
        <w:t>1</w:t>
      </w:r>
      <w:r>
        <w:rPr>
          <w:rFonts w:ascii="GHEA Grapalat" w:hAnsi="GHEA Grapalat"/>
          <w:sz w:val="20"/>
          <w:lang w:val="hy-AM"/>
        </w:rPr>
        <w:t>:</w:t>
      </w:r>
    </w:p>
    <w:p w:rsidR="007678FA" w:rsidRPr="00F566BF" w:rsidRDefault="0087619B" w:rsidP="007678F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 xml:space="preserve">4.3 </w:t>
      </w:r>
      <w:r w:rsidR="007678FA" w:rsidRPr="002D4DC4">
        <w:rPr>
          <w:rFonts w:ascii="GHEA Grapalat" w:hAnsi="GHEA Grapalat" w:cs="Sylfaen"/>
          <w:sz w:val="20"/>
          <w:szCs w:val="20"/>
          <w:lang w:val="hy-AM"/>
        </w:rPr>
        <w:t xml:space="preserve">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w:t>
      </w:r>
      <w:r w:rsidR="007678FA" w:rsidRPr="00F566BF">
        <w:rPr>
          <w:rFonts w:ascii="GHEA Grapalat" w:hAnsi="GHEA Grapalat" w:cs="Sylfaen"/>
          <w:sz w:val="20"/>
          <w:szCs w:val="20"/>
          <w:lang w:val="hy-AM"/>
        </w:rPr>
        <w:t>բանաձևով՝ ՎԳ=ՄԳ/ՆԳx</w:t>
      </w:r>
      <w:r w:rsidR="007678FA" w:rsidRPr="002D4DC4">
        <w:rPr>
          <w:rFonts w:ascii="GHEA Grapalat" w:hAnsi="GHEA Grapalat" w:cs="Sylfaen"/>
          <w:sz w:val="20"/>
          <w:szCs w:val="20"/>
          <w:lang w:val="hy-AM"/>
        </w:rPr>
        <w:t>Ծ</w:t>
      </w:r>
      <w:r w:rsidR="007678FA" w:rsidRPr="00F566BF">
        <w:rPr>
          <w:rFonts w:ascii="GHEA Grapalat" w:hAnsi="GHEA Grapalat" w:cs="Sylfaen"/>
          <w:sz w:val="20"/>
          <w:szCs w:val="20"/>
          <w:lang w:val="hy-AM"/>
        </w:rPr>
        <w:t>x</w:t>
      </w:r>
      <w:r w:rsidR="007678FA" w:rsidRPr="002D4DC4">
        <w:rPr>
          <w:rFonts w:ascii="GHEA Grapalat" w:hAnsi="GHEA Grapalat" w:cs="Sylfaen"/>
          <w:sz w:val="20"/>
          <w:szCs w:val="20"/>
          <w:lang w:val="hy-AM"/>
        </w:rPr>
        <w:t>Ք</w:t>
      </w:r>
      <w:r w:rsidR="007678FA" w:rsidRPr="00F566BF">
        <w:rPr>
          <w:rFonts w:ascii="GHEA Grapalat" w:hAnsi="GHEA Grapalat" w:cs="Sylfaen"/>
          <w:sz w:val="20"/>
          <w:szCs w:val="20"/>
          <w:lang w:val="hy-AM"/>
        </w:rPr>
        <w:t>, որտեղ՝</w:t>
      </w:r>
    </w:p>
    <w:p w:rsidR="007678FA" w:rsidRPr="00F566BF" w:rsidRDefault="007678FA" w:rsidP="007678FA">
      <w:pPr>
        <w:tabs>
          <w:tab w:val="left" w:pos="1276"/>
        </w:tabs>
        <w:ind w:firstLine="720"/>
        <w:jc w:val="both"/>
        <w:rPr>
          <w:rFonts w:ascii="GHEA Grapalat" w:hAnsi="GHEA Grapalat" w:cs="Sylfaen"/>
          <w:sz w:val="20"/>
          <w:szCs w:val="20"/>
          <w:lang w:val="hy-AM"/>
        </w:rPr>
      </w:pPr>
      <w:r w:rsidRPr="002D4DC4">
        <w:rPr>
          <w:rFonts w:ascii="GHEA Grapalat" w:hAnsi="GHEA Grapalat" w:cs="Sylfaen"/>
          <w:sz w:val="20"/>
          <w:szCs w:val="20"/>
          <w:lang w:val="hy-AM"/>
        </w:rPr>
        <w:t>Վ</w:t>
      </w:r>
      <w:r w:rsidRPr="00F566BF">
        <w:rPr>
          <w:rFonts w:ascii="GHEA Grapalat" w:hAnsi="GHEA Grapalat" w:cs="Sylfaen"/>
          <w:sz w:val="20"/>
          <w:szCs w:val="20"/>
          <w:lang w:val="hy-AM"/>
        </w:rPr>
        <w:t xml:space="preserve">Գ-ն </w:t>
      </w:r>
      <w:r w:rsidRPr="002D4DC4">
        <w:rPr>
          <w:rFonts w:ascii="GHEA Grapalat" w:hAnsi="GHEA Grapalat" w:cs="Sylfaen"/>
          <w:sz w:val="20"/>
          <w:szCs w:val="20"/>
          <w:lang w:val="hy-AM"/>
        </w:rPr>
        <w:t>պայմանագրով սահմանված առանձին տեսակի ծառայությունների մատուցման դիմաց վճարվող գումարն է</w:t>
      </w:r>
      <w:r w:rsidRPr="00F566BF">
        <w:rPr>
          <w:rFonts w:ascii="GHEA Grapalat" w:hAnsi="GHEA Grapalat" w:cs="Sylfaen"/>
          <w:sz w:val="20"/>
          <w:szCs w:val="20"/>
          <w:lang w:val="hy-AM"/>
        </w:rPr>
        <w:t>.</w:t>
      </w:r>
    </w:p>
    <w:p w:rsidR="007678FA" w:rsidRPr="00F566BF" w:rsidRDefault="007678FA" w:rsidP="007678FA">
      <w:pPr>
        <w:tabs>
          <w:tab w:val="left" w:pos="1276"/>
        </w:tabs>
        <w:ind w:firstLine="720"/>
        <w:jc w:val="both"/>
        <w:rPr>
          <w:rFonts w:ascii="GHEA Grapalat" w:hAnsi="GHEA Grapalat" w:cs="Sylfaen"/>
          <w:sz w:val="20"/>
          <w:szCs w:val="20"/>
          <w:lang w:val="hy-AM"/>
        </w:rPr>
      </w:pPr>
      <w:r w:rsidRPr="002D4DC4">
        <w:rPr>
          <w:rFonts w:ascii="GHEA Grapalat" w:hAnsi="GHEA Grapalat" w:cs="Sylfaen"/>
          <w:sz w:val="20"/>
          <w:szCs w:val="20"/>
          <w:lang w:val="hy-AM"/>
        </w:rPr>
        <w:t>Մ</w:t>
      </w:r>
      <w:r w:rsidRPr="00F566BF">
        <w:rPr>
          <w:rFonts w:ascii="GHEA Grapalat" w:hAnsi="GHEA Grapalat" w:cs="Sylfaen"/>
          <w:sz w:val="20"/>
          <w:szCs w:val="20"/>
          <w:lang w:val="hy-AM"/>
        </w:rPr>
        <w:t xml:space="preserve">Գ-ն </w:t>
      </w:r>
      <w:r w:rsidRPr="002D4DC4">
        <w:rPr>
          <w:rFonts w:ascii="GHEA Grapalat" w:hAnsi="GHEA Grapalat" w:cs="Sylfaen"/>
          <w:sz w:val="20"/>
          <w:szCs w:val="20"/>
          <w:lang w:val="hy-AM"/>
        </w:rPr>
        <w:t>ընտրված մասնակցի առաջարկած հանրագումարային գինն է</w:t>
      </w:r>
      <w:r w:rsidRPr="00F566BF">
        <w:rPr>
          <w:rFonts w:ascii="GHEA Grapalat" w:hAnsi="GHEA Grapalat" w:cs="Sylfaen"/>
          <w:sz w:val="20"/>
          <w:szCs w:val="20"/>
          <w:lang w:val="hy-AM"/>
        </w:rPr>
        <w:t>.</w:t>
      </w:r>
    </w:p>
    <w:p w:rsidR="007678FA" w:rsidRPr="00F566BF" w:rsidRDefault="007678FA" w:rsidP="007678FA">
      <w:pPr>
        <w:tabs>
          <w:tab w:val="left" w:pos="1276"/>
        </w:tabs>
        <w:ind w:firstLine="720"/>
        <w:jc w:val="both"/>
        <w:rPr>
          <w:rFonts w:ascii="GHEA Grapalat" w:hAnsi="GHEA Grapalat" w:cs="Sylfaen"/>
          <w:sz w:val="20"/>
          <w:szCs w:val="20"/>
          <w:lang w:val="hy-AM"/>
        </w:rPr>
      </w:pPr>
      <w:r w:rsidRPr="002D4DC4">
        <w:rPr>
          <w:rFonts w:ascii="GHEA Grapalat" w:hAnsi="GHEA Grapalat" w:cs="Sylfaen"/>
          <w:sz w:val="20"/>
          <w:szCs w:val="20"/>
          <w:lang w:val="hy-AM"/>
        </w:rPr>
        <w:t>ՆԳ</w:t>
      </w:r>
      <w:r w:rsidRPr="00F566BF">
        <w:rPr>
          <w:rFonts w:ascii="GHEA Grapalat" w:hAnsi="GHEA Grapalat" w:cs="Sylfaen"/>
          <w:sz w:val="20"/>
          <w:szCs w:val="20"/>
          <w:lang w:val="hy-AM"/>
        </w:rPr>
        <w:t xml:space="preserve">-ն </w:t>
      </w:r>
      <w:r w:rsidRPr="002D4DC4">
        <w:rPr>
          <w:rFonts w:ascii="GHEA Grapalat" w:hAnsi="GHEA Grapalat" w:cs="Sylfaen"/>
          <w:sz w:val="20"/>
          <w:szCs w:val="20"/>
          <w:lang w:val="hy-AM"/>
        </w:rPr>
        <w:t>ծառայության մատուցման համար սահմանված առավելագույն միավոր գների հանրագումարն է</w:t>
      </w:r>
      <w:r w:rsidRPr="00F566BF">
        <w:rPr>
          <w:rFonts w:ascii="GHEA Grapalat" w:hAnsi="GHEA Grapalat" w:cs="Sylfaen"/>
          <w:sz w:val="20"/>
          <w:szCs w:val="20"/>
          <w:lang w:val="hy-AM"/>
        </w:rPr>
        <w:t>.</w:t>
      </w:r>
    </w:p>
    <w:p w:rsidR="007678FA" w:rsidRPr="002D4DC4" w:rsidRDefault="007678FA" w:rsidP="007678FA">
      <w:pPr>
        <w:tabs>
          <w:tab w:val="left" w:pos="1276"/>
        </w:tabs>
        <w:ind w:firstLine="720"/>
        <w:jc w:val="both"/>
        <w:rPr>
          <w:rFonts w:ascii="GHEA Grapalat" w:hAnsi="GHEA Grapalat" w:cs="Sylfaen"/>
          <w:sz w:val="20"/>
          <w:szCs w:val="20"/>
          <w:lang w:val="hy-AM"/>
        </w:rPr>
      </w:pPr>
      <w:r w:rsidRPr="002D4DC4">
        <w:rPr>
          <w:rFonts w:ascii="GHEA Grapalat" w:hAnsi="GHEA Grapalat" w:cs="Sylfaen"/>
          <w:sz w:val="20"/>
          <w:szCs w:val="20"/>
          <w:lang w:val="hy-AM"/>
        </w:rPr>
        <w:t>Ծ</w:t>
      </w:r>
      <w:r w:rsidRPr="00F566BF">
        <w:rPr>
          <w:rFonts w:ascii="GHEA Grapalat" w:hAnsi="GHEA Grapalat" w:cs="Sylfaen"/>
          <w:sz w:val="20"/>
          <w:szCs w:val="20"/>
          <w:lang w:val="hy-AM"/>
        </w:rPr>
        <w:t>-</w:t>
      </w:r>
      <w:r w:rsidRPr="002D4DC4">
        <w:rPr>
          <w:rFonts w:ascii="GHEA Grapalat" w:hAnsi="GHEA Grapalat" w:cs="Sylfaen"/>
          <w:sz w:val="20"/>
          <w:szCs w:val="20"/>
          <w:lang w:val="hy-AM"/>
        </w:rPr>
        <w:t>ն մատուցված ծառայության առավելագույն միավորի գինն է.</w:t>
      </w:r>
    </w:p>
    <w:p w:rsidR="007678FA" w:rsidRPr="00F7704C" w:rsidRDefault="007678FA" w:rsidP="007678FA">
      <w:pPr>
        <w:tabs>
          <w:tab w:val="left" w:pos="1276"/>
        </w:tabs>
        <w:ind w:firstLine="720"/>
        <w:jc w:val="both"/>
        <w:rPr>
          <w:rFonts w:ascii="GHEA Grapalat" w:hAnsi="GHEA Grapalat" w:cs="Sylfaen"/>
          <w:sz w:val="20"/>
          <w:szCs w:val="20"/>
          <w:vertAlign w:val="superscript"/>
          <w:lang w:val="hy-AM"/>
        </w:rPr>
      </w:pPr>
      <w:r w:rsidRPr="002D4DC4">
        <w:rPr>
          <w:rFonts w:ascii="GHEA Grapalat" w:hAnsi="GHEA Grapalat" w:cs="Sylfaen"/>
          <w:sz w:val="20"/>
          <w:szCs w:val="20"/>
          <w:lang w:val="hy-AM"/>
        </w:rPr>
        <w:t>Ք-ն մատուցված ծառայության քանակն է:</w:t>
      </w:r>
      <w:r w:rsidR="00CE2680">
        <w:rPr>
          <w:rFonts w:ascii="GHEA Grapalat" w:hAnsi="GHEA Grapalat" w:cs="Sylfaen"/>
          <w:sz w:val="20"/>
          <w:szCs w:val="20"/>
          <w:vertAlign w:val="superscript"/>
          <w:lang w:val="hy-AM"/>
        </w:rPr>
        <w:t>20</w:t>
      </w:r>
    </w:p>
    <w:p w:rsidR="007678FA" w:rsidRDefault="007678FA" w:rsidP="007678FA">
      <w:pPr>
        <w:ind w:firstLine="720"/>
        <w:jc w:val="both"/>
        <w:rPr>
          <w:rFonts w:ascii="GHEA Grapalat" w:hAnsi="GHEA Grapalat" w:cs="Sylfaen"/>
          <w:sz w:val="20"/>
          <w:lang w:val="hy-AM"/>
        </w:rPr>
      </w:pPr>
    </w:p>
    <w:p w:rsidR="00396F13" w:rsidRPr="00F566BF" w:rsidRDefault="00396F13" w:rsidP="007678FA">
      <w:pPr>
        <w:ind w:firstLine="720"/>
        <w:jc w:val="both"/>
        <w:rPr>
          <w:rFonts w:ascii="GHEA Grapalat" w:hAnsi="GHEA Grapalat" w:cs="Sylfaen"/>
          <w:sz w:val="20"/>
          <w:lang w:val="hy-AM"/>
        </w:rPr>
      </w:pPr>
    </w:p>
    <w:p w:rsidR="007678FA" w:rsidRPr="00F566BF" w:rsidRDefault="007678FA" w:rsidP="007678FA">
      <w:pPr>
        <w:ind w:firstLine="720"/>
        <w:jc w:val="both"/>
        <w:rPr>
          <w:rFonts w:ascii="GHEA Grapalat" w:hAnsi="GHEA Grapalat" w:cs="Sylfaen"/>
          <w:sz w:val="20"/>
          <w:lang w:val="hy-AM"/>
        </w:rPr>
      </w:pPr>
    </w:p>
    <w:p w:rsidR="007678FA" w:rsidRDefault="007678FA" w:rsidP="005D1F6F">
      <w:pPr>
        <w:numPr>
          <w:ilvl w:val="0"/>
          <w:numId w:val="26"/>
        </w:numPr>
        <w:jc w:val="both"/>
        <w:rPr>
          <w:rFonts w:ascii="GHEA Grapalat" w:hAnsi="GHEA Grapalat" w:cs="Sylfaen"/>
          <w:b/>
          <w:sz w:val="20"/>
          <w:lang w:val="hy-AM"/>
        </w:rPr>
      </w:pPr>
      <w:r w:rsidRPr="00F566BF">
        <w:rPr>
          <w:rFonts w:ascii="GHEA Grapalat" w:hAnsi="GHEA Grapalat" w:cs="Sylfaen"/>
          <w:b/>
          <w:sz w:val="20"/>
          <w:lang w:val="hy-AM"/>
        </w:rPr>
        <w:t>ԿՈՂՄԵՐԻ ՊԱՏԱՍԽԱՆԱՏՎՈՒԹՅՈՒՆԸ</w:t>
      </w:r>
    </w:p>
    <w:p w:rsidR="005D1F6F" w:rsidRPr="00F566BF" w:rsidRDefault="005D1F6F" w:rsidP="005D1F6F">
      <w:pPr>
        <w:ind w:left="360"/>
        <w:jc w:val="both"/>
        <w:rPr>
          <w:rFonts w:ascii="GHEA Grapalat" w:hAnsi="GHEA Grapalat" w:cs="Sylfaen"/>
          <w:b/>
          <w:sz w:val="20"/>
          <w:lang w:val="hy-AM"/>
        </w:rPr>
      </w:pPr>
    </w:p>
    <w:p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6C09E8" w:rsidRDefault="007678FA" w:rsidP="007678FA">
      <w:pPr>
        <w:ind w:firstLine="709"/>
        <w:jc w:val="both"/>
        <w:rPr>
          <w:rFonts w:ascii="GHEA Grapalat" w:hAnsi="GHEA Grapalat"/>
          <w:sz w:val="20"/>
          <w:lang w:val="hy-AM"/>
        </w:rPr>
      </w:pPr>
      <w:r w:rsidRPr="00F566BF">
        <w:rPr>
          <w:rFonts w:ascii="GHEA Grapalat" w:hAnsi="GHEA Grapalat" w:cs="Sylfaen"/>
          <w:sz w:val="20"/>
          <w:lang w:val="hy-AM"/>
        </w:rPr>
        <w:t>5.2 Պայմանագրի</w:t>
      </w:r>
      <w:r w:rsidRPr="00F566BF">
        <w:rPr>
          <w:rFonts w:ascii="GHEA Grapalat" w:hAnsi="GHEA Grapalat" w:cs="Times Armenian"/>
          <w:sz w:val="20"/>
          <w:lang w:val="hy-AM"/>
        </w:rPr>
        <w:t xml:space="preserve"> N 1 հավելվածում </w:t>
      </w:r>
      <w:r w:rsidRPr="00F566BF">
        <w:rPr>
          <w:rFonts w:ascii="GHEA Grapalat" w:hAnsi="GHEA Grapalat" w:cs="Sylfaen"/>
          <w:sz w:val="20"/>
          <w:lang w:val="hy-AM"/>
        </w:rPr>
        <w:t>նշված</w:t>
      </w:r>
      <w:r w:rsidRPr="00F566BF">
        <w:rPr>
          <w:rFonts w:ascii="GHEA Grapalat" w:hAnsi="GHEA Grapalat" w:cs="Times Armenian"/>
          <w:sz w:val="20"/>
          <w:lang w:val="hy-AM"/>
        </w:rPr>
        <w:t xml:space="preserve"> տ</w:t>
      </w:r>
      <w:r w:rsidRPr="00F566BF">
        <w:rPr>
          <w:rFonts w:ascii="GHEA Grapalat" w:hAnsi="GHEA Grapalat" w:cs="Sylfaen"/>
          <w:sz w:val="20"/>
          <w:lang w:val="hy-AM"/>
        </w:rPr>
        <w:t>եխնիկական բնութագր</w:t>
      </w:r>
      <w:r w:rsidRPr="00F566BF">
        <w:rPr>
          <w:rFonts w:ascii="GHEA Grapalat" w:hAnsi="GHEA Grapalat"/>
          <w:sz w:val="20"/>
          <w:lang w:val="hy-AM"/>
        </w:rPr>
        <w:t>ի</w:t>
      </w:r>
      <w:r w:rsidRPr="00F566BF">
        <w:rPr>
          <w:rFonts w:ascii="GHEA Grapalat" w:hAnsi="GHEA Grapalat" w:cs="Sylfaen"/>
          <w:sz w:val="20"/>
          <w:lang w:val="hy-AM"/>
        </w:rPr>
        <w:t>ն</w:t>
      </w:r>
      <w:r w:rsidRPr="00F566BF">
        <w:rPr>
          <w:rFonts w:ascii="GHEA Grapalat" w:hAnsi="GHEA Grapalat" w:cs="Times Armenian"/>
          <w:sz w:val="20"/>
          <w:lang w:val="hy-AM"/>
        </w:rPr>
        <w:t xml:space="preserve"> </w:t>
      </w:r>
      <w:r w:rsidRPr="00F566BF">
        <w:rPr>
          <w:rFonts w:ascii="GHEA Grapalat" w:hAnsi="GHEA Grapalat" w:cs="Sylfaen"/>
          <w:sz w:val="20"/>
          <w:lang w:val="hy-AM"/>
        </w:rPr>
        <w:t>չհամապատասխանող</w:t>
      </w:r>
      <w:r w:rsidRPr="00F566BF">
        <w:rPr>
          <w:rFonts w:ascii="GHEA Grapalat" w:hAnsi="GHEA Grapalat" w:cs="Times Armenian"/>
          <w:sz w:val="20"/>
          <w:lang w:val="hy-AM"/>
        </w:rPr>
        <w:t xml:space="preserve"> ծառայություն</w:t>
      </w:r>
      <w:r w:rsidRPr="00F566BF">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2D4DC4">
        <w:rPr>
          <w:rFonts w:ascii="GHEA Grapalat" w:hAnsi="GHEA Grapalat" w:cs="Sylfaen"/>
          <w:sz w:val="20"/>
          <w:lang w:val="hy-AM"/>
        </w:rPr>
        <w:t>:</w:t>
      </w:r>
      <w:r w:rsidR="00D35832">
        <w:rPr>
          <w:rFonts w:ascii="GHEA Grapalat" w:hAnsi="GHEA Grapalat" w:cs="Sylfaen"/>
          <w:sz w:val="20"/>
          <w:vertAlign w:val="superscript"/>
          <w:lang w:val="hy-AM"/>
        </w:rPr>
        <w:t>21</w:t>
      </w:r>
      <w:r w:rsidRPr="00F566BF">
        <w:rPr>
          <w:rStyle w:val="FootnoteReference"/>
          <w:rFonts w:ascii="GHEA Grapalat" w:hAnsi="GHEA Grapalat" w:cs="Sylfaen"/>
          <w:color w:val="FFFFFF"/>
          <w:sz w:val="20"/>
          <w:lang w:val="hy-AM"/>
        </w:rPr>
        <w:footnoteReference w:id="18"/>
      </w:r>
      <w:r w:rsidRPr="002D4DC4">
        <w:rPr>
          <w:rFonts w:ascii="GHEA Grapalat" w:hAnsi="GHEA Grapalat"/>
          <w:sz w:val="20"/>
          <w:lang w:val="hy-AM"/>
        </w:rPr>
        <w:t xml:space="preserve">Ընդ որում տուգանքը </w:t>
      </w:r>
      <w:r w:rsidRPr="002D4DC4">
        <w:rPr>
          <w:rFonts w:ascii="GHEA Grapalat" w:hAnsi="GHEA Grapalat"/>
          <w:sz w:val="20"/>
          <w:lang w:val="hy-AM"/>
        </w:rPr>
        <w:lastRenderedPageBreak/>
        <w:t xml:space="preserve">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Default="007678FA" w:rsidP="007678FA">
      <w:pPr>
        <w:ind w:firstLine="709"/>
        <w:jc w:val="both"/>
        <w:rPr>
          <w:rFonts w:ascii="GHEA Grapalat" w:hAnsi="GHEA Grapalat"/>
          <w:sz w:val="20"/>
          <w:lang w:val="hy-AM"/>
        </w:rPr>
      </w:pPr>
      <w:r w:rsidRPr="002D4DC4">
        <w:rPr>
          <w:rFonts w:ascii="GHEA Grapalat" w:hAnsi="GHEA Grapalat"/>
          <w:sz w:val="20"/>
          <w:lang w:val="hy-AM"/>
        </w:rPr>
        <w:t xml:space="preserve"> </w:t>
      </w:r>
    </w:p>
    <w:p w:rsidR="00AC12AD" w:rsidRPr="00F566BF" w:rsidRDefault="00AC12AD" w:rsidP="00AC12AD">
      <w:pPr>
        <w:ind w:firstLine="720"/>
        <w:jc w:val="both"/>
        <w:rPr>
          <w:rFonts w:ascii="GHEA Grapalat" w:hAnsi="GHEA Grapalat" w:cs="Sylfaen"/>
          <w:sz w:val="20"/>
          <w:lang w:val="hy-AM"/>
        </w:rPr>
      </w:pPr>
      <w:r w:rsidRPr="00F566BF">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w:t>
      </w:r>
      <w:r w:rsidRPr="002D4DC4">
        <w:rPr>
          <w:rFonts w:ascii="GHEA Grapalat" w:hAnsi="GHEA Grapalat" w:cs="Sylfaen"/>
          <w:sz w:val="20"/>
          <w:lang w:val="hy-AM"/>
        </w:rPr>
        <w:t xml:space="preserve">աշխատանքային </w:t>
      </w:r>
      <w:r w:rsidRPr="00F566BF">
        <w:rPr>
          <w:rFonts w:ascii="GHEA Grapalat" w:hAnsi="GHEA Grapalat" w:cs="Sylfaen"/>
          <w:sz w:val="20"/>
          <w:lang w:val="hy-AM"/>
        </w:rPr>
        <w:t>օրվա համար գանձվում է տույժ` մատուցման ենթակա, սակայն չմատուցված ծառայության  գնի  0,05 (զրո ամբողջ հինգ հարյուրերրորդական) տոկոսի չափով։</w:t>
      </w:r>
    </w:p>
    <w:p w:rsidR="00AC12AD" w:rsidRDefault="00AC12AD" w:rsidP="00AC12AD">
      <w:pPr>
        <w:ind w:firstLine="720"/>
        <w:jc w:val="both"/>
        <w:rPr>
          <w:rFonts w:ascii="GHEA Grapalat" w:hAnsi="GHEA Grapalat" w:cs="Sylfaen"/>
          <w:sz w:val="20"/>
          <w:lang w:val="hy-AM"/>
        </w:rPr>
      </w:pPr>
      <w:r w:rsidRPr="00F566BF">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2D4DC4">
        <w:rPr>
          <w:rFonts w:ascii="GHEA Grapalat" w:hAnsi="GHEA Grapalat" w:cs="Sylfaen"/>
          <w:sz w:val="20"/>
          <w:lang w:val="hy-AM"/>
        </w:rPr>
        <w:t xml:space="preserve">աշխատանքային </w:t>
      </w:r>
      <w:r w:rsidRPr="00F566BF">
        <w:rPr>
          <w:rFonts w:ascii="GHEA Grapalat" w:hAnsi="GHEA Grapalat" w:cs="Sylfaen"/>
          <w:sz w:val="20"/>
          <w:lang w:val="hy-AM"/>
        </w:rPr>
        <w:t>օրվա համար հաշվարկվում է տույժ` վճարման ենթակա, սակայն չվճարված գումարի 0,05 (զրո ամբողջ հինգ հարյուրերրորդական) տոկոսի չափով։</w:t>
      </w:r>
    </w:p>
    <w:p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7678FA" w:rsidRPr="00F566BF" w:rsidRDefault="007678FA" w:rsidP="007678FA">
      <w:pPr>
        <w:ind w:firstLine="720"/>
        <w:jc w:val="both"/>
        <w:rPr>
          <w:rFonts w:ascii="GHEA Grapalat" w:hAnsi="GHEA Grapalat" w:cs="Sylfaen"/>
          <w:sz w:val="20"/>
          <w:lang w:val="hy-AM"/>
        </w:rPr>
      </w:pPr>
    </w:p>
    <w:p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b/>
          <w:sz w:val="20"/>
          <w:lang w:val="hy-AM"/>
        </w:rPr>
        <w:t>6. ԱՆՀԱՂԹԱՀԱՐԵԼԻ ՈՒԺԻ ԱԶԴԵՑՈՒԹՅՈՒՆ</w:t>
      </w:r>
      <w:r w:rsidRPr="00F566BF">
        <w:rPr>
          <w:rFonts w:ascii="GHEA Grapalat" w:hAnsi="GHEA Grapalat" w:cs="Sylfaen"/>
          <w:sz w:val="20"/>
          <w:lang w:val="hy-AM"/>
        </w:rPr>
        <w:t xml:space="preserve"> </w:t>
      </w:r>
      <w:r w:rsidRPr="00F566BF">
        <w:rPr>
          <w:rFonts w:ascii="GHEA Grapalat" w:hAnsi="GHEA Grapalat" w:cs="Times Armenian"/>
          <w:b/>
          <w:sz w:val="20"/>
          <w:lang w:val="hy-AM"/>
        </w:rPr>
        <w:t>(</w:t>
      </w:r>
      <w:r w:rsidRPr="00F566BF">
        <w:rPr>
          <w:rFonts w:ascii="GHEA Grapalat" w:hAnsi="GHEA Grapalat" w:cs="Sylfaen"/>
          <w:b/>
          <w:sz w:val="20"/>
          <w:lang w:val="hy-AM"/>
        </w:rPr>
        <w:t>ՖՈՐՍ</w:t>
      </w:r>
      <w:r w:rsidRPr="00F566BF">
        <w:rPr>
          <w:rFonts w:ascii="GHEA Grapalat" w:hAnsi="GHEA Grapalat" w:cs="Times Armenian"/>
          <w:b/>
          <w:sz w:val="20"/>
          <w:lang w:val="hy-AM"/>
        </w:rPr>
        <w:t>-</w:t>
      </w:r>
      <w:r w:rsidRPr="00F566BF">
        <w:rPr>
          <w:rFonts w:ascii="GHEA Grapalat" w:hAnsi="GHEA Grapalat" w:cs="Sylfaen"/>
          <w:b/>
          <w:sz w:val="20"/>
          <w:lang w:val="hy-AM"/>
        </w:rPr>
        <w:t>ՄԱԺՈՐ</w:t>
      </w:r>
      <w:r w:rsidRPr="00F566BF">
        <w:rPr>
          <w:rFonts w:ascii="GHEA Grapalat" w:hAnsi="GHEA Grapalat"/>
          <w:b/>
          <w:sz w:val="20"/>
          <w:lang w:val="hy-AM"/>
        </w:rPr>
        <w:t>)</w:t>
      </w:r>
    </w:p>
    <w:p w:rsidR="007678FA" w:rsidRPr="00F566BF" w:rsidRDefault="007678FA" w:rsidP="007678FA">
      <w:pPr>
        <w:ind w:firstLine="709"/>
        <w:jc w:val="both"/>
        <w:rPr>
          <w:rFonts w:ascii="GHEA Grapalat" w:hAnsi="GHEA Grapalat"/>
          <w:sz w:val="20"/>
          <w:lang w:val="hy-AM"/>
        </w:rPr>
      </w:pP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պայմանագրով</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հիման</w:t>
      </w:r>
      <w:r w:rsidRPr="00F566BF">
        <w:rPr>
          <w:rFonts w:ascii="GHEA Grapalat" w:hAnsi="GHEA Grapalat" w:cs="Times Armenian"/>
          <w:sz w:val="20"/>
          <w:lang w:val="hy-AM"/>
        </w:rPr>
        <w:t xml:space="preserve"> </w:t>
      </w:r>
      <w:r w:rsidRPr="00F566BF">
        <w:rPr>
          <w:rFonts w:ascii="GHEA Grapalat" w:hAnsi="GHEA Grapalat" w:cs="Sylfaen"/>
          <w:sz w:val="20"/>
          <w:lang w:val="hy-AM"/>
        </w:rPr>
        <w:t>վրա</w:t>
      </w:r>
      <w:r w:rsidRPr="00F566BF">
        <w:rPr>
          <w:rFonts w:ascii="GHEA Grapalat" w:hAnsi="GHEA Grapalat" w:cs="Times Armenian"/>
          <w:sz w:val="20"/>
          <w:lang w:val="hy-AM"/>
        </w:rPr>
        <w:t xml:space="preserve"> </w:t>
      </w:r>
      <w:r w:rsidRPr="00F566BF">
        <w:rPr>
          <w:rFonts w:ascii="GHEA Grapalat" w:hAnsi="GHEA Grapalat" w:cs="Sylfaen"/>
          <w:sz w:val="20"/>
          <w:lang w:val="hy-AM"/>
        </w:rPr>
        <w:t>կնքված</w:t>
      </w:r>
      <w:r w:rsidRPr="00F566BF">
        <w:rPr>
          <w:rFonts w:ascii="GHEA Grapalat" w:hAnsi="GHEA Grapalat" w:cs="Times Armenian"/>
          <w:sz w:val="20"/>
          <w:lang w:val="hy-AM"/>
        </w:rPr>
        <w:t xml:space="preserve"> հ</w:t>
      </w:r>
      <w:r w:rsidRPr="00F566BF">
        <w:rPr>
          <w:rFonts w:ascii="GHEA Grapalat" w:hAnsi="GHEA Grapalat" w:cs="Sylfaen"/>
          <w:sz w:val="20"/>
          <w:lang w:val="hy-AM"/>
        </w:rPr>
        <w:t>ամաձայնագրերով</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պարտավորություններն</w:t>
      </w:r>
      <w:r w:rsidRPr="00F566BF">
        <w:rPr>
          <w:rFonts w:ascii="GHEA Grapalat" w:hAnsi="GHEA Grapalat" w:cs="Times Armenian"/>
          <w:sz w:val="20"/>
          <w:lang w:val="hy-AM"/>
        </w:rPr>
        <w:t xml:space="preserve"> </w:t>
      </w:r>
      <w:r w:rsidRPr="00F566BF">
        <w:rPr>
          <w:rFonts w:ascii="GHEA Grapalat" w:hAnsi="GHEA Grapalat" w:cs="Sylfaen"/>
          <w:sz w:val="20"/>
          <w:lang w:val="hy-AM"/>
        </w:rPr>
        <w:t>ամբողջությամբ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կամ</w:t>
      </w:r>
      <w:r w:rsidRPr="00F566BF">
        <w:rPr>
          <w:rFonts w:ascii="GHEA Grapalat" w:hAnsi="GHEA Grapalat" w:cs="Times Armenian"/>
          <w:sz w:val="20"/>
          <w:lang w:val="hy-AM"/>
        </w:rPr>
        <w:t xml:space="preserve"> </w:t>
      </w:r>
      <w:r w:rsidRPr="00F566BF">
        <w:rPr>
          <w:rFonts w:ascii="GHEA Grapalat" w:hAnsi="GHEA Grapalat" w:cs="Sylfaen"/>
          <w:sz w:val="20"/>
          <w:lang w:val="hy-AM"/>
        </w:rPr>
        <w:t>մասնակիորեն</w:t>
      </w:r>
      <w:r w:rsidRPr="00F566BF">
        <w:rPr>
          <w:rFonts w:ascii="GHEA Grapalat" w:hAnsi="GHEA Grapalat" w:cs="Times Armenian"/>
          <w:sz w:val="20"/>
          <w:lang w:val="hy-AM"/>
        </w:rPr>
        <w:t xml:space="preserve"> </w:t>
      </w:r>
      <w:r w:rsidRPr="00F566BF">
        <w:rPr>
          <w:rFonts w:ascii="GHEA Grapalat" w:hAnsi="GHEA Grapalat" w:cs="Sylfaen"/>
          <w:sz w:val="20"/>
          <w:lang w:val="hy-AM"/>
        </w:rPr>
        <w:t>չկատարելու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համար</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կողմերն</w:t>
      </w:r>
      <w:r w:rsidRPr="00F566BF">
        <w:rPr>
          <w:rFonts w:ascii="GHEA Grapalat" w:hAnsi="GHEA Grapalat" w:cs="Times Armenian"/>
          <w:sz w:val="20"/>
          <w:lang w:val="hy-AM"/>
        </w:rPr>
        <w:t xml:space="preserve"> </w:t>
      </w:r>
      <w:r w:rsidRPr="00F566BF">
        <w:rPr>
          <w:rFonts w:ascii="GHEA Grapalat" w:hAnsi="GHEA Grapalat" w:cs="Sylfaen"/>
          <w:sz w:val="20"/>
          <w:lang w:val="hy-AM"/>
        </w:rPr>
        <w:t>ազատվում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պատասխանատվությունից</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r w:rsidRPr="00F566BF">
        <w:rPr>
          <w:rFonts w:ascii="GHEA Grapalat" w:hAnsi="GHEA Grapalat" w:cs="Times Armenian"/>
          <w:sz w:val="20"/>
          <w:lang w:val="hy-AM"/>
        </w:rPr>
        <w:t xml:space="preserve"> </w:t>
      </w:r>
      <w:r w:rsidRPr="00F566BF">
        <w:rPr>
          <w:rFonts w:ascii="GHEA Grapalat" w:hAnsi="GHEA Grapalat" w:cs="Sylfaen"/>
          <w:sz w:val="20"/>
          <w:lang w:val="hy-AM"/>
        </w:rPr>
        <w:t>դա</w:t>
      </w:r>
      <w:r w:rsidRPr="00F566BF">
        <w:rPr>
          <w:rFonts w:ascii="GHEA Grapalat" w:hAnsi="GHEA Grapalat" w:cs="Times Armenian"/>
          <w:sz w:val="20"/>
          <w:lang w:val="hy-AM"/>
        </w:rPr>
        <w:t xml:space="preserve"> </w:t>
      </w:r>
      <w:r w:rsidRPr="00F566BF">
        <w:rPr>
          <w:rFonts w:ascii="GHEA Grapalat" w:hAnsi="GHEA Grapalat" w:cs="Sylfaen"/>
          <w:sz w:val="20"/>
          <w:lang w:val="hy-AM"/>
        </w:rPr>
        <w:t>եղել</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անհաղթահարելի</w:t>
      </w:r>
      <w:r w:rsidRPr="00F566BF">
        <w:rPr>
          <w:rFonts w:ascii="GHEA Grapalat" w:hAnsi="GHEA Grapalat" w:cs="Times Armenian"/>
          <w:sz w:val="20"/>
          <w:lang w:val="hy-AM"/>
        </w:rPr>
        <w:t xml:space="preserve"> </w:t>
      </w:r>
      <w:r w:rsidRPr="00F566BF">
        <w:rPr>
          <w:rFonts w:ascii="GHEA Grapalat" w:hAnsi="GHEA Grapalat" w:cs="Sylfaen"/>
          <w:sz w:val="20"/>
          <w:lang w:val="hy-AM"/>
        </w:rPr>
        <w:t>ուժի</w:t>
      </w:r>
      <w:r w:rsidRPr="00F566BF">
        <w:rPr>
          <w:rFonts w:ascii="GHEA Grapalat" w:hAnsi="GHEA Grapalat" w:cs="Times Armenian"/>
          <w:sz w:val="20"/>
          <w:lang w:val="hy-AM"/>
        </w:rPr>
        <w:t xml:space="preserve"> </w:t>
      </w:r>
      <w:r w:rsidRPr="00F566BF">
        <w:rPr>
          <w:rFonts w:ascii="GHEA Grapalat" w:hAnsi="GHEA Grapalat" w:cs="Sylfaen"/>
          <w:sz w:val="20"/>
          <w:lang w:val="hy-AM"/>
        </w:rPr>
        <w:t>ազդեցության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հետևանքով</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ծագել</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կնքելուց</w:t>
      </w:r>
      <w:r w:rsidRPr="00F566BF">
        <w:rPr>
          <w:rFonts w:ascii="GHEA Grapalat" w:hAnsi="GHEA Grapalat" w:cs="Times Armenian"/>
          <w:sz w:val="20"/>
          <w:lang w:val="hy-AM"/>
        </w:rPr>
        <w:t xml:space="preserve"> </w:t>
      </w:r>
      <w:r w:rsidRPr="00F566BF">
        <w:rPr>
          <w:rFonts w:ascii="GHEA Grapalat" w:hAnsi="GHEA Grapalat" w:cs="Sylfaen"/>
          <w:sz w:val="20"/>
          <w:lang w:val="hy-AM"/>
        </w:rPr>
        <w:t>հետո</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կողմերը</w:t>
      </w:r>
      <w:r w:rsidRPr="00F566BF">
        <w:rPr>
          <w:rFonts w:ascii="GHEA Grapalat" w:hAnsi="GHEA Grapalat" w:cs="Times Armenian"/>
          <w:sz w:val="20"/>
          <w:lang w:val="hy-AM"/>
        </w:rPr>
        <w:t xml:space="preserve"> </w:t>
      </w:r>
      <w:r w:rsidRPr="00F566BF">
        <w:rPr>
          <w:rFonts w:ascii="GHEA Grapalat" w:hAnsi="GHEA Grapalat" w:cs="Sylfaen"/>
          <w:sz w:val="20"/>
          <w:lang w:val="hy-AM"/>
        </w:rPr>
        <w:t>չէին</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կանխատեսել</w:t>
      </w:r>
      <w:r w:rsidRPr="00F566BF">
        <w:rPr>
          <w:rFonts w:ascii="GHEA Grapalat" w:hAnsi="GHEA Grapalat" w:cs="Times Armenian"/>
          <w:sz w:val="20"/>
          <w:lang w:val="hy-AM"/>
        </w:rPr>
        <w:t xml:space="preserve"> </w:t>
      </w:r>
      <w:r w:rsidRPr="00F566BF">
        <w:rPr>
          <w:rFonts w:ascii="GHEA Grapalat" w:hAnsi="GHEA Grapalat" w:cs="Sylfaen"/>
          <w:sz w:val="20"/>
          <w:lang w:val="hy-AM"/>
        </w:rPr>
        <w:t>կամ</w:t>
      </w:r>
      <w:r w:rsidRPr="00F566BF">
        <w:rPr>
          <w:rFonts w:ascii="GHEA Grapalat" w:hAnsi="GHEA Grapalat" w:cs="Times Armenian"/>
          <w:sz w:val="20"/>
          <w:lang w:val="hy-AM"/>
        </w:rPr>
        <w:t xml:space="preserve"> </w:t>
      </w:r>
      <w:r w:rsidRPr="00F566BF">
        <w:rPr>
          <w:rFonts w:ascii="GHEA Grapalat" w:hAnsi="GHEA Grapalat" w:cs="Sylfaen"/>
          <w:sz w:val="20"/>
          <w:lang w:val="hy-AM"/>
        </w:rPr>
        <w:t>կանխարգելել։</w:t>
      </w:r>
      <w:r w:rsidRPr="00F566BF">
        <w:rPr>
          <w:rFonts w:ascii="GHEA Grapalat" w:hAnsi="GHEA Grapalat" w:cs="Times Armenian"/>
          <w:sz w:val="20"/>
          <w:lang w:val="hy-AM"/>
        </w:rPr>
        <w:t xml:space="preserve"> </w:t>
      </w:r>
      <w:r w:rsidRPr="00F566BF">
        <w:rPr>
          <w:rFonts w:ascii="GHEA Grapalat" w:hAnsi="GHEA Grapalat" w:cs="Sylfaen"/>
          <w:sz w:val="20"/>
          <w:lang w:val="hy-AM"/>
        </w:rPr>
        <w:t>Այդպիսի</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իրավիճակներ</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երկրաշարժը</w:t>
      </w:r>
      <w:r w:rsidRPr="00F566BF">
        <w:rPr>
          <w:rFonts w:ascii="GHEA Grapalat" w:hAnsi="GHEA Grapalat" w:cs="Times Armenian"/>
          <w:sz w:val="20"/>
          <w:lang w:val="hy-AM"/>
        </w:rPr>
        <w:t xml:space="preserve">, </w:t>
      </w:r>
      <w:r w:rsidRPr="00F566BF">
        <w:rPr>
          <w:rFonts w:ascii="GHEA Grapalat" w:hAnsi="GHEA Grapalat" w:cs="Sylfaen"/>
          <w:sz w:val="20"/>
          <w:lang w:val="hy-AM"/>
        </w:rPr>
        <w:t>ջրհեղեղը</w:t>
      </w:r>
      <w:r w:rsidRPr="00F566BF">
        <w:rPr>
          <w:rFonts w:ascii="GHEA Grapalat" w:hAnsi="GHEA Grapalat" w:cs="Times Armenian"/>
          <w:sz w:val="20"/>
          <w:lang w:val="hy-AM"/>
        </w:rPr>
        <w:t xml:space="preserve">, </w:t>
      </w:r>
      <w:r w:rsidRPr="00F566BF">
        <w:rPr>
          <w:rFonts w:ascii="GHEA Grapalat" w:hAnsi="GHEA Grapalat" w:cs="Sylfaen"/>
          <w:sz w:val="20"/>
          <w:lang w:val="hy-AM"/>
        </w:rPr>
        <w:t>հրդեհը</w:t>
      </w:r>
      <w:r w:rsidRPr="00F566BF">
        <w:rPr>
          <w:rFonts w:ascii="GHEA Grapalat" w:hAnsi="GHEA Grapalat" w:cs="Times Armenian"/>
          <w:sz w:val="20"/>
          <w:lang w:val="hy-AM"/>
        </w:rPr>
        <w:t xml:space="preserve">, </w:t>
      </w:r>
      <w:r w:rsidRPr="00F566BF">
        <w:rPr>
          <w:rFonts w:ascii="GHEA Grapalat" w:hAnsi="GHEA Grapalat" w:cs="Sylfaen"/>
          <w:sz w:val="20"/>
          <w:lang w:val="hy-AM"/>
        </w:rPr>
        <w:t>պատերազմը</w:t>
      </w:r>
      <w:r w:rsidRPr="00F566BF">
        <w:rPr>
          <w:rFonts w:ascii="GHEA Grapalat" w:hAnsi="GHEA Grapalat" w:cs="Times Armenian"/>
          <w:sz w:val="20"/>
          <w:lang w:val="hy-AM"/>
        </w:rPr>
        <w:t xml:space="preserve">, </w:t>
      </w:r>
      <w:r w:rsidRPr="00F566BF">
        <w:rPr>
          <w:rFonts w:ascii="GHEA Grapalat" w:hAnsi="GHEA Grapalat" w:cs="Sylfaen"/>
          <w:sz w:val="20"/>
          <w:lang w:val="hy-AM"/>
        </w:rPr>
        <w:t>ռազմական</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արտակարգ</w:t>
      </w:r>
      <w:r w:rsidRPr="00F566BF">
        <w:rPr>
          <w:rFonts w:ascii="GHEA Grapalat" w:hAnsi="GHEA Grapalat" w:cs="Times Armenian"/>
          <w:sz w:val="20"/>
          <w:lang w:val="hy-AM"/>
        </w:rPr>
        <w:t xml:space="preserve"> </w:t>
      </w:r>
      <w:r w:rsidRPr="00F566BF">
        <w:rPr>
          <w:rFonts w:ascii="GHEA Grapalat" w:hAnsi="GHEA Grapalat" w:cs="Sylfaen"/>
          <w:sz w:val="20"/>
          <w:lang w:val="hy-AM"/>
        </w:rPr>
        <w:t>դրություն</w:t>
      </w:r>
      <w:r w:rsidRPr="00F566BF">
        <w:rPr>
          <w:rFonts w:ascii="GHEA Grapalat" w:hAnsi="GHEA Grapalat" w:cs="Times Armenian"/>
          <w:sz w:val="20"/>
          <w:lang w:val="hy-AM"/>
        </w:rPr>
        <w:t xml:space="preserve"> </w:t>
      </w:r>
      <w:r w:rsidRPr="00F566BF">
        <w:rPr>
          <w:rFonts w:ascii="GHEA Grapalat" w:hAnsi="GHEA Grapalat" w:cs="Sylfaen"/>
          <w:sz w:val="20"/>
          <w:lang w:val="hy-AM"/>
        </w:rPr>
        <w:t>հայտարարելը</w:t>
      </w:r>
      <w:r w:rsidRPr="00F566BF">
        <w:rPr>
          <w:rFonts w:ascii="GHEA Grapalat" w:hAnsi="GHEA Grapalat" w:cs="Times Armenian"/>
          <w:sz w:val="20"/>
          <w:lang w:val="hy-AM"/>
        </w:rPr>
        <w:t xml:space="preserve">, </w:t>
      </w:r>
      <w:r w:rsidRPr="00F566BF">
        <w:rPr>
          <w:rFonts w:ascii="GHEA Grapalat" w:hAnsi="GHEA Grapalat" w:cs="Sylfaen"/>
          <w:sz w:val="20"/>
          <w:lang w:val="hy-AM"/>
        </w:rPr>
        <w:t>քաղաքական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հուզումները</w:t>
      </w:r>
      <w:r w:rsidRPr="00F566BF">
        <w:rPr>
          <w:rFonts w:ascii="GHEA Grapalat" w:hAnsi="GHEA Grapalat"/>
          <w:sz w:val="20"/>
          <w:lang w:val="hy-AM"/>
        </w:rPr>
        <w:t xml:space="preserve">, </w:t>
      </w:r>
      <w:r w:rsidRPr="00F566BF">
        <w:rPr>
          <w:rFonts w:ascii="GHEA Grapalat" w:hAnsi="GHEA Grapalat" w:cs="Sylfaen"/>
          <w:sz w:val="20"/>
          <w:lang w:val="hy-AM"/>
        </w:rPr>
        <w:t>գործադուլները</w:t>
      </w:r>
      <w:r w:rsidRPr="00F566BF">
        <w:rPr>
          <w:rFonts w:ascii="GHEA Grapalat" w:hAnsi="GHEA Grapalat" w:cs="Times Armenian"/>
          <w:sz w:val="20"/>
          <w:lang w:val="hy-AM"/>
        </w:rPr>
        <w:t xml:space="preserve">, </w:t>
      </w:r>
      <w:r w:rsidRPr="00F566BF">
        <w:rPr>
          <w:rFonts w:ascii="GHEA Grapalat" w:hAnsi="GHEA Grapalat" w:cs="Sylfaen"/>
          <w:sz w:val="20"/>
          <w:lang w:val="hy-AM"/>
        </w:rPr>
        <w:t>հաղորդակցության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միջոցների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աշխատանքի</w:t>
      </w:r>
      <w:r w:rsidRPr="00F566BF">
        <w:rPr>
          <w:rFonts w:ascii="GHEA Grapalat" w:hAnsi="GHEA Grapalat" w:cs="Times Armenian"/>
          <w:sz w:val="20"/>
          <w:lang w:val="hy-AM"/>
        </w:rPr>
        <w:t xml:space="preserve"> </w:t>
      </w:r>
      <w:r w:rsidRPr="00F566BF">
        <w:rPr>
          <w:rFonts w:ascii="GHEA Grapalat" w:hAnsi="GHEA Grapalat" w:cs="Sylfaen"/>
          <w:sz w:val="20"/>
          <w:lang w:val="hy-AM"/>
        </w:rPr>
        <w:t>դադարեցումը</w:t>
      </w:r>
      <w:r w:rsidRPr="00F566BF">
        <w:rPr>
          <w:rFonts w:ascii="GHEA Grapalat" w:hAnsi="GHEA Grapalat" w:cs="Times Armenian"/>
          <w:sz w:val="20"/>
          <w:lang w:val="hy-AM"/>
        </w:rPr>
        <w:t xml:space="preserve">, </w:t>
      </w:r>
      <w:r w:rsidRPr="00F566BF">
        <w:rPr>
          <w:rFonts w:ascii="GHEA Grapalat" w:hAnsi="GHEA Grapalat" w:cs="Sylfaen"/>
          <w:sz w:val="20"/>
          <w:lang w:val="hy-AM"/>
        </w:rPr>
        <w:t>պետական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մարմինների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ակտերը</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այլն</w:t>
      </w:r>
      <w:r w:rsidRPr="00F566BF">
        <w:rPr>
          <w:rFonts w:ascii="GHEA Grapalat" w:hAnsi="GHEA Grapalat" w:cs="Times Armenian"/>
          <w:sz w:val="20"/>
          <w:lang w:val="hy-AM"/>
        </w:rPr>
        <w:t xml:space="preserve">, </w:t>
      </w:r>
      <w:r w:rsidRPr="00F566BF">
        <w:rPr>
          <w:rFonts w:ascii="GHEA Grapalat" w:hAnsi="GHEA Grapalat" w:cs="Sylfaen"/>
          <w:sz w:val="20"/>
          <w:lang w:val="hy-AM"/>
        </w:rPr>
        <w:t>որոնք</w:t>
      </w:r>
      <w:r w:rsidRPr="00F566BF">
        <w:rPr>
          <w:rFonts w:ascii="GHEA Grapalat" w:hAnsi="GHEA Grapalat" w:cs="Times Armenian"/>
          <w:sz w:val="20"/>
          <w:lang w:val="hy-AM"/>
        </w:rPr>
        <w:t xml:space="preserve"> </w:t>
      </w:r>
      <w:r w:rsidRPr="00F566BF">
        <w:rPr>
          <w:rFonts w:ascii="GHEA Grapalat" w:hAnsi="GHEA Grapalat" w:cs="Sylfaen"/>
          <w:sz w:val="20"/>
          <w:lang w:val="hy-AM"/>
        </w:rPr>
        <w:t>անհնարին</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դարձնում</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պայմանագրով</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կատարումը։</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r w:rsidRPr="00F566BF">
        <w:rPr>
          <w:rFonts w:ascii="GHEA Grapalat" w:hAnsi="GHEA Grapalat" w:cs="Times Armenian"/>
          <w:sz w:val="20"/>
          <w:lang w:val="hy-AM"/>
        </w:rPr>
        <w:t xml:space="preserve"> </w:t>
      </w:r>
      <w:r w:rsidRPr="00F566BF">
        <w:rPr>
          <w:rFonts w:ascii="GHEA Grapalat" w:hAnsi="GHEA Grapalat" w:cs="Sylfaen"/>
          <w:sz w:val="20"/>
          <w:lang w:val="hy-AM"/>
        </w:rPr>
        <w:t>արտակարգ</w:t>
      </w:r>
      <w:r w:rsidRPr="00F566BF">
        <w:rPr>
          <w:rFonts w:ascii="GHEA Grapalat" w:hAnsi="GHEA Grapalat" w:cs="Times Armenian"/>
          <w:sz w:val="20"/>
          <w:lang w:val="hy-AM"/>
        </w:rPr>
        <w:t xml:space="preserve"> </w:t>
      </w:r>
      <w:r w:rsidRPr="00F566BF">
        <w:rPr>
          <w:rFonts w:ascii="GHEA Grapalat" w:hAnsi="GHEA Grapalat" w:cs="Sylfaen"/>
          <w:sz w:val="20"/>
          <w:lang w:val="hy-AM"/>
        </w:rPr>
        <w:t>ուժի</w:t>
      </w:r>
      <w:r w:rsidRPr="00F566BF">
        <w:rPr>
          <w:rFonts w:ascii="GHEA Grapalat" w:hAnsi="GHEA Grapalat" w:cs="Times Armenian"/>
          <w:sz w:val="20"/>
          <w:lang w:val="hy-AM"/>
        </w:rPr>
        <w:t xml:space="preserve"> </w:t>
      </w:r>
      <w:r w:rsidRPr="00F566BF">
        <w:rPr>
          <w:rFonts w:ascii="GHEA Grapalat" w:hAnsi="GHEA Grapalat" w:cs="Sylfaen"/>
          <w:sz w:val="20"/>
          <w:lang w:val="hy-AM"/>
        </w:rPr>
        <w:t>ազդեցությունը</w:t>
      </w:r>
      <w:r w:rsidRPr="00F566BF">
        <w:rPr>
          <w:rFonts w:ascii="GHEA Grapalat" w:hAnsi="GHEA Grapalat" w:cs="Times Armenian"/>
          <w:sz w:val="20"/>
          <w:lang w:val="hy-AM"/>
        </w:rPr>
        <w:t xml:space="preserve"> </w:t>
      </w:r>
      <w:r w:rsidRPr="00F566BF">
        <w:rPr>
          <w:rFonts w:ascii="GHEA Grapalat" w:hAnsi="GHEA Grapalat" w:cs="Sylfaen"/>
          <w:sz w:val="20"/>
          <w:lang w:val="hy-AM"/>
        </w:rPr>
        <w:t>շարունակվում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3 (</w:t>
      </w:r>
      <w:r w:rsidRPr="00F566BF">
        <w:rPr>
          <w:rFonts w:ascii="GHEA Grapalat" w:hAnsi="GHEA Grapalat" w:cs="Sylfaen"/>
          <w:sz w:val="20"/>
          <w:lang w:val="hy-AM"/>
        </w:rPr>
        <w:t>երեք</w:t>
      </w:r>
      <w:r w:rsidRPr="00F566BF">
        <w:rPr>
          <w:rFonts w:ascii="GHEA Grapalat" w:hAnsi="GHEA Grapalat" w:cs="Times Armenian"/>
          <w:sz w:val="20"/>
          <w:lang w:val="hy-AM"/>
        </w:rPr>
        <w:t xml:space="preserve">) </w:t>
      </w:r>
      <w:r w:rsidRPr="00F566BF">
        <w:rPr>
          <w:rFonts w:ascii="GHEA Grapalat" w:hAnsi="GHEA Grapalat" w:cs="Sylfaen"/>
          <w:sz w:val="20"/>
          <w:lang w:val="hy-AM"/>
        </w:rPr>
        <w:t>ամսից</w:t>
      </w:r>
      <w:r w:rsidRPr="00F566BF">
        <w:rPr>
          <w:rFonts w:ascii="GHEA Grapalat" w:hAnsi="GHEA Grapalat" w:cs="Times Armenian"/>
          <w:sz w:val="20"/>
          <w:lang w:val="hy-AM"/>
        </w:rPr>
        <w:t xml:space="preserve"> </w:t>
      </w:r>
      <w:r w:rsidRPr="00F566BF">
        <w:rPr>
          <w:rFonts w:ascii="GHEA Grapalat" w:hAnsi="GHEA Grapalat" w:cs="Sylfaen"/>
          <w:sz w:val="20"/>
          <w:lang w:val="hy-AM"/>
        </w:rPr>
        <w:t>ավելի</w:t>
      </w:r>
      <w:r w:rsidRPr="00F566BF">
        <w:rPr>
          <w:rFonts w:ascii="GHEA Grapalat" w:hAnsi="GHEA Grapalat" w:cs="Times Armenian"/>
          <w:sz w:val="20"/>
          <w:lang w:val="hy-AM"/>
        </w:rPr>
        <w:t xml:space="preserve">, </w:t>
      </w:r>
      <w:r w:rsidRPr="00F566BF">
        <w:rPr>
          <w:rFonts w:ascii="GHEA Grapalat" w:hAnsi="GHEA Grapalat" w:cs="Sylfaen"/>
          <w:sz w:val="20"/>
          <w:lang w:val="hy-AM"/>
        </w:rPr>
        <w:t>ապա</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կողմերից</w:t>
      </w:r>
      <w:r w:rsidRPr="00F566BF">
        <w:rPr>
          <w:rFonts w:ascii="GHEA Grapalat" w:hAnsi="GHEA Grapalat" w:cs="Times Armenian"/>
          <w:sz w:val="20"/>
          <w:lang w:val="hy-AM"/>
        </w:rPr>
        <w:t xml:space="preserve"> </w:t>
      </w:r>
      <w:r w:rsidRPr="00F566BF">
        <w:rPr>
          <w:rFonts w:ascii="GHEA Grapalat" w:hAnsi="GHEA Grapalat" w:cs="Sylfaen"/>
          <w:sz w:val="20"/>
          <w:lang w:val="hy-AM"/>
        </w:rPr>
        <w:t>յուրաքանչյուրն</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իրավունք</w:t>
      </w:r>
      <w:r w:rsidRPr="00F566BF">
        <w:rPr>
          <w:rFonts w:ascii="GHEA Grapalat" w:hAnsi="GHEA Grapalat" w:cs="Times Armenian"/>
          <w:sz w:val="20"/>
          <w:lang w:val="hy-AM"/>
        </w:rPr>
        <w:t xml:space="preserve"> </w:t>
      </w:r>
      <w:r w:rsidRPr="00F566BF">
        <w:rPr>
          <w:rFonts w:ascii="GHEA Grapalat" w:hAnsi="GHEA Grapalat" w:cs="Sylfaen"/>
          <w:sz w:val="20"/>
          <w:lang w:val="hy-AM"/>
        </w:rPr>
        <w:t>ունի</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լուծել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այդ</w:t>
      </w:r>
      <w:r w:rsidRPr="00F566BF">
        <w:rPr>
          <w:rFonts w:ascii="GHEA Grapalat" w:hAnsi="GHEA Grapalat" w:cs="Times Armenian"/>
          <w:sz w:val="20"/>
          <w:lang w:val="hy-AM"/>
        </w:rPr>
        <w:t xml:space="preserve"> </w:t>
      </w:r>
      <w:r w:rsidRPr="00F566BF">
        <w:rPr>
          <w:rFonts w:ascii="GHEA Grapalat" w:hAnsi="GHEA Grapalat" w:cs="Sylfaen"/>
          <w:sz w:val="20"/>
          <w:lang w:val="hy-AM"/>
        </w:rPr>
        <w:t>մասին</w:t>
      </w:r>
      <w:r w:rsidRPr="00F566BF">
        <w:rPr>
          <w:rFonts w:ascii="GHEA Grapalat" w:hAnsi="GHEA Grapalat" w:cs="Times Armenian"/>
          <w:sz w:val="20"/>
          <w:lang w:val="hy-AM"/>
        </w:rPr>
        <w:t xml:space="preserve"> </w:t>
      </w:r>
      <w:r w:rsidRPr="00F566BF">
        <w:rPr>
          <w:rFonts w:ascii="GHEA Grapalat" w:hAnsi="GHEA Grapalat" w:cs="Sylfaen"/>
          <w:sz w:val="20"/>
          <w:lang w:val="hy-AM"/>
        </w:rPr>
        <w:t>նախապես</w:t>
      </w:r>
      <w:r w:rsidRPr="00F566BF">
        <w:rPr>
          <w:rFonts w:ascii="GHEA Grapalat" w:hAnsi="GHEA Grapalat" w:cs="Times Armenian"/>
          <w:sz w:val="20"/>
          <w:lang w:val="hy-AM"/>
        </w:rPr>
        <w:t xml:space="preserve"> </w:t>
      </w:r>
      <w:r w:rsidRPr="00F566BF">
        <w:rPr>
          <w:rFonts w:ascii="GHEA Grapalat" w:hAnsi="GHEA Grapalat" w:cs="Sylfaen"/>
          <w:sz w:val="20"/>
          <w:lang w:val="hy-AM"/>
        </w:rPr>
        <w:t>տեղյակ</w:t>
      </w:r>
      <w:r w:rsidRPr="00F566BF">
        <w:rPr>
          <w:rFonts w:ascii="GHEA Grapalat" w:hAnsi="GHEA Grapalat" w:cs="Times Armenian"/>
          <w:sz w:val="20"/>
          <w:lang w:val="hy-AM"/>
        </w:rPr>
        <w:t xml:space="preserve"> </w:t>
      </w:r>
      <w:r w:rsidRPr="00F566BF">
        <w:rPr>
          <w:rFonts w:ascii="GHEA Grapalat" w:hAnsi="GHEA Grapalat" w:cs="Sylfaen"/>
          <w:sz w:val="20"/>
          <w:lang w:val="hy-AM"/>
        </w:rPr>
        <w:t>պահելով</w:t>
      </w:r>
      <w:r w:rsidRPr="00F566BF">
        <w:rPr>
          <w:rFonts w:ascii="GHEA Grapalat" w:hAnsi="GHEA Grapalat" w:cs="Times Armenian"/>
          <w:sz w:val="20"/>
          <w:lang w:val="hy-AM"/>
        </w:rPr>
        <w:t xml:space="preserve"> </w:t>
      </w:r>
      <w:r w:rsidRPr="00F566BF">
        <w:rPr>
          <w:rFonts w:ascii="GHEA Grapalat" w:hAnsi="GHEA Grapalat" w:cs="Sylfaen"/>
          <w:sz w:val="20"/>
          <w:lang w:val="hy-AM"/>
        </w:rPr>
        <w:t>մյուս</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կողմին</w:t>
      </w:r>
      <w:r w:rsidRPr="00F566BF">
        <w:rPr>
          <w:rFonts w:ascii="GHEA Grapalat" w:hAnsi="GHEA Grapalat" w:cs="Times Armenian"/>
          <w:sz w:val="20"/>
          <w:lang w:val="hy-AM"/>
        </w:rPr>
        <w:t>։</w:t>
      </w:r>
    </w:p>
    <w:p w:rsidR="007678FA" w:rsidRPr="00F566BF" w:rsidRDefault="007678FA" w:rsidP="007678FA">
      <w:pPr>
        <w:ind w:firstLine="720"/>
        <w:jc w:val="both"/>
        <w:rPr>
          <w:rFonts w:ascii="GHEA Grapalat" w:hAnsi="GHEA Grapalat" w:cs="Sylfaen"/>
          <w:sz w:val="20"/>
          <w:lang w:val="hy-AM"/>
        </w:rPr>
      </w:pPr>
    </w:p>
    <w:p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7. ԱՅԼ ՊԱՅՄԱՆՆԵՐ</w:t>
      </w:r>
    </w:p>
    <w:p w:rsidR="007678FA" w:rsidRPr="00F566BF" w:rsidRDefault="007678FA" w:rsidP="007678FA">
      <w:pPr>
        <w:ind w:firstLine="709"/>
        <w:jc w:val="both"/>
        <w:rPr>
          <w:rFonts w:ascii="GHEA Grapalat" w:hAnsi="GHEA Grapalat"/>
          <w:sz w:val="20"/>
          <w:lang w:val="hy-AM"/>
        </w:rPr>
      </w:pPr>
      <w:r w:rsidRPr="00F566BF">
        <w:rPr>
          <w:rFonts w:ascii="GHEA Grapalat" w:hAnsi="GHEA Grapalat"/>
          <w:sz w:val="20"/>
          <w:lang w:val="hy-AM"/>
        </w:rPr>
        <w:t>7.1 Պ</w:t>
      </w:r>
      <w:r w:rsidRPr="00F566BF">
        <w:rPr>
          <w:rFonts w:ascii="GHEA Grapalat" w:hAnsi="GHEA Grapalat" w:cs="Sylfaen"/>
          <w:sz w:val="20"/>
          <w:lang w:val="hy-AM"/>
        </w:rPr>
        <w:t>այմանագիրն</w:t>
      </w:r>
      <w:r w:rsidRPr="00F566BF">
        <w:rPr>
          <w:rFonts w:ascii="GHEA Grapalat" w:hAnsi="GHEA Grapalat" w:cs="Times Armenian"/>
          <w:sz w:val="20"/>
          <w:lang w:val="hy-AM"/>
        </w:rPr>
        <w:t xml:space="preserve"> </w:t>
      </w:r>
      <w:r w:rsidRPr="00F566BF">
        <w:rPr>
          <w:rFonts w:ascii="GHEA Grapalat" w:hAnsi="GHEA Grapalat" w:cs="Sylfaen"/>
          <w:sz w:val="20"/>
          <w:lang w:val="hy-AM"/>
        </w:rPr>
        <w:t>ուժի</w:t>
      </w:r>
      <w:r w:rsidRPr="00F566BF">
        <w:rPr>
          <w:rFonts w:ascii="GHEA Grapalat" w:hAnsi="GHEA Grapalat" w:cs="Times Armenian"/>
          <w:sz w:val="20"/>
          <w:lang w:val="hy-AM"/>
        </w:rPr>
        <w:t xml:space="preserve"> </w:t>
      </w:r>
      <w:r w:rsidRPr="00F566BF">
        <w:rPr>
          <w:rFonts w:ascii="GHEA Grapalat" w:hAnsi="GHEA Grapalat" w:cs="Sylfaen"/>
          <w:sz w:val="20"/>
          <w:lang w:val="hy-AM"/>
        </w:rPr>
        <w:t>մեջ</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մտնում</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w:t>
      </w:r>
      <w:r w:rsidRPr="00F566BF">
        <w:rPr>
          <w:rFonts w:ascii="GHEA Grapalat" w:hAnsi="GHEA Grapalat" w:cs="Times Armenian"/>
          <w:sz w:val="20"/>
          <w:lang w:val="hy-AM"/>
        </w:rPr>
        <w:t xml:space="preserve"> </w:t>
      </w:r>
      <w:r w:rsidRPr="00F566BF">
        <w:rPr>
          <w:rFonts w:ascii="GHEA Grapalat" w:hAnsi="GHEA Grapalat" w:cs="Sylfaen"/>
          <w:sz w:val="20"/>
          <w:lang w:val="hy-AM"/>
        </w:rPr>
        <w:t>ստորագրման</w:t>
      </w:r>
      <w:r w:rsidRPr="00F566BF">
        <w:rPr>
          <w:rFonts w:ascii="GHEA Grapalat" w:hAnsi="GHEA Grapalat" w:cs="Times Armenian"/>
          <w:sz w:val="20"/>
          <w:lang w:val="hy-AM"/>
        </w:rPr>
        <w:t xml:space="preserve"> </w:t>
      </w:r>
      <w:r w:rsidRPr="00F566BF">
        <w:rPr>
          <w:rFonts w:ascii="GHEA Grapalat" w:hAnsi="GHEA Grapalat" w:cs="Sylfaen"/>
          <w:sz w:val="20"/>
          <w:lang w:val="hy-AM"/>
        </w:rPr>
        <w:t>պահից և գործում է մինչև</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 պայմանագրով</w:t>
      </w:r>
      <w:r w:rsidRPr="00F566BF">
        <w:rPr>
          <w:rFonts w:ascii="GHEA Grapalat" w:hAnsi="GHEA Grapalat" w:cs="Times Armenian"/>
          <w:sz w:val="20"/>
          <w:lang w:val="hy-AM"/>
        </w:rPr>
        <w:t xml:space="preserve"> </w:t>
      </w:r>
      <w:r w:rsidRPr="00F566BF">
        <w:rPr>
          <w:rFonts w:ascii="GHEA Grapalat" w:hAnsi="GHEA Grapalat" w:cs="Sylfaen"/>
          <w:sz w:val="20"/>
          <w:lang w:val="hy-AM"/>
        </w:rPr>
        <w:t>ստանձնած</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ողջ</w:t>
      </w:r>
      <w:r w:rsidRPr="00F566BF">
        <w:rPr>
          <w:rFonts w:ascii="GHEA Grapalat" w:hAnsi="GHEA Grapalat" w:cs="Times Armenian"/>
          <w:sz w:val="20"/>
          <w:lang w:val="hy-AM"/>
        </w:rPr>
        <w:t xml:space="preserve"> </w:t>
      </w:r>
      <w:r w:rsidRPr="00F566BF">
        <w:rPr>
          <w:rFonts w:ascii="GHEA Grapalat" w:hAnsi="GHEA Grapalat" w:cs="Sylfaen"/>
          <w:sz w:val="20"/>
          <w:lang w:val="hy-AM"/>
        </w:rPr>
        <w:t>ծավալով</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կատարումը</w:t>
      </w:r>
      <w:r w:rsidRPr="00F566BF">
        <w:rPr>
          <w:rFonts w:ascii="GHEA Grapalat" w:hAnsi="GHEA Grapalat" w:cs="Times Armenian"/>
          <w:sz w:val="20"/>
          <w:lang w:val="hy-AM"/>
        </w:rPr>
        <w:t>։</w:t>
      </w:r>
      <w:r w:rsidRPr="00F566BF">
        <w:rPr>
          <w:rFonts w:ascii="GHEA Grapalat" w:hAnsi="GHEA Grapalat"/>
          <w:sz w:val="20"/>
          <w:lang w:val="hy-AM"/>
        </w:rPr>
        <w:t xml:space="preserve"> </w:t>
      </w:r>
    </w:p>
    <w:p w:rsidR="007678FA" w:rsidRPr="00F566BF" w:rsidRDefault="007678FA" w:rsidP="007678FA">
      <w:pPr>
        <w:ind w:firstLine="709"/>
        <w:jc w:val="both"/>
        <w:rPr>
          <w:rFonts w:ascii="GHEA Grapalat" w:hAnsi="GHEA Grapalat" w:cs="Sylfaen"/>
          <w:sz w:val="20"/>
          <w:lang w:val="hy-AM"/>
        </w:rPr>
      </w:pPr>
      <w:r w:rsidRPr="00F566BF">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B253B8">
        <w:rPr>
          <w:rFonts w:ascii="GHEA Grapalat" w:hAnsi="GHEA Grapalat" w:cs="Sylfaen"/>
          <w:sz w:val="20"/>
          <w:vertAlign w:val="superscript"/>
          <w:lang w:val="hy-AM"/>
        </w:rPr>
        <w:t>22</w:t>
      </w:r>
      <w:r w:rsidRPr="00F566BF">
        <w:rPr>
          <w:rStyle w:val="FootnoteReference"/>
          <w:rFonts w:ascii="GHEA Grapalat" w:hAnsi="GHEA Grapalat" w:cs="Sylfaen"/>
          <w:color w:val="FFFFFF"/>
          <w:sz w:val="20"/>
          <w:lang w:val="hy-AM"/>
        </w:rPr>
        <w:footnoteReference w:id="19"/>
      </w:r>
    </w:p>
    <w:p w:rsidR="007678FA" w:rsidRPr="00F566BF" w:rsidRDefault="007678FA" w:rsidP="007678FA">
      <w:pPr>
        <w:ind w:firstLine="709"/>
        <w:jc w:val="both"/>
        <w:rPr>
          <w:rFonts w:ascii="GHEA Grapalat" w:hAnsi="GHEA Grapalat"/>
          <w:sz w:val="20"/>
          <w:lang w:val="hy-AM"/>
        </w:rPr>
      </w:pPr>
      <w:r w:rsidRPr="00F566BF">
        <w:rPr>
          <w:rFonts w:ascii="GHEA Grapalat" w:hAnsi="GHEA Grapalat"/>
          <w:sz w:val="20"/>
          <w:lang w:val="hy-AM"/>
        </w:rPr>
        <w:t>7.2 Պ</w:t>
      </w:r>
      <w:r w:rsidRPr="00F566BF">
        <w:rPr>
          <w:rFonts w:ascii="GHEA Grapalat" w:hAnsi="GHEA Grapalat" w:cs="Sylfaen"/>
          <w:sz w:val="20"/>
          <w:lang w:val="hy-AM"/>
        </w:rPr>
        <w:t>այմանագրից</w:t>
      </w:r>
      <w:r w:rsidRPr="00F566BF">
        <w:rPr>
          <w:rFonts w:ascii="GHEA Grapalat" w:hAnsi="GHEA Grapalat" w:cs="Times Armenian"/>
          <w:sz w:val="20"/>
          <w:lang w:val="hy-AM"/>
        </w:rPr>
        <w:t xml:space="preserve"> </w:t>
      </w:r>
      <w:r w:rsidRPr="00F566BF">
        <w:rPr>
          <w:rFonts w:ascii="GHEA Grapalat" w:hAnsi="GHEA Grapalat" w:cs="Sylfaen"/>
          <w:sz w:val="20"/>
          <w:lang w:val="hy-AM"/>
        </w:rPr>
        <w:t>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w:t>
      </w:r>
      <w:r w:rsidRPr="00F566BF">
        <w:rPr>
          <w:rFonts w:ascii="GHEA Grapalat" w:hAnsi="GHEA Grapalat" w:cs="Times Armenian"/>
          <w:sz w:val="20"/>
          <w:lang w:val="hy-AM"/>
        </w:rPr>
        <w:t xml:space="preserve"> </w:t>
      </w:r>
      <w:r w:rsidRPr="00F566BF">
        <w:rPr>
          <w:rFonts w:ascii="GHEA Grapalat" w:hAnsi="GHEA Grapalat" w:cs="Sylfaen"/>
          <w:sz w:val="20"/>
          <w:lang w:val="hy-AM"/>
        </w:rPr>
        <w:t>վճարային</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պարտավորությունը</w:t>
      </w:r>
      <w:r w:rsidRPr="00F566BF">
        <w:rPr>
          <w:rFonts w:ascii="GHEA Grapalat" w:hAnsi="GHEA Grapalat" w:cs="Times Armenian"/>
          <w:sz w:val="20"/>
          <w:lang w:val="hy-AM"/>
        </w:rPr>
        <w:t xml:space="preserve"> </w:t>
      </w:r>
      <w:r w:rsidRPr="00F566BF">
        <w:rPr>
          <w:rFonts w:ascii="GHEA Grapalat" w:hAnsi="GHEA Grapalat" w:cs="Sylfaen"/>
          <w:sz w:val="20"/>
          <w:lang w:val="hy-AM"/>
        </w:rPr>
        <w:t>չի</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դադարել</w:t>
      </w:r>
      <w:r w:rsidRPr="00F566BF">
        <w:rPr>
          <w:rFonts w:ascii="GHEA Grapalat" w:hAnsi="GHEA Grapalat" w:cs="Times Armenian"/>
          <w:sz w:val="20"/>
          <w:lang w:val="hy-AM"/>
        </w:rPr>
        <w:t xml:space="preserve"> </w:t>
      </w:r>
      <w:r w:rsidRPr="00F566BF">
        <w:rPr>
          <w:rFonts w:ascii="GHEA Grapalat" w:hAnsi="GHEA Grapalat" w:cs="Sylfaen"/>
          <w:sz w:val="20"/>
          <w:lang w:val="hy-AM"/>
        </w:rPr>
        <w:t>այլ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պայմանագրից</w:t>
      </w:r>
      <w:r w:rsidRPr="00F566BF">
        <w:rPr>
          <w:rFonts w:ascii="GHEA Grapalat" w:hAnsi="GHEA Grapalat" w:cs="Times Armenian"/>
          <w:sz w:val="20"/>
          <w:lang w:val="hy-AM"/>
        </w:rPr>
        <w:t xml:space="preserve"> </w:t>
      </w:r>
      <w:r w:rsidRPr="00F566BF">
        <w:rPr>
          <w:rFonts w:ascii="GHEA Grapalat" w:hAnsi="GHEA Grapalat" w:cs="Sylfaen"/>
          <w:sz w:val="20"/>
          <w:lang w:val="hy-AM"/>
        </w:rPr>
        <w:t>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հակընդդեմ</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հաշվանցով</w:t>
      </w:r>
      <w:r w:rsidRPr="00F566BF">
        <w:rPr>
          <w:rFonts w:ascii="GHEA Grapalat" w:hAnsi="GHEA Grapalat" w:cs="Times Armenian"/>
          <w:sz w:val="20"/>
          <w:lang w:val="hy-AM"/>
        </w:rPr>
        <w:t xml:space="preserve">, </w:t>
      </w:r>
      <w:r w:rsidRPr="00F566BF">
        <w:rPr>
          <w:rFonts w:ascii="GHEA Grapalat" w:hAnsi="GHEA Grapalat" w:cs="Sylfaen"/>
          <w:sz w:val="20"/>
          <w:lang w:val="hy-AM"/>
        </w:rPr>
        <w:t>առանց</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w:t>
      </w:r>
      <w:r w:rsidRPr="00F566BF">
        <w:rPr>
          <w:rFonts w:ascii="GHEA Grapalat" w:hAnsi="GHEA Grapalat" w:cs="Times Armenian"/>
          <w:sz w:val="20"/>
          <w:lang w:val="hy-AM"/>
        </w:rPr>
        <w:t xml:space="preserve"> </w:t>
      </w:r>
      <w:r w:rsidRPr="00F566BF">
        <w:rPr>
          <w:rFonts w:ascii="GHEA Grapalat" w:hAnsi="GHEA Grapalat" w:cs="Sylfaen"/>
          <w:sz w:val="20"/>
          <w:lang w:val="hy-AM"/>
        </w:rPr>
        <w:t>գրավոր</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կնիքով</w:t>
      </w:r>
      <w:r w:rsidRPr="00F566BF">
        <w:rPr>
          <w:rFonts w:ascii="GHEA Grapalat" w:hAnsi="GHEA Grapalat" w:cs="Times Armenian"/>
          <w:sz w:val="20"/>
          <w:lang w:val="hy-AM"/>
        </w:rPr>
        <w:t xml:space="preserve"> </w:t>
      </w:r>
      <w:r w:rsidRPr="00F566BF">
        <w:rPr>
          <w:rFonts w:ascii="GHEA Grapalat" w:hAnsi="GHEA Grapalat" w:cs="Sylfaen"/>
          <w:sz w:val="20"/>
          <w:lang w:val="hy-AM"/>
        </w:rPr>
        <w:t>հաստատված</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Պայմանագրից</w:t>
      </w:r>
      <w:r w:rsidRPr="00F566BF">
        <w:rPr>
          <w:rFonts w:ascii="GHEA Grapalat" w:hAnsi="GHEA Grapalat" w:cs="Times Armenian"/>
          <w:sz w:val="20"/>
          <w:lang w:val="hy-AM"/>
        </w:rPr>
        <w:t xml:space="preserve"> </w:t>
      </w:r>
      <w:r w:rsidRPr="00F566BF">
        <w:rPr>
          <w:rFonts w:ascii="GHEA Grapalat" w:hAnsi="GHEA Grapalat" w:cs="Sylfaen"/>
          <w:sz w:val="20"/>
          <w:lang w:val="hy-AM"/>
        </w:rPr>
        <w:t>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պահանջի</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իրավունքը</w:t>
      </w:r>
      <w:r w:rsidRPr="00F566BF">
        <w:rPr>
          <w:rFonts w:ascii="GHEA Grapalat" w:hAnsi="GHEA Grapalat" w:cs="Times Armenian"/>
          <w:sz w:val="20"/>
          <w:lang w:val="hy-AM"/>
        </w:rPr>
        <w:t xml:space="preserve"> </w:t>
      </w:r>
      <w:r w:rsidRPr="00F566BF">
        <w:rPr>
          <w:rFonts w:ascii="GHEA Grapalat" w:hAnsi="GHEA Grapalat" w:cs="Sylfaen"/>
          <w:sz w:val="20"/>
          <w:lang w:val="hy-AM"/>
        </w:rPr>
        <w:t>չի</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փոխանցվել</w:t>
      </w:r>
      <w:r w:rsidRPr="00F566BF">
        <w:rPr>
          <w:rFonts w:ascii="GHEA Grapalat" w:hAnsi="GHEA Grapalat" w:cs="Times Armenian"/>
          <w:sz w:val="20"/>
          <w:lang w:val="hy-AM"/>
        </w:rPr>
        <w:t xml:space="preserve"> </w:t>
      </w:r>
      <w:r w:rsidRPr="00F566BF">
        <w:rPr>
          <w:rFonts w:ascii="GHEA Grapalat" w:hAnsi="GHEA Grapalat" w:cs="Sylfaen"/>
          <w:sz w:val="20"/>
          <w:lang w:val="hy-AM"/>
        </w:rPr>
        <w:t>այլ</w:t>
      </w:r>
      <w:r w:rsidRPr="00F566BF">
        <w:rPr>
          <w:rFonts w:ascii="GHEA Grapalat" w:hAnsi="GHEA Grapalat" w:cs="Times Armenian"/>
          <w:sz w:val="20"/>
          <w:lang w:val="hy-AM"/>
        </w:rPr>
        <w:t xml:space="preserve"> </w:t>
      </w:r>
      <w:r w:rsidRPr="00F566BF">
        <w:rPr>
          <w:rFonts w:ascii="GHEA Grapalat" w:hAnsi="GHEA Grapalat" w:cs="Sylfaen"/>
          <w:sz w:val="20"/>
          <w:lang w:val="hy-AM"/>
        </w:rPr>
        <w:t>անձի</w:t>
      </w:r>
      <w:r w:rsidRPr="00F566BF">
        <w:rPr>
          <w:rFonts w:ascii="GHEA Grapalat" w:hAnsi="GHEA Grapalat" w:cs="Times Armenian"/>
          <w:sz w:val="20"/>
          <w:lang w:val="hy-AM"/>
        </w:rPr>
        <w:t xml:space="preserve">, </w:t>
      </w:r>
      <w:r w:rsidRPr="00F566BF">
        <w:rPr>
          <w:rFonts w:ascii="GHEA Grapalat" w:hAnsi="GHEA Grapalat" w:cs="Sylfaen"/>
          <w:sz w:val="20"/>
          <w:lang w:val="hy-AM"/>
        </w:rPr>
        <w:t>առանց</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պարտապան</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w:t>
      </w:r>
      <w:r w:rsidRPr="00F566BF">
        <w:rPr>
          <w:rFonts w:ascii="GHEA Grapalat" w:hAnsi="GHEA Grapalat" w:cs="Times Armenian"/>
          <w:sz w:val="20"/>
          <w:lang w:val="hy-AM"/>
        </w:rPr>
        <w:t xml:space="preserve"> </w:t>
      </w:r>
      <w:r w:rsidRPr="00F566BF">
        <w:rPr>
          <w:rFonts w:ascii="GHEA Grapalat" w:hAnsi="GHEA Grapalat" w:cs="Sylfaen"/>
          <w:sz w:val="20"/>
          <w:lang w:val="hy-AM"/>
        </w:rPr>
        <w:t>գրավոր</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համաձայնության</w:t>
      </w:r>
      <w:r w:rsidRPr="00F566BF">
        <w:rPr>
          <w:rFonts w:ascii="GHEA Grapalat" w:hAnsi="GHEA Grapalat" w:cs="Times Armenian"/>
          <w:sz w:val="20"/>
          <w:lang w:val="hy-AM"/>
        </w:rPr>
        <w:t>։</w:t>
      </w:r>
      <w:r w:rsidRPr="00F566BF">
        <w:rPr>
          <w:rFonts w:ascii="GHEA Grapalat" w:hAnsi="GHEA Grapalat"/>
          <w:sz w:val="20"/>
          <w:lang w:val="hy-AM"/>
        </w:rPr>
        <w:t xml:space="preserve"> </w:t>
      </w:r>
    </w:p>
    <w:p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2D4DC4">
        <w:rPr>
          <w:rFonts w:ascii="GHEA Grapalat" w:hAnsi="GHEA Grapalat"/>
          <w:sz w:val="20"/>
          <w:lang w:val="hy-AM"/>
        </w:rPr>
        <w:t xml:space="preserve">ում է </w:t>
      </w:r>
      <w:r w:rsidRPr="00F566BF">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F566BF" w:rsidRDefault="007678FA" w:rsidP="007678FA">
      <w:pPr>
        <w:tabs>
          <w:tab w:val="left" w:pos="1276"/>
        </w:tabs>
        <w:ind w:firstLine="720"/>
        <w:jc w:val="both"/>
        <w:rPr>
          <w:rFonts w:ascii="GHEA Grapalat" w:hAnsi="GHEA Grapalat" w:cs="Sylfaen"/>
          <w:sz w:val="20"/>
          <w:lang w:val="hy-AM"/>
        </w:rPr>
      </w:pPr>
      <w:r w:rsidRPr="00F566BF">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 xml:space="preserve">7.5 </w:t>
      </w:r>
      <w:r w:rsidRPr="00F566BF">
        <w:rPr>
          <w:rFonts w:ascii="GHEA Grapalat" w:hAnsi="GHEA Grapalat" w:cs="Sylfaen"/>
          <w:sz w:val="20"/>
          <w:lang w:val="hy-AM"/>
        </w:rPr>
        <w:t>Պայմանագրում</w:t>
      </w:r>
      <w:r w:rsidRPr="00F566BF">
        <w:rPr>
          <w:rFonts w:ascii="GHEA Grapalat" w:hAnsi="GHEA Grapalat" w:cs="Times Armenian"/>
          <w:sz w:val="20"/>
          <w:lang w:val="hy-AM"/>
        </w:rPr>
        <w:t xml:space="preserve"> </w:t>
      </w:r>
      <w:r w:rsidRPr="00F566BF">
        <w:rPr>
          <w:rFonts w:ascii="GHEA Grapalat" w:hAnsi="GHEA Grapalat" w:cs="Sylfaen"/>
          <w:sz w:val="20"/>
          <w:lang w:val="hy-AM"/>
        </w:rPr>
        <w:t>փոփոխություններ</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լրացումներ</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կատարվել</w:t>
      </w:r>
      <w:r w:rsidRPr="00F566BF">
        <w:rPr>
          <w:rFonts w:ascii="GHEA Grapalat" w:hAnsi="GHEA Grapalat" w:cs="Times Armenian"/>
          <w:sz w:val="20"/>
          <w:lang w:val="hy-AM"/>
        </w:rPr>
        <w:t xml:space="preserve"> </w:t>
      </w:r>
      <w:r w:rsidRPr="00F566BF">
        <w:rPr>
          <w:rFonts w:ascii="GHEA Grapalat" w:hAnsi="GHEA Grapalat" w:cs="Sylfaen"/>
          <w:sz w:val="20"/>
          <w:lang w:val="hy-AM"/>
        </w:rPr>
        <w:t>միայն</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w:t>
      </w:r>
      <w:r w:rsidRPr="00F566BF">
        <w:rPr>
          <w:rFonts w:ascii="GHEA Grapalat" w:hAnsi="GHEA Grapalat" w:cs="Times Armenian"/>
          <w:sz w:val="20"/>
          <w:lang w:val="hy-AM"/>
        </w:rPr>
        <w:t xml:space="preserve"> </w:t>
      </w:r>
      <w:r w:rsidRPr="00F566BF">
        <w:rPr>
          <w:rFonts w:ascii="GHEA Grapalat" w:hAnsi="GHEA Grapalat" w:cs="Sylfaen"/>
          <w:sz w:val="20"/>
          <w:lang w:val="hy-AM"/>
        </w:rPr>
        <w:t>փոխադարձ</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համաձայնագիր</w:t>
      </w:r>
      <w:r w:rsidRPr="00F566BF">
        <w:rPr>
          <w:rFonts w:ascii="GHEA Grapalat" w:hAnsi="GHEA Grapalat" w:cs="Times Armenian"/>
          <w:sz w:val="20"/>
          <w:lang w:val="hy-AM"/>
        </w:rPr>
        <w:t xml:space="preserve"> </w:t>
      </w:r>
      <w:r w:rsidRPr="00F566BF">
        <w:rPr>
          <w:rFonts w:ascii="GHEA Grapalat" w:hAnsi="GHEA Grapalat" w:cs="Sylfaen"/>
          <w:sz w:val="20"/>
          <w:lang w:val="hy-AM"/>
        </w:rPr>
        <w:t>կնքելու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միջոցով</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կհանդիսանա</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անբաժանելի</w:t>
      </w:r>
      <w:r w:rsidRPr="00F566BF">
        <w:rPr>
          <w:rFonts w:ascii="GHEA Grapalat" w:hAnsi="GHEA Grapalat" w:cs="Times Armenian"/>
          <w:sz w:val="20"/>
          <w:lang w:val="hy-AM"/>
        </w:rPr>
        <w:t xml:space="preserve"> </w:t>
      </w:r>
      <w:r w:rsidRPr="00F566BF">
        <w:rPr>
          <w:rFonts w:ascii="GHEA Grapalat" w:hAnsi="GHEA Grapalat" w:cs="Sylfaen"/>
          <w:sz w:val="20"/>
          <w:lang w:val="hy-AM"/>
        </w:rPr>
        <w:t>մասը</w:t>
      </w:r>
      <w:r w:rsidRPr="00F566BF">
        <w:rPr>
          <w:rFonts w:ascii="GHEA Grapalat" w:hAnsi="GHEA Grapalat"/>
          <w:sz w:val="20"/>
          <w:lang w:val="hy-AM"/>
        </w:rPr>
        <w:t>։</w:t>
      </w:r>
    </w:p>
    <w:p w:rsidR="007678FA" w:rsidRPr="00F566BF" w:rsidRDefault="007678FA" w:rsidP="007678FA">
      <w:pPr>
        <w:jc w:val="both"/>
        <w:rPr>
          <w:rFonts w:ascii="GHEA Grapalat" w:hAnsi="GHEA Grapalat"/>
          <w:sz w:val="20"/>
          <w:lang w:val="hy-AM"/>
        </w:rPr>
      </w:pPr>
      <w:r w:rsidRPr="00F566BF">
        <w:rPr>
          <w:rFonts w:ascii="GHEA Grapalat" w:hAnsi="GHEA Grapalat"/>
          <w:sz w:val="20"/>
          <w:lang w:val="hy-AM"/>
        </w:rPr>
        <w:lastRenderedPageBreak/>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F566BF">
        <w:rPr>
          <w:rFonts w:ascii="GHEA Grapalat" w:hAnsi="GHEA Grapalat" w:cs="Sylfaen"/>
          <w:sz w:val="20"/>
          <w:lang w:val="hy-AM"/>
        </w:rPr>
        <w:t xml:space="preserve">ձեռք բերվող ծառայության միավորի գնի </w:t>
      </w:r>
      <w:r w:rsidRPr="00F566BF">
        <w:rPr>
          <w:rFonts w:ascii="GHEA Grapalat" w:hAnsi="GHEA Grapalat" w:cs="Times Armenian"/>
          <w:sz w:val="20"/>
          <w:lang w:val="hy-AM"/>
        </w:rPr>
        <w:t xml:space="preserve"> </w:t>
      </w:r>
      <w:r w:rsidRPr="00F566BF">
        <w:rPr>
          <w:rFonts w:ascii="GHEA Grapalat" w:hAnsi="GHEA Grapalat"/>
          <w:sz w:val="20"/>
          <w:lang w:val="hy-AM"/>
        </w:rPr>
        <w:t>կամ պայմանագրի գնի արհեստական փոփոխման։</w:t>
      </w:r>
    </w:p>
    <w:p w:rsidR="007678FA" w:rsidRPr="00F566BF" w:rsidRDefault="007678FA" w:rsidP="007678FA">
      <w:pPr>
        <w:tabs>
          <w:tab w:val="left" w:pos="1276"/>
        </w:tabs>
        <w:ind w:firstLine="720"/>
        <w:jc w:val="both"/>
        <w:rPr>
          <w:rFonts w:ascii="GHEA Grapalat" w:hAnsi="GHEA Grapalat" w:cs="Times Armenian"/>
          <w:sz w:val="20"/>
          <w:lang w:val="hy-AM"/>
        </w:rPr>
      </w:pPr>
      <w:r w:rsidRPr="00F566BF">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F566BF" w:rsidRDefault="007678FA" w:rsidP="007678FA">
      <w:pPr>
        <w:tabs>
          <w:tab w:val="left" w:pos="1276"/>
        </w:tabs>
        <w:ind w:firstLine="720"/>
        <w:jc w:val="both"/>
        <w:rPr>
          <w:rFonts w:ascii="GHEA Grapalat" w:hAnsi="GHEA Grapalat"/>
          <w:sz w:val="20"/>
          <w:lang w:val="hy-AM"/>
        </w:rPr>
      </w:pPr>
      <w:r w:rsidRPr="00F566BF">
        <w:rPr>
          <w:rFonts w:ascii="GHEA Grapalat" w:hAnsi="GHEA Grapalat"/>
          <w:sz w:val="20"/>
          <w:lang w:val="pt-BR"/>
        </w:rPr>
        <w:t>7.6 Եթե պայմանագիրն  իրականացվ</w:t>
      </w:r>
      <w:r w:rsidRPr="00F566BF">
        <w:rPr>
          <w:rFonts w:ascii="GHEA Grapalat" w:hAnsi="GHEA Grapalat"/>
          <w:sz w:val="20"/>
          <w:lang w:val="hy-AM"/>
        </w:rPr>
        <w:t>ում է</w:t>
      </w:r>
      <w:r w:rsidRPr="00F566BF">
        <w:rPr>
          <w:rFonts w:ascii="GHEA Grapalat" w:hAnsi="GHEA Grapalat"/>
          <w:sz w:val="20"/>
          <w:lang w:val="pt-BR"/>
        </w:rPr>
        <w:t xml:space="preserve"> գործակալության պայմանագիր կնքելու միջոցով</w:t>
      </w:r>
    </w:p>
    <w:p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sz w:val="20"/>
          <w:lang w:val="hy-AM"/>
        </w:rPr>
        <w:t>1)</w:t>
      </w:r>
      <w:r w:rsidRPr="00F566BF">
        <w:rPr>
          <w:rFonts w:ascii="GHEA Grapalat" w:hAnsi="GHEA Grapalat"/>
          <w:sz w:val="20"/>
          <w:lang w:val="pt-BR"/>
        </w:rPr>
        <w:t xml:space="preserve"> </w:t>
      </w:r>
      <w:r w:rsidRPr="00F566BF">
        <w:rPr>
          <w:rFonts w:ascii="GHEA Grapalat" w:hAnsi="GHEA Grapalat"/>
          <w:sz w:val="20"/>
          <w:lang w:val="hy-AM"/>
        </w:rPr>
        <w:t>Կատարողը</w:t>
      </w:r>
      <w:r w:rsidRPr="00F566BF">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sz w:val="20"/>
          <w:lang w:val="pt-BR"/>
        </w:rPr>
        <w:t xml:space="preserve">2) պայմանագրի կատարման ընթացքում գործակալի փոփոխման դեպքում </w:t>
      </w:r>
      <w:r w:rsidRPr="00F566BF">
        <w:rPr>
          <w:rFonts w:ascii="GHEA Grapalat" w:hAnsi="GHEA Grapalat"/>
          <w:sz w:val="20"/>
          <w:lang w:val="hy-AM"/>
        </w:rPr>
        <w:t>Կատարող</w:t>
      </w:r>
      <w:r w:rsidRPr="00F566BF">
        <w:rPr>
          <w:rFonts w:ascii="GHEA Grapalat" w:hAnsi="GHEA Grapalat"/>
          <w:sz w:val="20"/>
          <w:lang w:val="pt-BR"/>
        </w:rPr>
        <w:t xml:space="preserve">ը գրավոր տեղեկացնում է </w:t>
      </w:r>
      <w:r w:rsidRPr="00F566BF">
        <w:rPr>
          <w:rFonts w:ascii="GHEA Grapalat" w:hAnsi="GHEA Grapalat"/>
          <w:sz w:val="20"/>
          <w:lang w:val="hy-AM"/>
        </w:rPr>
        <w:t>Պ</w:t>
      </w:r>
      <w:r w:rsidRPr="00F566BF">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7B297E" w:rsidRPr="007B297E">
        <w:rPr>
          <w:rFonts w:ascii="GHEA Grapalat" w:hAnsi="GHEA Grapalat"/>
          <w:sz w:val="22"/>
          <w:szCs w:val="22"/>
          <w:vertAlign w:val="superscript"/>
          <w:lang w:val="hy-AM"/>
        </w:rPr>
        <w:t>23</w:t>
      </w:r>
      <w:r w:rsidRPr="00F566BF">
        <w:rPr>
          <w:rStyle w:val="FootnoteReference"/>
          <w:rFonts w:ascii="GHEA Grapalat" w:hAnsi="GHEA Grapalat"/>
          <w:color w:val="FFFFFF"/>
          <w:sz w:val="20"/>
          <w:lang w:val="pt-BR"/>
        </w:rPr>
        <w:footnoteReference w:id="20"/>
      </w:r>
    </w:p>
    <w:p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586E28">
        <w:rPr>
          <w:rFonts w:ascii="GHEA Grapalat" w:hAnsi="GHEA Grapalat"/>
          <w:sz w:val="20"/>
          <w:vertAlign w:val="superscript"/>
          <w:lang w:val="hy-AM"/>
        </w:rPr>
        <w:t>24</w:t>
      </w:r>
      <w:r w:rsidRPr="00F566BF">
        <w:rPr>
          <w:rStyle w:val="FootnoteReference"/>
          <w:rFonts w:ascii="GHEA Grapalat" w:hAnsi="GHEA Grapalat"/>
          <w:color w:val="FFFFFF"/>
          <w:sz w:val="20"/>
          <w:lang w:val="pt-BR"/>
        </w:rPr>
        <w:footnoteReference w:id="21"/>
      </w:r>
    </w:p>
    <w:p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cs="Times Armenian"/>
          <w:sz w:val="20"/>
          <w:lang w:val="pt-BR"/>
        </w:rPr>
        <w:t>7.8 Ծառայության</w:t>
      </w:r>
      <w:r w:rsidRPr="00F566BF">
        <w:rPr>
          <w:rFonts w:ascii="GHEA Grapalat" w:hAnsi="GHEA Grapalat" w:cs="Times Armenian"/>
          <w:sz w:val="20"/>
          <w:lang w:val="hy-AM"/>
        </w:rPr>
        <w:t xml:space="preserve"> </w:t>
      </w:r>
      <w:r w:rsidRPr="00F566BF">
        <w:rPr>
          <w:rFonts w:ascii="GHEA Grapalat" w:hAnsi="GHEA Grapalat" w:cs="Times Armenian"/>
          <w:sz w:val="20"/>
        </w:rPr>
        <w:t>մատուց</w:t>
      </w:r>
      <w:r w:rsidRPr="00F566BF">
        <w:rPr>
          <w:rFonts w:ascii="GHEA Grapalat" w:hAnsi="GHEA Grapalat" w:cs="Sylfaen"/>
          <w:sz w:val="20"/>
          <w:lang w:val="hy-AM"/>
        </w:rPr>
        <w:t>ման</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ժամկետը</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երկարաձգվել</w:t>
      </w:r>
      <w:r w:rsidRPr="00F566BF">
        <w:rPr>
          <w:rFonts w:ascii="GHEA Grapalat" w:hAnsi="GHEA Grapalat" w:cs="Times Armenian"/>
          <w:sz w:val="20"/>
          <w:lang w:val="hy-AM"/>
        </w:rPr>
        <w:t xml:space="preserve"> </w:t>
      </w:r>
      <w:r w:rsidRPr="00F566BF">
        <w:rPr>
          <w:rFonts w:ascii="GHEA Grapalat" w:hAnsi="GHEA Grapalat" w:cs="Sylfaen"/>
          <w:sz w:val="20"/>
          <w:lang w:val="hy-AM"/>
        </w:rPr>
        <w:t>մինչև</w:t>
      </w:r>
      <w:r w:rsidRPr="00F566BF">
        <w:rPr>
          <w:rFonts w:ascii="GHEA Grapalat" w:hAnsi="GHEA Grapalat" w:cs="Times Armenian"/>
          <w:sz w:val="20"/>
          <w:lang w:val="hy-AM"/>
        </w:rPr>
        <w:t xml:space="preserve"> պայմանագրով </w:t>
      </w:r>
      <w:r w:rsidRPr="00F566BF">
        <w:rPr>
          <w:rFonts w:ascii="GHEA Grapalat" w:hAnsi="GHEA Grapalat" w:cs="Sylfaen"/>
          <w:sz w:val="20"/>
          <w:lang w:val="hy-AM"/>
        </w:rPr>
        <w:t>այդ</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ժամկետը</w:t>
      </w:r>
      <w:r w:rsidRPr="00F566BF">
        <w:rPr>
          <w:rFonts w:ascii="GHEA Grapalat" w:hAnsi="GHEA Grapalat" w:cs="Times Armenian"/>
          <w:sz w:val="20"/>
          <w:lang w:val="hy-AM"/>
        </w:rPr>
        <w:t xml:space="preserve"> </w:t>
      </w:r>
      <w:r w:rsidRPr="00F566BF">
        <w:rPr>
          <w:rFonts w:ascii="GHEA Grapalat" w:hAnsi="GHEA Grapalat" w:cs="Sylfaen"/>
          <w:sz w:val="20"/>
          <w:lang w:val="hy-AM"/>
        </w:rPr>
        <w:t>լրանալը</w:t>
      </w:r>
      <w:r w:rsidRPr="00F566BF">
        <w:rPr>
          <w:rFonts w:ascii="GHEA Grapalat" w:hAnsi="GHEA Grapalat" w:cs="Sylfaen"/>
          <w:sz w:val="20"/>
          <w:lang w:val="pt-BR"/>
        </w:rPr>
        <w:t>`</w:t>
      </w:r>
      <w:r w:rsidRPr="00F566BF">
        <w:rPr>
          <w:rFonts w:ascii="GHEA Grapalat" w:hAnsi="GHEA Grapalat" w:cs="Times Armenian"/>
          <w:sz w:val="20"/>
          <w:lang w:val="hy-AM"/>
        </w:rPr>
        <w:t xml:space="preserve"> </w:t>
      </w:r>
      <w:r w:rsidRPr="00F566BF">
        <w:rPr>
          <w:rFonts w:ascii="GHEA Grapalat" w:hAnsi="GHEA Grapalat" w:cs="Times Armenian"/>
          <w:sz w:val="20"/>
        </w:rPr>
        <w:t>Կատարող</w:t>
      </w:r>
      <w:r w:rsidRPr="00F566BF">
        <w:rPr>
          <w:rFonts w:ascii="GHEA Grapalat" w:hAnsi="GHEA Grapalat" w:cs="Sylfaen"/>
          <w:sz w:val="20"/>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առաջարկության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առկայության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դեպքում</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պայմանով</w:t>
      </w:r>
      <w:r w:rsidRPr="00F566BF">
        <w:rPr>
          <w:rFonts w:ascii="GHEA Grapalat" w:hAnsi="GHEA Grapalat" w:cs="Times Armenian"/>
          <w:sz w:val="20"/>
          <w:lang w:val="hy-AM"/>
        </w:rPr>
        <w:t xml:space="preserve">, </w:t>
      </w:r>
      <w:r w:rsidRPr="00F566BF">
        <w:rPr>
          <w:rFonts w:ascii="GHEA Grapalat" w:hAnsi="GHEA Grapalat" w:cs="Sylfaen"/>
          <w:sz w:val="20"/>
          <w:lang w:val="hy-AM"/>
        </w:rPr>
        <w:t>որ</w:t>
      </w:r>
      <w:r w:rsidRPr="00F566BF">
        <w:rPr>
          <w:rFonts w:ascii="GHEA Grapalat" w:hAnsi="GHEA Grapalat" w:cs="Sylfaen"/>
          <w:sz w:val="20"/>
          <w:lang w:val="pt-BR"/>
        </w:rPr>
        <w:t xml:space="preserve"> </w:t>
      </w:r>
      <w:r w:rsidRPr="00F566BF">
        <w:rPr>
          <w:rFonts w:ascii="GHEA Grapalat" w:hAnsi="GHEA Grapalat"/>
          <w:sz w:val="20"/>
          <w:lang w:val="hy-AM"/>
        </w:rPr>
        <w:t>Պատվիրատուի</w:t>
      </w:r>
      <w:r w:rsidRPr="00F566BF">
        <w:rPr>
          <w:rFonts w:ascii="GHEA Grapalat" w:hAnsi="GHEA Grapalat" w:cs="Times Armenian"/>
          <w:sz w:val="20"/>
          <w:lang w:val="hy-AM"/>
        </w:rPr>
        <w:t xml:space="preserve"> </w:t>
      </w:r>
      <w:r w:rsidRPr="00F566BF">
        <w:rPr>
          <w:rFonts w:ascii="GHEA Grapalat" w:hAnsi="GHEA Grapalat" w:cs="Sylfaen"/>
          <w:sz w:val="20"/>
          <w:lang w:val="hy-AM"/>
        </w:rPr>
        <w:t>մոտ</w:t>
      </w:r>
      <w:r w:rsidRPr="00F566BF">
        <w:rPr>
          <w:rFonts w:ascii="GHEA Grapalat" w:hAnsi="GHEA Grapalat" w:cs="Times Armenian"/>
          <w:sz w:val="20"/>
          <w:lang w:val="hy-AM"/>
        </w:rPr>
        <w:t xml:space="preserve"> </w:t>
      </w:r>
      <w:r w:rsidRPr="00F566BF">
        <w:rPr>
          <w:rFonts w:ascii="GHEA Grapalat" w:hAnsi="GHEA Grapalat" w:cs="Sylfaen"/>
          <w:sz w:val="20"/>
          <w:lang w:val="hy-AM"/>
        </w:rPr>
        <w:t>չի</w:t>
      </w:r>
      <w:r w:rsidRPr="00F566BF">
        <w:rPr>
          <w:rFonts w:ascii="GHEA Grapalat" w:hAnsi="GHEA Grapalat" w:cs="Times Armenian"/>
          <w:sz w:val="20"/>
          <w:lang w:val="hy-AM"/>
        </w:rPr>
        <w:t xml:space="preserve"> </w:t>
      </w:r>
      <w:r w:rsidRPr="00F566BF">
        <w:rPr>
          <w:rFonts w:ascii="GHEA Grapalat" w:hAnsi="GHEA Grapalat" w:cs="Sylfaen"/>
          <w:sz w:val="20"/>
          <w:lang w:val="hy-AM"/>
        </w:rPr>
        <w:t>վերացել</w:t>
      </w:r>
      <w:r w:rsidRPr="00F566BF">
        <w:rPr>
          <w:rFonts w:ascii="GHEA Grapalat" w:hAnsi="GHEA Grapalat" w:cs="Times Armenian"/>
          <w:sz w:val="20"/>
          <w:lang w:val="hy-AM"/>
        </w:rPr>
        <w:t xml:space="preserve"> </w:t>
      </w:r>
      <w:r w:rsidRPr="00F566BF">
        <w:rPr>
          <w:rFonts w:ascii="GHEA Grapalat" w:hAnsi="GHEA Grapalat" w:cs="Times Armenian"/>
          <w:sz w:val="20"/>
        </w:rPr>
        <w:t>ծառայության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օգտագործման</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պահանջը</w:t>
      </w:r>
      <w:r w:rsidRPr="002D4DC4">
        <w:rPr>
          <w:rFonts w:ascii="GHEA Grapalat" w:hAnsi="GHEA Grapalat" w:cs="Sylfaen"/>
          <w:sz w:val="20"/>
          <w:lang w:val="pt-BR"/>
        </w:rPr>
        <w:t xml:space="preserve">, </w:t>
      </w:r>
      <w:r w:rsidRPr="00F566BF">
        <w:rPr>
          <w:rFonts w:ascii="GHEA Grapalat" w:hAnsi="GHEA Grapalat" w:cs="Sylfaen"/>
          <w:sz w:val="20"/>
        </w:rPr>
        <w:t>իսկ</w:t>
      </w:r>
      <w:r w:rsidRPr="002D4DC4">
        <w:rPr>
          <w:rFonts w:ascii="GHEA Grapalat" w:hAnsi="GHEA Grapalat" w:cs="Sylfaen"/>
          <w:sz w:val="20"/>
          <w:lang w:val="pt-BR"/>
        </w:rPr>
        <w:t xml:space="preserve"> </w:t>
      </w:r>
      <w:r w:rsidRPr="00F566BF">
        <w:rPr>
          <w:rFonts w:ascii="GHEA Grapalat" w:hAnsi="GHEA Grapalat" w:cs="Sylfaen"/>
          <w:sz w:val="20"/>
        </w:rPr>
        <w:t>Կատարողի</w:t>
      </w:r>
      <w:r w:rsidRPr="002D4DC4">
        <w:rPr>
          <w:rFonts w:ascii="GHEA Grapalat" w:hAnsi="GHEA Grapalat" w:cs="Sylfaen"/>
          <w:sz w:val="20"/>
          <w:lang w:val="pt-BR"/>
        </w:rPr>
        <w:t xml:space="preserve"> </w:t>
      </w:r>
      <w:r w:rsidRPr="00F566BF">
        <w:rPr>
          <w:rFonts w:ascii="GHEA Grapalat" w:hAnsi="GHEA Grapalat" w:cs="Sylfaen"/>
          <w:sz w:val="20"/>
        </w:rPr>
        <w:t>առաջարկությունը</w:t>
      </w:r>
      <w:r w:rsidRPr="002D4DC4">
        <w:rPr>
          <w:rFonts w:ascii="GHEA Grapalat" w:hAnsi="GHEA Grapalat" w:cs="Sylfaen"/>
          <w:sz w:val="20"/>
          <w:lang w:val="pt-BR"/>
        </w:rPr>
        <w:t xml:space="preserve"> </w:t>
      </w:r>
      <w:r w:rsidRPr="00F566BF">
        <w:rPr>
          <w:rFonts w:ascii="GHEA Grapalat" w:hAnsi="GHEA Grapalat" w:cs="Sylfaen"/>
          <w:sz w:val="20"/>
        </w:rPr>
        <w:t>ներկայացվել</w:t>
      </w:r>
      <w:r w:rsidRPr="002D4DC4">
        <w:rPr>
          <w:rFonts w:ascii="GHEA Grapalat" w:hAnsi="GHEA Grapalat" w:cs="Sylfaen"/>
          <w:sz w:val="20"/>
          <w:lang w:val="pt-BR"/>
        </w:rPr>
        <w:t xml:space="preserve"> </w:t>
      </w:r>
      <w:r w:rsidRPr="00F566BF">
        <w:rPr>
          <w:rFonts w:ascii="GHEA Grapalat" w:hAnsi="GHEA Grapalat" w:cs="Sylfaen"/>
          <w:sz w:val="20"/>
        </w:rPr>
        <w:t>է</w:t>
      </w:r>
      <w:r w:rsidRPr="002D4DC4">
        <w:rPr>
          <w:rFonts w:ascii="GHEA Grapalat" w:hAnsi="GHEA Grapalat" w:cs="Sylfaen"/>
          <w:sz w:val="20"/>
          <w:lang w:val="pt-BR"/>
        </w:rPr>
        <w:t xml:space="preserve"> </w:t>
      </w:r>
      <w:r w:rsidRPr="00F566BF">
        <w:rPr>
          <w:rFonts w:ascii="GHEA Grapalat" w:hAnsi="GHEA Grapalat" w:cs="Sylfaen"/>
          <w:sz w:val="20"/>
        </w:rPr>
        <w:t>ոչ</w:t>
      </w:r>
      <w:r w:rsidRPr="002D4DC4">
        <w:rPr>
          <w:rFonts w:ascii="GHEA Grapalat" w:hAnsi="GHEA Grapalat" w:cs="Sylfaen"/>
          <w:sz w:val="20"/>
          <w:lang w:val="pt-BR"/>
        </w:rPr>
        <w:t xml:space="preserve"> </w:t>
      </w:r>
      <w:r w:rsidRPr="00F566BF">
        <w:rPr>
          <w:rFonts w:ascii="GHEA Grapalat" w:hAnsi="GHEA Grapalat" w:cs="Sylfaen"/>
          <w:sz w:val="20"/>
        </w:rPr>
        <w:t>ուշ</w:t>
      </w:r>
      <w:r w:rsidRPr="002D4DC4">
        <w:rPr>
          <w:rFonts w:ascii="GHEA Grapalat" w:hAnsi="GHEA Grapalat" w:cs="Sylfaen"/>
          <w:sz w:val="20"/>
          <w:lang w:val="pt-BR"/>
        </w:rPr>
        <w:t xml:space="preserve">, </w:t>
      </w:r>
      <w:r w:rsidRPr="00F566BF">
        <w:rPr>
          <w:rFonts w:ascii="GHEA Grapalat" w:hAnsi="GHEA Grapalat" w:cs="Sylfaen"/>
          <w:sz w:val="20"/>
        </w:rPr>
        <w:t>քան</w:t>
      </w:r>
      <w:r w:rsidRPr="002D4DC4">
        <w:rPr>
          <w:rFonts w:ascii="GHEA Grapalat" w:hAnsi="GHEA Grapalat" w:cs="Sylfaen"/>
          <w:sz w:val="20"/>
          <w:lang w:val="pt-BR"/>
        </w:rPr>
        <w:t xml:space="preserve"> </w:t>
      </w:r>
      <w:r w:rsidRPr="00F566BF">
        <w:rPr>
          <w:rFonts w:ascii="GHEA Grapalat" w:hAnsi="GHEA Grapalat" w:cs="Sylfaen"/>
          <w:sz w:val="20"/>
        </w:rPr>
        <w:t>պայմանագրով</w:t>
      </w:r>
      <w:r w:rsidRPr="002D4DC4">
        <w:rPr>
          <w:rFonts w:ascii="GHEA Grapalat" w:hAnsi="GHEA Grapalat" w:cs="Sylfaen"/>
          <w:sz w:val="20"/>
          <w:lang w:val="pt-BR"/>
        </w:rPr>
        <w:t xml:space="preserve"> </w:t>
      </w:r>
      <w:r w:rsidRPr="00F566BF">
        <w:rPr>
          <w:rFonts w:ascii="GHEA Grapalat" w:hAnsi="GHEA Grapalat" w:cs="Sylfaen"/>
          <w:sz w:val="20"/>
        </w:rPr>
        <w:t>ի</w:t>
      </w:r>
      <w:r w:rsidRPr="002D4DC4">
        <w:rPr>
          <w:rFonts w:ascii="GHEA Grapalat" w:hAnsi="GHEA Grapalat" w:cs="Sylfaen"/>
          <w:sz w:val="20"/>
          <w:lang w:val="pt-BR"/>
        </w:rPr>
        <w:t xml:space="preserve"> </w:t>
      </w:r>
      <w:r w:rsidRPr="00F566BF">
        <w:rPr>
          <w:rFonts w:ascii="GHEA Grapalat" w:hAnsi="GHEA Grapalat" w:cs="Sylfaen"/>
          <w:sz w:val="20"/>
        </w:rPr>
        <w:t>սկզբանե</w:t>
      </w:r>
      <w:r w:rsidRPr="002D4DC4">
        <w:rPr>
          <w:rFonts w:ascii="GHEA Grapalat" w:hAnsi="GHEA Grapalat" w:cs="Sylfaen"/>
          <w:sz w:val="20"/>
          <w:lang w:val="pt-BR"/>
        </w:rPr>
        <w:t xml:space="preserve"> </w:t>
      </w:r>
      <w:r w:rsidRPr="00F566BF">
        <w:rPr>
          <w:rFonts w:ascii="GHEA Grapalat" w:hAnsi="GHEA Grapalat" w:cs="Sylfaen"/>
          <w:sz w:val="20"/>
        </w:rPr>
        <w:t>ծառայությունների</w:t>
      </w:r>
      <w:r w:rsidRPr="002D4DC4">
        <w:rPr>
          <w:rFonts w:ascii="GHEA Grapalat" w:hAnsi="GHEA Grapalat" w:cs="Sylfaen"/>
          <w:sz w:val="20"/>
          <w:lang w:val="pt-BR"/>
        </w:rPr>
        <w:t xml:space="preserve"> </w:t>
      </w:r>
      <w:r w:rsidRPr="00F566BF">
        <w:rPr>
          <w:rFonts w:ascii="GHEA Grapalat" w:hAnsi="GHEA Grapalat" w:cs="Sylfaen"/>
          <w:sz w:val="20"/>
        </w:rPr>
        <w:t>մատուցման</w:t>
      </w:r>
      <w:r w:rsidRPr="002D4DC4">
        <w:rPr>
          <w:rFonts w:ascii="GHEA Grapalat" w:hAnsi="GHEA Grapalat" w:cs="Sylfaen"/>
          <w:sz w:val="20"/>
          <w:lang w:val="pt-BR"/>
        </w:rPr>
        <w:t xml:space="preserve"> </w:t>
      </w:r>
      <w:r w:rsidRPr="00F566BF">
        <w:rPr>
          <w:rFonts w:ascii="GHEA Grapalat" w:hAnsi="GHEA Grapalat" w:cs="Sylfaen"/>
          <w:sz w:val="20"/>
        </w:rPr>
        <w:t>համար</w:t>
      </w:r>
      <w:r w:rsidRPr="002D4DC4">
        <w:rPr>
          <w:rFonts w:ascii="GHEA Grapalat" w:hAnsi="GHEA Grapalat" w:cs="Sylfaen"/>
          <w:sz w:val="20"/>
          <w:lang w:val="pt-BR"/>
        </w:rPr>
        <w:t xml:space="preserve"> </w:t>
      </w:r>
      <w:r w:rsidRPr="00F566BF">
        <w:rPr>
          <w:rFonts w:ascii="GHEA Grapalat" w:hAnsi="GHEA Grapalat" w:cs="Sylfaen"/>
          <w:sz w:val="20"/>
        </w:rPr>
        <w:t>սահմանված</w:t>
      </w:r>
      <w:r w:rsidRPr="002D4DC4">
        <w:rPr>
          <w:rFonts w:ascii="GHEA Grapalat" w:hAnsi="GHEA Grapalat" w:cs="Sylfaen"/>
          <w:sz w:val="20"/>
          <w:lang w:val="pt-BR"/>
        </w:rPr>
        <w:t xml:space="preserve"> </w:t>
      </w:r>
      <w:r w:rsidRPr="00F566BF">
        <w:rPr>
          <w:rFonts w:ascii="GHEA Grapalat" w:hAnsi="GHEA Grapalat" w:cs="Sylfaen"/>
          <w:sz w:val="20"/>
        </w:rPr>
        <w:t>ժամկետը</w:t>
      </w:r>
      <w:r w:rsidRPr="002D4DC4">
        <w:rPr>
          <w:rFonts w:ascii="GHEA Grapalat" w:hAnsi="GHEA Grapalat" w:cs="Sylfaen"/>
          <w:sz w:val="20"/>
          <w:lang w:val="pt-BR"/>
        </w:rPr>
        <w:t xml:space="preserve"> </w:t>
      </w:r>
      <w:r w:rsidRPr="00F566BF">
        <w:rPr>
          <w:rFonts w:ascii="GHEA Grapalat" w:hAnsi="GHEA Grapalat" w:cs="Sylfaen"/>
          <w:sz w:val="20"/>
        </w:rPr>
        <w:t>լրանալուց</w:t>
      </w:r>
      <w:r w:rsidRPr="002D4DC4">
        <w:rPr>
          <w:rFonts w:ascii="GHEA Grapalat" w:hAnsi="GHEA Grapalat" w:cs="Sylfaen"/>
          <w:sz w:val="20"/>
          <w:lang w:val="pt-BR"/>
        </w:rPr>
        <w:t xml:space="preserve"> </w:t>
      </w:r>
      <w:r w:rsidRPr="00F566BF">
        <w:rPr>
          <w:rFonts w:ascii="GHEA Grapalat" w:hAnsi="GHEA Grapalat" w:cs="Sylfaen"/>
          <w:sz w:val="20"/>
        </w:rPr>
        <w:t>առնվազն</w:t>
      </w:r>
      <w:r w:rsidRPr="002D4DC4">
        <w:rPr>
          <w:rFonts w:ascii="GHEA Grapalat" w:hAnsi="GHEA Grapalat" w:cs="Sylfaen"/>
          <w:sz w:val="20"/>
          <w:lang w:val="pt-BR"/>
        </w:rPr>
        <w:t xml:space="preserve"> 5 </w:t>
      </w:r>
      <w:r w:rsidRPr="00F566BF">
        <w:rPr>
          <w:rFonts w:ascii="GHEA Grapalat" w:hAnsi="GHEA Grapalat" w:cs="Sylfaen"/>
          <w:sz w:val="20"/>
        </w:rPr>
        <w:t>օրացուցային</w:t>
      </w:r>
      <w:r w:rsidRPr="002D4DC4">
        <w:rPr>
          <w:rFonts w:ascii="GHEA Grapalat" w:hAnsi="GHEA Grapalat" w:cs="Sylfaen"/>
          <w:sz w:val="20"/>
          <w:lang w:val="pt-BR"/>
        </w:rPr>
        <w:t xml:space="preserve"> </w:t>
      </w:r>
      <w:r w:rsidRPr="00F566BF">
        <w:rPr>
          <w:rFonts w:ascii="GHEA Grapalat" w:hAnsi="GHEA Grapalat" w:cs="Sylfaen"/>
          <w:sz w:val="20"/>
        </w:rPr>
        <w:t>օր</w:t>
      </w:r>
      <w:r w:rsidRPr="002D4DC4">
        <w:rPr>
          <w:rFonts w:ascii="GHEA Grapalat" w:hAnsi="GHEA Grapalat" w:cs="Sylfaen"/>
          <w:sz w:val="20"/>
          <w:lang w:val="pt-BR"/>
        </w:rPr>
        <w:t xml:space="preserve"> </w:t>
      </w:r>
      <w:r w:rsidRPr="00F566BF">
        <w:rPr>
          <w:rFonts w:ascii="GHEA Grapalat" w:hAnsi="GHEA Grapalat" w:cs="Sylfaen"/>
          <w:sz w:val="20"/>
        </w:rPr>
        <w:t>առաջ</w:t>
      </w:r>
      <w:r w:rsidRPr="00F566BF">
        <w:rPr>
          <w:rFonts w:ascii="GHEA Grapalat" w:hAnsi="GHEA Grapalat" w:cs="Sylfaen"/>
          <w:sz w:val="20"/>
          <w:lang w:val="pt-BR"/>
        </w:rPr>
        <w:t>: Ընդ որում սույն կետով սահմանված դեպքում ծ</w:t>
      </w:r>
      <w:r w:rsidRPr="00F566BF">
        <w:rPr>
          <w:rFonts w:ascii="GHEA Grapalat" w:hAnsi="GHEA Grapalat" w:cs="Times Armenian"/>
          <w:sz w:val="20"/>
          <w:lang w:val="pt-BR"/>
        </w:rPr>
        <w:t>առայության</w:t>
      </w:r>
      <w:r w:rsidRPr="00F566BF">
        <w:rPr>
          <w:rFonts w:ascii="GHEA Grapalat" w:hAnsi="GHEA Grapalat" w:cs="Times Armenian"/>
          <w:sz w:val="20"/>
          <w:lang w:val="hy-AM"/>
        </w:rPr>
        <w:t xml:space="preserve"> </w:t>
      </w:r>
      <w:r w:rsidRPr="00F566BF">
        <w:rPr>
          <w:rFonts w:ascii="GHEA Grapalat" w:hAnsi="GHEA Grapalat" w:cs="Times Armenian"/>
          <w:sz w:val="20"/>
        </w:rPr>
        <w:t>մատուց</w:t>
      </w:r>
      <w:r w:rsidRPr="00F566BF">
        <w:rPr>
          <w:rFonts w:ascii="GHEA Grapalat" w:hAnsi="GHEA Grapalat" w:cs="Sylfaen"/>
          <w:sz w:val="20"/>
          <w:lang w:val="hy-AM"/>
        </w:rPr>
        <w:t>ման</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ժամկետը</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երկարաձգվել</w:t>
      </w:r>
      <w:r w:rsidRPr="00F566BF">
        <w:rPr>
          <w:rFonts w:ascii="GHEA Grapalat" w:hAnsi="GHEA Grapalat" w:cs="Times Armenian"/>
          <w:sz w:val="20"/>
          <w:lang w:val="hy-AM"/>
        </w:rPr>
        <w:t xml:space="preserve"> </w:t>
      </w:r>
      <w:r w:rsidRPr="00F566BF">
        <w:rPr>
          <w:rFonts w:ascii="GHEA Grapalat" w:hAnsi="GHEA Grapalat" w:cs="Times Armenian"/>
          <w:sz w:val="20"/>
        </w:rPr>
        <w:t>մեկ</w:t>
      </w:r>
      <w:r w:rsidRPr="00F566BF">
        <w:rPr>
          <w:rFonts w:ascii="GHEA Grapalat" w:hAnsi="GHEA Grapalat" w:cs="Times Armenian"/>
          <w:sz w:val="20"/>
          <w:lang w:val="pt-BR"/>
        </w:rPr>
        <w:t xml:space="preserve"> </w:t>
      </w:r>
      <w:r w:rsidRPr="00F566BF">
        <w:rPr>
          <w:rFonts w:ascii="GHEA Grapalat" w:hAnsi="GHEA Grapalat" w:cs="Times Armenian"/>
          <w:sz w:val="20"/>
        </w:rPr>
        <w:t>անգամ</w:t>
      </w:r>
      <w:r w:rsidRPr="00F566BF">
        <w:rPr>
          <w:rFonts w:ascii="GHEA Grapalat" w:hAnsi="GHEA Grapalat" w:cs="Times Armenian"/>
          <w:sz w:val="20"/>
          <w:lang w:val="pt-BR"/>
        </w:rPr>
        <w:t xml:space="preserve"> </w:t>
      </w:r>
      <w:r w:rsidRPr="00F566BF">
        <w:rPr>
          <w:rFonts w:ascii="GHEA Grapalat" w:hAnsi="GHEA Grapalat" w:cs="Sylfaen"/>
          <w:sz w:val="20"/>
          <w:lang w:val="hy-AM"/>
        </w:rPr>
        <w:t>մինչև</w:t>
      </w:r>
      <w:r w:rsidRPr="00F566BF">
        <w:rPr>
          <w:rFonts w:ascii="GHEA Grapalat" w:hAnsi="GHEA Grapalat" w:cs="Sylfaen"/>
          <w:sz w:val="20"/>
          <w:lang w:val="pt-BR"/>
        </w:rPr>
        <w:t xml:space="preserve"> 30 </w:t>
      </w:r>
      <w:r w:rsidRPr="00F566BF">
        <w:rPr>
          <w:rFonts w:ascii="GHEA Grapalat" w:hAnsi="GHEA Grapalat" w:cs="Sylfaen"/>
          <w:sz w:val="20"/>
        </w:rPr>
        <w:t>օրացուցային</w:t>
      </w:r>
      <w:r w:rsidRPr="00F566BF">
        <w:rPr>
          <w:rFonts w:ascii="GHEA Grapalat" w:hAnsi="GHEA Grapalat" w:cs="Sylfaen"/>
          <w:sz w:val="20"/>
          <w:lang w:val="pt-BR"/>
        </w:rPr>
        <w:t xml:space="preserve"> </w:t>
      </w:r>
      <w:r w:rsidRPr="00F566BF">
        <w:rPr>
          <w:rFonts w:ascii="GHEA Grapalat" w:hAnsi="GHEA Grapalat" w:cs="Sylfaen"/>
          <w:sz w:val="20"/>
        </w:rPr>
        <w:t>օրով</w:t>
      </w:r>
      <w:r w:rsidRPr="00F566BF">
        <w:rPr>
          <w:rFonts w:ascii="GHEA Grapalat" w:hAnsi="GHEA Grapalat" w:cs="Sylfaen"/>
          <w:sz w:val="20"/>
          <w:lang w:val="pt-BR"/>
        </w:rPr>
        <w:t>, բայց ոչ ավել քան  պայմանագրով սահմանված ժամկետն է:</w:t>
      </w:r>
    </w:p>
    <w:p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F566BF" w:rsidRDefault="007678FA" w:rsidP="007678FA">
      <w:pPr>
        <w:ind w:firstLine="567"/>
        <w:jc w:val="both"/>
        <w:rPr>
          <w:rFonts w:ascii="GHEA Grapalat" w:hAnsi="GHEA Grapalat"/>
          <w:sz w:val="20"/>
          <w:szCs w:val="20"/>
          <w:lang w:val="hy-AM" w:eastAsia="ru-RU"/>
        </w:rPr>
      </w:pPr>
      <w:r w:rsidRPr="00F566BF">
        <w:rPr>
          <w:rFonts w:ascii="GHEA Grapalat" w:hAnsi="GHEA Grapalat"/>
          <w:sz w:val="20"/>
          <w:lang w:val="hy-AM"/>
        </w:rPr>
        <w:tab/>
        <w:t>7.10 Պ</w:t>
      </w:r>
      <w:r w:rsidRPr="00F566BF">
        <w:rPr>
          <w:rFonts w:ascii="GHEA Grapalat" w:hAnsi="GHEA Grapalat"/>
          <w:spacing w:val="-4"/>
          <w:sz w:val="20"/>
          <w:szCs w:val="20"/>
          <w:lang w:val="hy-AM" w:eastAsia="ru-RU"/>
        </w:rPr>
        <w:t xml:space="preserve">այմանագիրը չի </w:t>
      </w:r>
      <w:r w:rsidRPr="00F566BF">
        <w:rPr>
          <w:rFonts w:ascii="GHEA Grapalat" w:hAnsi="GHEA Grapalat"/>
          <w:sz w:val="20"/>
          <w:szCs w:val="20"/>
          <w:lang w:val="hy-AM" w:eastAsia="ru-RU"/>
        </w:rPr>
        <w:t>կարող փոփոխվել կողմերի պարտա</w:t>
      </w:r>
      <w:r w:rsidRPr="00F566BF">
        <w:rPr>
          <w:rFonts w:ascii="GHEA Grapalat" w:hAnsi="GHEA Grapalat"/>
          <w:sz w:val="20"/>
          <w:szCs w:val="20"/>
          <w:lang w:val="hy-AM" w:eastAsia="ru-RU"/>
        </w:rPr>
        <w:softHyphen/>
        <w:t>վորու</w:t>
      </w:r>
      <w:r w:rsidRPr="00F566BF">
        <w:rPr>
          <w:rFonts w:ascii="GHEA Grapalat" w:hAnsi="GHEA Grapalat"/>
          <w:sz w:val="20"/>
          <w:szCs w:val="20"/>
          <w:lang w:val="hy-AM" w:eastAsia="ru-RU"/>
        </w:rPr>
        <w:softHyphen/>
        <w:t>թյունների մասնակի չկատարման հետևանքով</w:t>
      </w:r>
      <w:r w:rsidRPr="00F566BF" w:rsidDel="00591DE3">
        <w:rPr>
          <w:rFonts w:ascii="GHEA Grapalat" w:hAnsi="GHEA Grapalat"/>
          <w:sz w:val="20"/>
          <w:szCs w:val="20"/>
          <w:lang w:val="hy-AM" w:eastAsia="ru-RU"/>
        </w:rPr>
        <w:t xml:space="preserve"> </w:t>
      </w:r>
      <w:r w:rsidRPr="00F566BF">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2D4DC4" w:rsidRDefault="007678FA" w:rsidP="007678FA">
      <w:pPr>
        <w:ind w:firstLine="567"/>
        <w:jc w:val="both"/>
        <w:rPr>
          <w:rFonts w:ascii="GHEA Grapalat" w:hAnsi="GHEA Grapalat"/>
          <w:sz w:val="20"/>
          <w:szCs w:val="20"/>
          <w:lang w:val="hy-AM" w:eastAsia="ru-RU"/>
        </w:rPr>
      </w:pPr>
      <w:r w:rsidRPr="00F566BF">
        <w:rPr>
          <w:rFonts w:ascii="GHEA Grapalat" w:hAnsi="GHEA Grapalat"/>
          <w:sz w:val="20"/>
          <w:szCs w:val="20"/>
          <w:lang w:val="hy-AM" w:eastAsia="ru-RU"/>
        </w:rPr>
        <w:t>7.11 Կատարողի կողմից ստանձնած պարտավորությունները չկատա</w:t>
      </w:r>
      <w:r w:rsidRPr="00F566BF">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2D4DC4">
        <w:rPr>
          <w:rFonts w:ascii="GHEA Grapalat" w:hAnsi="GHEA Grapalat"/>
          <w:sz w:val="20"/>
          <w:szCs w:val="20"/>
          <w:lang w:val="hy-AM" w:eastAsia="ru-RU"/>
        </w:rPr>
        <w:t xml:space="preserve"> </w:t>
      </w:r>
      <w:r w:rsidR="00D740FE" w:rsidRPr="00F566BF">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740FE" w:rsidRPr="002D4DC4">
        <w:rPr>
          <w:rFonts w:ascii="GHEA Grapalat" w:hAnsi="GHEA Grapalat"/>
          <w:sz w:val="20"/>
          <w:szCs w:val="20"/>
          <w:lang w:val="hy-AM" w:eastAsia="ru-RU"/>
        </w:rPr>
        <w:t xml:space="preserve">Պատվիրատուն այն </w:t>
      </w:r>
      <w:r w:rsidR="00D740FE" w:rsidRPr="00F566BF">
        <w:rPr>
          <w:rFonts w:ascii="GHEA Grapalat" w:hAnsi="GHEA Grapalat"/>
          <w:sz w:val="20"/>
          <w:szCs w:val="20"/>
          <w:lang w:val="hy-AM" w:eastAsia="ru-RU"/>
        </w:rPr>
        <w:t xml:space="preserve">ուղարկվում է նաև </w:t>
      </w:r>
      <w:r w:rsidR="00D740FE" w:rsidRPr="002D4DC4">
        <w:rPr>
          <w:rFonts w:ascii="GHEA Grapalat" w:hAnsi="GHEA Grapalat"/>
          <w:sz w:val="20"/>
          <w:szCs w:val="20"/>
          <w:lang w:val="hy-AM" w:eastAsia="ru-RU"/>
        </w:rPr>
        <w:t xml:space="preserve">Կատարողի </w:t>
      </w:r>
      <w:r w:rsidR="00D740FE" w:rsidRPr="00F566BF">
        <w:rPr>
          <w:rFonts w:ascii="GHEA Grapalat" w:hAnsi="GHEA Grapalat"/>
          <w:sz w:val="20"/>
          <w:szCs w:val="20"/>
          <w:lang w:val="hy-AM" w:eastAsia="ru-RU"/>
        </w:rPr>
        <w:t>էլեկտրոնային փոստին:</w:t>
      </w:r>
    </w:p>
    <w:p w:rsidR="007678FA" w:rsidRPr="00F566BF" w:rsidRDefault="007678FA" w:rsidP="007678FA">
      <w:pPr>
        <w:ind w:firstLine="567"/>
        <w:jc w:val="both"/>
        <w:rPr>
          <w:rFonts w:ascii="GHEA Grapalat" w:hAnsi="GHEA Grapalat"/>
          <w:sz w:val="20"/>
          <w:lang w:val="hy-AM"/>
        </w:rPr>
      </w:pPr>
      <w:r w:rsidRPr="00F566BF">
        <w:rPr>
          <w:rFonts w:ascii="GHEA Grapalat" w:hAnsi="GHEA Grapalat"/>
          <w:sz w:val="20"/>
          <w:lang w:val="hy-AM"/>
        </w:rPr>
        <w:t>7.12 Սույն պայմանագրի կապակցությամբ 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վեճերը</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բանակցությունների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միջոցով։</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Համաձայնություն</w:t>
      </w:r>
      <w:r w:rsidRPr="00F566BF">
        <w:rPr>
          <w:rFonts w:ascii="GHEA Grapalat" w:hAnsi="GHEA Grapalat" w:cs="Times Armenian"/>
          <w:sz w:val="20"/>
          <w:lang w:val="hy-AM"/>
        </w:rPr>
        <w:t xml:space="preserve"> </w:t>
      </w:r>
      <w:r w:rsidRPr="00F566BF">
        <w:rPr>
          <w:rFonts w:ascii="GHEA Grapalat" w:hAnsi="GHEA Grapalat" w:cs="Sylfaen"/>
          <w:sz w:val="20"/>
          <w:lang w:val="hy-AM"/>
        </w:rPr>
        <w:t>ձեռք</w:t>
      </w:r>
      <w:r w:rsidRPr="00F566BF">
        <w:rPr>
          <w:rFonts w:ascii="GHEA Grapalat" w:hAnsi="GHEA Grapalat" w:cs="Times Armenian"/>
          <w:sz w:val="20"/>
          <w:lang w:val="hy-AM"/>
        </w:rPr>
        <w:t xml:space="preserve"> </w:t>
      </w:r>
      <w:r w:rsidRPr="00F566BF">
        <w:rPr>
          <w:rFonts w:ascii="GHEA Grapalat" w:hAnsi="GHEA Grapalat" w:cs="Sylfaen"/>
          <w:sz w:val="20"/>
          <w:lang w:val="hy-AM"/>
        </w:rPr>
        <w:t>չբերելու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դեպքում</w:t>
      </w:r>
      <w:r w:rsidRPr="00F566BF">
        <w:rPr>
          <w:rFonts w:ascii="GHEA Grapalat" w:hAnsi="GHEA Grapalat" w:cs="Times Armenian"/>
          <w:sz w:val="20"/>
          <w:lang w:val="hy-AM"/>
        </w:rPr>
        <w:t xml:space="preserve"> </w:t>
      </w:r>
      <w:r w:rsidRPr="00F566BF">
        <w:rPr>
          <w:rFonts w:ascii="GHEA Grapalat" w:hAnsi="GHEA Grapalat" w:cs="Sylfaen"/>
          <w:sz w:val="20"/>
          <w:lang w:val="hy-AM"/>
        </w:rPr>
        <w:t>վեճերը</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ՀՀ </w:t>
      </w:r>
      <w:r w:rsidRPr="00F566BF">
        <w:rPr>
          <w:rFonts w:ascii="GHEA Grapalat" w:hAnsi="GHEA Grapalat" w:cs="Sylfaen"/>
          <w:sz w:val="20"/>
          <w:lang w:val="hy-AM"/>
        </w:rPr>
        <w:t>դատարաններում</w:t>
      </w:r>
      <w:r w:rsidRPr="00F566BF">
        <w:rPr>
          <w:rFonts w:ascii="GHEA Grapalat" w:hAnsi="GHEA Grapalat"/>
          <w:sz w:val="20"/>
          <w:lang w:val="hy-AM"/>
        </w:rPr>
        <w:t>։</w:t>
      </w:r>
    </w:p>
    <w:p w:rsidR="007678FA" w:rsidRPr="00F566BF" w:rsidRDefault="007678FA" w:rsidP="007678FA">
      <w:pPr>
        <w:ind w:firstLine="567"/>
        <w:jc w:val="both"/>
        <w:rPr>
          <w:rFonts w:ascii="GHEA Grapalat" w:hAnsi="GHEA Grapalat"/>
          <w:sz w:val="20"/>
          <w:lang w:val="hy-AM"/>
        </w:rPr>
      </w:pPr>
      <w:r w:rsidRPr="00F566BF">
        <w:rPr>
          <w:rFonts w:ascii="GHEA Grapalat" w:hAnsi="GHEA Grapalat"/>
          <w:sz w:val="20"/>
          <w:lang w:val="hy-AM"/>
        </w:rPr>
        <w:t xml:space="preserve">7.13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կազմված</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Times Armenian"/>
          <w:b/>
          <w:sz w:val="20"/>
          <w:lang w:val="hy-AM"/>
        </w:rPr>
        <w:t xml:space="preserve">____ </w:t>
      </w:r>
      <w:r w:rsidRPr="00F566BF">
        <w:rPr>
          <w:rFonts w:ascii="GHEA Grapalat" w:hAnsi="GHEA Grapalat" w:cs="Sylfaen"/>
          <w:sz w:val="20"/>
          <w:lang w:val="hy-AM"/>
        </w:rPr>
        <w:t>էջից</w:t>
      </w:r>
      <w:r w:rsidRPr="00F566BF">
        <w:rPr>
          <w:rFonts w:ascii="GHEA Grapalat" w:hAnsi="GHEA Grapalat" w:cs="Times Armenian"/>
          <w:sz w:val="20"/>
          <w:lang w:val="hy-AM"/>
        </w:rPr>
        <w:t xml:space="preserve">, </w:t>
      </w:r>
      <w:r w:rsidRPr="00F566BF">
        <w:rPr>
          <w:rFonts w:ascii="GHEA Grapalat" w:hAnsi="GHEA Grapalat" w:cs="Sylfaen"/>
          <w:sz w:val="20"/>
          <w:lang w:val="hy-AM"/>
        </w:rPr>
        <w:t>կնքվում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երկու</w:t>
      </w:r>
      <w:r w:rsidRPr="00F566BF">
        <w:rPr>
          <w:rFonts w:ascii="GHEA Grapalat" w:hAnsi="GHEA Grapalat" w:cs="Times Armenian"/>
          <w:sz w:val="20"/>
          <w:lang w:val="hy-AM"/>
        </w:rPr>
        <w:t xml:space="preserve"> </w:t>
      </w:r>
      <w:r w:rsidRPr="00F566BF">
        <w:rPr>
          <w:rFonts w:ascii="GHEA Grapalat" w:hAnsi="GHEA Grapalat" w:cs="Sylfaen"/>
          <w:sz w:val="20"/>
          <w:lang w:val="hy-AM"/>
        </w:rPr>
        <w:t>օրինակից</w:t>
      </w:r>
      <w:r w:rsidRPr="00F566BF">
        <w:rPr>
          <w:rFonts w:ascii="GHEA Grapalat" w:hAnsi="GHEA Grapalat" w:cs="Times Armenian"/>
          <w:sz w:val="20"/>
          <w:lang w:val="hy-AM"/>
        </w:rPr>
        <w:t xml:space="preserve">, </w:t>
      </w:r>
      <w:r w:rsidRPr="00F566BF">
        <w:rPr>
          <w:rFonts w:ascii="GHEA Grapalat" w:hAnsi="GHEA Grapalat" w:cs="Sylfaen"/>
          <w:sz w:val="20"/>
          <w:lang w:val="hy-AM"/>
        </w:rPr>
        <w:t>որոնք</w:t>
      </w:r>
      <w:r w:rsidRPr="00F566BF">
        <w:rPr>
          <w:rFonts w:ascii="GHEA Grapalat" w:hAnsi="GHEA Grapalat" w:cs="Times Armenian"/>
          <w:sz w:val="20"/>
          <w:lang w:val="hy-AM"/>
        </w:rPr>
        <w:t xml:space="preserve"> </w:t>
      </w:r>
      <w:r w:rsidRPr="00F566BF">
        <w:rPr>
          <w:rFonts w:ascii="GHEA Grapalat" w:hAnsi="GHEA Grapalat" w:cs="Sylfaen"/>
          <w:sz w:val="20"/>
          <w:lang w:val="hy-AM"/>
        </w:rPr>
        <w:t>ունեն</w:t>
      </w:r>
      <w:r w:rsidRPr="00F566BF">
        <w:rPr>
          <w:rFonts w:ascii="GHEA Grapalat" w:hAnsi="GHEA Grapalat" w:cs="Times Armenian"/>
          <w:sz w:val="20"/>
          <w:lang w:val="hy-AM"/>
        </w:rPr>
        <w:t xml:space="preserve"> </w:t>
      </w:r>
      <w:r w:rsidRPr="00F566BF">
        <w:rPr>
          <w:rFonts w:ascii="GHEA Grapalat" w:hAnsi="GHEA Grapalat" w:cs="Sylfaen"/>
          <w:sz w:val="20"/>
          <w:lang w:val="hy-AM"/>
        </w:rPr>
        <w:t>հավասարազոր</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իրավաբանական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ուժ</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N 1, N 2, N 3 և N 3.1 </w:t>
      </w:r>
      <w:r w:rsidRPr="00F566BF">
        <w:rPr>
          <w:rFonts w:ascii="GHEA Grapalat" w:hAnsi="GHEA Grapalat" w:cs="Sylfaen"/>
          <w:sz w:val="20"/>
          <w:lang w:val="hy-AM"/>
        </w:rPr>
        <w:t>հավելվածները</w:t>
      </w:r>
      <w:r w:rsidRPr="00F566BF">
        <w:rPr>
          <w:rFonts w:ascii="GHEA Grapalat" w:hAnsi="GHEA Grapalat" w:cs="Times Armenian"/>
          <w:sz w:val="20"/>
          <w:lang w:val="hy-AM"/>
        </w:rPr>
        <w:t xml:space="preserve"> </w:t>
      </w:r>
      <w:r w:rsidRPr="00F566BF">
        <w:rPr>
          <w:rFonts w:ascii="GHEA Grapalat" w:hAnsi="GHEA Grapalat" w:cs="Sylfaen"/>
          <w:sz w:val="20"/>
          <w:lang w:val="hy-AM"/>
        </w:rPr>
        <w:t>հանդիսանում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անբաժանելի</w:t>
      </w:r>
      <w:r w:rsidRPr="00F566BF">
        <w:rPr>
          <w:rFonts w:ascii="GHEA Grapalat" w:hAnsi="GHEA Grapalat" w:cs="Times Armenian"/>
          <w:sz w:val="20"/>
          <w:lang w:val="hy-AM"/>
        </w:rPr>
        <w:t xml:space="preserve"> </w:t>
      </w:r>
      <w:r w:rsidRPr="00F566BF">
        <w:rPr>
          <w:rFonts w:ascii="GHEA Grapalat" w:hAnsi="GHEA Grapalat" w:cs="Sylfaen"/>
          <w:sz w:val="20"/>
          <w:lang w:val="hy-AM"/>
        </w:rPr>
        <w:t>մասը</w:t>
      </w:r>
      <w:r w:rsidRPr="00F566BF">
        <w:rPr>
          <w:rFonts w:ascii="GHEA Grapalat" w:hAnsi="GHEA Grapalat" w:cs="Times Armenian"/>
          <w:sz w:val="20"/>
          <w:lang w:val="hy-AM"/>
        </w:rPr>
        <w:t xml:space="preserve">, </w:t>
      </w:r>
      <w:r w:rsidRPr="00F566BF">
        <w:rPr>
          <w:rFonts w:ascii="GHEA Grapalat" w:hAnsi="GHEA Grapalat" w:cs="Sylfaen"/>
          <w:sz w:val="20"/>
          <w:lang w:val="hy-AM"/>
        </w:rPr>
        <w:t>յուրաքանչյուր</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կողմին</w:t>
      </w:r>
      <w:r w:rsidRPr="00F566BF">
        <w:rPr>
          <w:rFonts w:ascii="GHEA Grapalat" w:hAnsi="GHEA Grapalat" w:cs="Times Armenian"/>
          <w:sz w:val="20"/>
          <w:lang w:val="hy-AM"/>
        </w:rPr>
        <w:t xml:space="preserve"> </w:t>
      </w:r>
      <w:r w:rsidRPr="00F566BF">
        <w:rPr>
          <w:rFonts w:ascii="GHEA Grapalat" w:hAnsi="GHEA Grapalat" w:cs="Sylfaen"/>
          <w:sz w:val="20"/>
          <w:lang w:val="hy-AM"/>
        </w:rPr>
        <w:t>տրվում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 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մեկ</w:t>
      </w:r>
      <w:r w:rsidRPr="00F566BF">
        <w:rPr>
          <w:rFonts w:ascii="GHEA Grapalat" w:hAnsi="GHEA Grapalat" w:cs="Times Armenian"/>
          <w:sz w:val="20"/>
          <w:lang w:val="hy-AM"/>
        </w:rPr>
        <w:t xml:space="preserve"> </w:t>
      </w:r>
      <w:r w:rsidRPr="00F566BF">
        <w:rPr>
          <w:rFonts w:ascii="GHEA Grapalat" w:hAnsi="GHEA Grapalat" w:cs="Sylfaen"/>
          <w:sz w:val="20"/>
          <w:lang w:val="hy-AM"/>
        </w:rPr>
        <w:t>օրինակ</w:t>
      </w:r>
      <w:r w:rsidRPr="00F566BF">
        <w:rPr>
          <w:rFonts w:ascii="GHEA Grapalat" w:hAnsi="GHEA Grapalat"/>
          <w:sz w:val="20"/>
          <w:lang w:val="hy-AM"/>
        </w:rPr>
        <w:t>։</w:t>
      </w:r>
    </w:p>
    <w:p w:rsidR="007678FA" w:rsidRPr="00F566BF" w:rsidRDefault="007678FA" w:rsidP="007678FA">
      <w:pPr>
        <w:ind w:firstLine="567"/>
        <w:jc w:val="both"/>
        <w:rPr>
          <w:rFonts w:ascii="GHEA Grapalat" w:hAnsi="GHEA Grapalat"/>
          <w:bCs/>
          <w:sz w:val="20"/>
          <w:lang w:val="hy-AM"/>
        </w:rPr>
      </w:pPr>
      <w:r w:rsidRPr="00F566BF">
        <w:rPr>
          <w:rFonts w:ascii="GHEA Grapalat" w:hAnsi="GHEA Grapalat"/>
          <w:sz w:val="20"/>
          <w:lang w:val="hy-AM"/>
        </w:rPr>
        <w:lastRenderedPageBreak/>
        <w:t xml:space="preserve">7.14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նկատմամբ</w:t>
      </w:r>
      <w:r w:rsidRPr="00F566BF">
        <w:rPr>
          <w:rFonts w:ascii="GHEA Grapalat" w:hAnsi="GHEA Grapalat" w:cs="Times Armenian"/>
          <w:sz w:val="20"/>
          <w:lang w:val="hy-AM"/>
        </w:rPr>
        <w:t xml:space="preserve"> </w:t>
      </w:r>
      <w:r w:rsidRPr="00F566BF">
        <w:rPr>
          <w:rFonts w:ascii="GHEA Grapalat" w:hAnsi="GHEA Grapalat" w:cs="Sylfaen"/>
          <w:sz w:val="20"/>
          <w:lang w:val="hy-AM"/>
        </w:rPr>
        <w:t>կիրառվում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Հայաստանի Հանրապետության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իրավունքը</w:t>
      </w:r>
      <w:r w:rsidRPr="00F566BF">
        <w:rPr>
          <w:rFonts w:ascii="GHEA Grapalat" w:hAnsi="GHEA Grapalat"/>
          <w:sz w:val="20"/>
          <w:lang w:val="hy-AM"/>
        </w:rPr>
        <w:t>։</w:t>
      </w:r>
    </w:p>
    <w:p w:rsidR="00E528AD" w:rsidRPr="00B2544D" w:rsidRDefault="007678FA" w:rsidP="007678FA">
      <w:pPr>
        <w:ind w:firstLine="567"/>
        <w:jc w:val="both"/>
        <w:rPr>
          <w:rFonts w:ascii="GHEA Grapalat" w:hAnsi="GHEA Grapalat"/>
          <w:sz w:val="20"/>
          <w:szCs w:val="20"/>
          <w:vertAlign w:val="superscript"/>
          <w:lang w:val="hy-AM" w:eastAsia="ru-RU"/>
        </w:rPr>
      </w:pPr>
      <w:r w:rsidRPr="00F566BF">
        <w:rPr>
          <w:rFonts w:ascii="GHEA Grapalat" w:hAnsi="GHEA Grapalat"/>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312DD0">
        <w:rPr>
          <w:rFonts w:ascii="GHEA Grapalat" w:hAnsi="GHEA Grapalat"/>
          <w:sz w:val="20"/>
          <w:szCs w:val="20"/>
          <w:lang w:val="hy-AM" w:eastAsia="ru-RU"/>
        </w:rPr>
        <w:t>քսանհինգ</w:t>
      </w:r>
      <w:r w:rsidR="00CD31D5" w:rsidRPr="002D4DC4">
        <w:rPr>
          <w:rFonts w:ascii="GHEA Grapalat" w:hAnsi="GHEA Grapalat"/>
          <w:sz w:val="20"/>
          <w:szCs w:val="20"/>
          <w:lang w:val="hy-AM" w:eastAsia="ru-RU"/>
        </w:rPr>
        <w:t>ապատիկը</w:t>
      </w:r>
      <w:r w:rsidRPr="00F566BF">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2D4DC4">
        <w:rPr>
          <w:rFonts w:ascii="GHEA Grapalat" w:hAnsi="GHEA Grapalat"/>
          <w:sz w:val="20"/>
          <w:szCs w:val="20"/>
          <w:lang w:val="hy-AM" w:eastAsia="ru-RU"/>
        </w:rPr>
        <w:t xml:space="preserve">որակավորման և </w:t>
      </w:r>
      <w:r w:rsidRPr="00F566BF">
        <w:rPr>
          <w:rFonts w:ascii="GHEA Grapalat" w:hAnsi="GHEA Grapalat"/>
          <w:sz w:val="20"/>
          <w:szCs w:val="20"/>
          <w:lang w:val="hy-AM" w:eastAsia="ru-RU"/>
        </w:rPr>
        <w:t>պայմանագրի ապահովում</w:t>
      </w:r>
      <w:r w:rsidR="00CD31D5" w:rsidRPr="002D4DC4">
        <w:rPr>
          <w:rFonts w:ascii="GHEA Grapalat" w:hAnsi="GHEA Grapalat"/>
          <w:sz w:val="20"/>
          <w:szCs w:val="20"/>
          <w:lang w:val="hy-AM" w:eastAsia="ru-RU"/>
        </w:rPr>
        <w:t>ներ</w:t>
      </w:r>
      <w:r w:rsidRPr="00F566BF">
        <w:rPr>
          <w:rFonts w:ascii="GHEA Grapalat" w:hAnsi="GHEA Grapalat"/>
          <w:sz w:val="20"/>
          <w:szCs w:val="20"/>
          <w:lang w:val="hy-AM" w:eastAsia="ru-RU"/>
        </w:rPr>
        <w:t>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w:t>
      </w:r>
      <w:r w:rsidR="00CD31D5" w:rsidRPr="002D4DC4">
        <w:rPr>
          <w:rFonts w:ascii="GHEA Grapalat" w:hAnsi="GHEA Grapalat"/>
          <w:sz w:val="20"/>
          <w:szCs w:val="20"/>
          <w:lang w:val="hy-AM" w:eastAsia="ru-RU"/>
        </w:rPr>
        <w:t>7</w:t>
      </w:r>
      <w:r w:rsidRPr="00F566BF">
        <w:rPr>
          <w:rFonts w:ascii="GHEA Grapalat" w:hAnsi="GHEA Grapalat"/>
          <w:sz w:val="20"/>
          <w:szCs w:val="20"/>
          <w:lang w:val="hy-AM" w:eastAsia="ru-RU"/>
        </w:rPr>
        <w:t xml:space="preserve">-րդ ենթակետի «բ» պարբերության պահանջները: Ընդ որում, Կատարողը համաձայնագիրը կնքում, իսկ տուժանքի ձևով ներկայացված </w:t>
      </w:r>
      <w:r w:rsidR="00CD31D5" w:rsidRPr="002D4DC4">
        <w:rPr>
          <w:rFonts w:ascii="GHEA Grapalat" w:hAnsi="GHEA Grapalat"/>
          <w:sz w:val="20"/>
          <w:szCs w:val="20"/>
          <w:lang w:val="hy-AM" w:eastAsia="ru-RU"/>
        </w:rPr>
        <w:t xml:space="preserve">որակավորման և </w:t>
      </w:r>
      <w:r w:rsidRPr="00F566BF">
        <w:rPr>
          <w:rFonts w:ascii="GHEA Grapalat" w:hAnsi="GHEA Grapalat"/>
          <w:sz w:val="20"/>
          <w:szCs w:val="20"/>
          <w:lang w:val="hy-AM" w:eastAsia="ru-RU"/>
        </w:rPr>
        <w:t>պայմանագրի ապահով</w:t>
      </w:r>
      <w:r w:rsidR="00CD31D5" w:rsidRPr="002D4DC4">
        <w:rPr>
          <w:rFonts w:ascii="GHEA Grapalat" w:hAnsi="GHEA Grapalat"/>
          <w:sz w:val="20"/>
          <w:szCs w:val="20"/>
          <w:lang w:val="hy-AM" w:eastAsia="ru-RU"/>
        </w:rPr>
        <w:t>ումների</w:t>
      </w:r>
      <w:r w:rsidRPr="00F566BF">
        <w:rPr>
          <w:rFonts w:ascii="GHEA Grapalat" w:hAnsi="GHEA Grapalat"/>
          <w:sz w:val="20"/>
          <w:szCs w:val="20"/>
          <w:lang w:val="hy-AM" w:eastAsia="ru-RU"/>
        </w:rPr>
        <w:t xml:space="preserve"> փոխարինման դեպքում նաև նոր ապահովում</w:t>
      </w:r>
      <w:r w:rsidR="00CD31D5" w:rsidRPr="002D4DC4">
        <w:rPr>
          <w:rFonts w:ascii="GHEA Grapalat" w:hAnsi="GHEA Grapalat"/>
          <w:sz w:val="20"/>
          <w:szCs w:val="20"/>
          <w:lang w:val="hy-AM" w:eastAsia="ru-RU"/>
        </w:rPr>
        <w:t>ներ</w:t>
      </w:r>
      <w:r w:rsidRPr="00F566BF">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CD51B9">
        <w:rPr>
          <w:rStyle w:val="FootnoteReference"/>
          <w:rFonts w:ascii="GHEA Grapalat" w:hAnsi="GHEA Grapalat"/>
          <w:sz w:val="20"/>
          <w:szCs w:val="20"/>
          <w:lang w:val="hy-AM" w:eastAsia="ru-RU"/>
        </w:rPr>
        <w:footnoteReference w:customMarkFollows="1" w:id="22"/>
        <w:t>25</w:t>
      </w:r>
    </w:p>
    <w:p w:rsidR="00E528AD" w:rsidRPr="00CB6DA8" w:rsidRDefault="00E528AD" w:rsidP="00E528AD">
      <w:pPr>
        <w:tabs>
          <w:tab w:val="left" w:pos="1276"/>
        </w:tabs>
        <w:jc w:val="both"/>
        <w:rPr>
          <w:rFonts w:ascii="GHEA Grapalat" w:hAnsi="GHEA Grapalat" w:cs="Sylfaen"/>
          <w:sz w:val="20"/>
          <w:u w:val="single"/>
          <w:lang w:val="hy-AM"/>
        </w:rPr>
      </w:pPr>
    </w:p>
    <w:p w:rsidR="007678FA" w:rsidRPr="00F566BF" w:rsidRDefault="007678FA" w:rsidP="007678FA">
      <w:pPr>
        <w:ind w:firstLine="567"/>
        <w:jc w:val="both"/>
        <w:rPr>
          <w:rFonts w:ascii="GHEA Grapalat" w:hAnsi="GHEA Grapalat"/>
          <w:sz w:val="20"/>
          <w:szCs w:val="20"/>
          <w:lang w:val="hy-AM" w:eastAsia="ru-RU"/>
        </w:rPr>
      </w:pPr>
      <w:r w:rsidRPr="00F566BF">
        <w:rPr>
          <w:rStyle w:val="FootnoteReference"/>
          <w:rFonts w:ascii="GHEA Grapalat" w:hAnsi="GHEA Grapalat"/>
          <w:color w:val="FFFFFF"/>
          <w:sz w:val="20"/>
          <w:szCs w:val="20"/>
          <w:lang w:val="hy-AM" w:eastAsia="ru-RU"/>
        </w:rPr>
        <w:footnoteReference w:id="23"/>
      </w:r>
    </w:p>
    <w:p w:rsidR="007678FA" w:rsidRPr="00F566BF" w:rsidRDefault="007678FA" w:rsidP="007678FA">
      <w:pPr>
        <w:tabs>
          <w:tab w:val="left" w:pos="1276"/>
        </w:tabs>
        <w:ind w:firstLine="720"/>
        <w:jc w:val="both"/>
        <w:rPr>
          <w:rFonts w:ascii="GHEA Grapalat" w:hAnsi="GHEA Grapalat" w:cs="Sylfaen"/>
          <w:sz w:val="18"/>
          <w:szCs w:val="18"/>
          <w:u w:val="single"/>
          <w:lang w:val="nb-NO"/>
        </w:rPr>
      </w:pPr>
    </w:p>
    <w:p w:rsidR="007678FA" w:rsidRPr="00F566BF" w:rsidRDefault="007678FA" w:rsidP="007678FA">
      <w:pPr>
        <w:rPr>
          <w:rFonts w:ascii="GHEA Grapalat" w:hAnsi="GHEA Grapalat"/>
          <w:sz w:val="20"/>
          <w:lang w:val="hy-AM"/>
        </w:rPr>
      </w:pPr>
    </w:p>
    <w:p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b/>
          <w:sz w:val="20"/>
          <w:lang w:val="hy-AM"/>
        </w:rPr>
        <w:t>8.</w:t>
      </w:r>
      <w:r w:rsidRPr="00F566BF">
        <w:rPr>
          <w:rFonts w:ascii="GHEA Grapalat" w:hAnsi="GHEA Grapalat" w:cs="Sylfaen"/>
          <w:sz w:val="20"/>
          <w:lang w:val="hy-AM"/>
        </w:rPr>
        <w:t xml:space="preserve"> </w:t>
      </w:r>
      <w:r w:rsidRPr="00F566BF">
        <w:rPr>
          <w:rFonts w:ascii="GHEA Grapalat" w:hAnsi="GHEA Grapalat" w:cs="Sylfaen"/>
          <w:b/>
          <w:sz w:val="20"/>
          <w:lang w:val="nb-NO"/>
        </w:rPr>
        <w:t>ԿՈՂՄԵՐԻ</w:t>
      </w:r>
      <w:r w:rsidRPr="00F566BF">
        <w:rPr>
          <w:rFonts w:ascii="GHEA Grapalat" w:hAnsi="GHEA Grapalat" w:cs="Times Armenian"/>
          <w:b/>
          <w:sz w:val="20"/>
          <w:lang w:val="nb-NO"/>
        </w:rPr>
        <w:t xml:space="preserve"> </w:t>
      </w:r>
      <w:r w:rsidRPr="00F566BF">
        <w:rPr>
          <w:rFonts w:ascii="GHEA Grapalat" w:hAnsi="GHEA Grapalat" w:cs="Sylfaen"/>
          <w:b/>
          <w:sz w:val="20"/>
          <w:lang w:val="nb-NO"/>
        </w:rPr>
        <w:t>ՀԱՍՑԵՆԵՐԸ</w:t>
      </w:r>
      <w:r w:rsidRPr="00F566BF">
        <w:rPr>
          <w:rFonts w:ascii="GHEA Grapalat" w:hAnsi="GHEA Grapalat" w:cs="Times Armenian"/>
          <w:b/>
          <w:sz w:val="20"/>
          <w:lang w:val="nb-NO"/>
        </w:rPr>
        <w:t xml:space="preserve">, </w:t>
      </w:r>
      <w:r w:rsidRPr="00F566BF">
        <w:rPr>
          <w:rFonts w:ascii="GHEA Grapalat" w:hAnsi="GHEA Grapalat" w:cs="Sylfaen"/>
          <w:b/>
          <w:sz w:val="20"/>
          <w:lang w:val="nb-NO"/>
        </w:rPr>
        <w:t>ԲԱՆԿԱՅԻՆ</w:t>
      </w:r>
      <w:r w:rsidRPr="00F566BF">
        <w:rPr>
          <w:rFonts w:ascii="GHEA Grapalat" w:hAnsi="GHEA Grapalat" w:cs="Times Armenian"/>
          <w:b/>
          <w:sz w:val="20"/>
          <w:lang w:val="nb-NO"/>
        </w:rPr>
        <w:t xml:space="preserve"> </w:t>
      </w:r>
      <w:r w:rsidRPr="00F566BF">
        <w:rPr>
          <w:rFonts w:ascii="GHEA Grapalat" w:hAnsi="GHEA Grapalat" w:cs="Sylfaen"/>
          <w:b/>
          <w:sz w:val="20"/>
          <w:lang w:val="nb-NO"/>
        </w:rPr>
        <w:t>ՎԱՎԵՐԱՊԱՅՄԱՆՆԵՐԸ</w:t>
      </w:r>
      <w:r w:rsidRPr="00F566BF">
        <w:rPr>
          <w:rFonts w:ascii="GHEA Grapalat" w:hAnsi="GHEA Grapalat" w:cs="Times Armenian"/>
          <w:b/>
          <w:sz w:val="20"/>
          <w:lang w:val="nb-NO"/>
        </w:rPr>
        <w:t xml:space="preserve"> </w:t>
      </w:r>
      <w:r w:rsidRPr="00F566BF">
        <w:rPr>
          <w:rFonts w:ascii="GHEA Grapalat" w:hAnsi="GHEA Grapalat" w:cs="Sylfaen"/>
          <w:b/>
          <w:sz w:val="20"/>
          <w:lang w:val="nb-NO"/>
        </w:rPr>
        <w:t>ԵՎ</w:t>
      </w:r>
      <w:r w:rsidRPr="00F566BF">
        <w:rPr>
          <w:rFonts w:ascii="GHEA Grapalat" w:hAnsi="GHEA Grapalat" w:cs="Times Armenian"/>
          <w:b/>
          <w:sz w:val="20"/>
          <w:lang w:val="nb-NO"/>
        </w:rPr>
        <w:t xml:space="preserve"> </w:t>
      </w:r>
      <w:r w:rsidRPr="00F566BF">
        <w:rPr>
          <w:rFonts w:ascii="GHEA Grapalat" w:hAnsi="GHEA Grapalat" w:cs="Sylfaen"/>
          <w:b/>
          <w:sz w:val="20"/>
          <w:lang w:val="nb-NO"/>
        </w:rPr>
        <w:t>ՍՏՈՐԱԳՐՈՒԹՅՈՒՆՆԵՐԸ</w:t>
      </w:r>
    </w:p>
    <w:p w:rsidR="007678FA" w:rsidRPr="00F566BF" w:rsidRDefault="007678FA" w:rsidP="007678FA">
      <w:pPr>
        <w:jc w:val="both"/>
        <w:rPr>
          <w:rFonts w:ascii="GHEA Grapalat" w:hAnsi="GHEA Grapalat" w:cs="TimesArmenianPSMT"/>
          <w:sz w:val="18"/>
          <w:szCs w:val="18"/>
          <w:lang w:val="hy-AM"/>
        </w:rPr>
      </w:pPr>
      <w:r w:rsidRPr="00F566BF">
        <w:rPr>
          <w:rFonts w:ascii="GHEA Grapalat" w:hAnsi="GHEA Grapalat"/>
          <w:i/>
          <w:sz w:val="20"/>
          <w:lang w:val="hy-AM" w:eastAsia="zh-CN"/>
        </w:rPr>
        <w:t xml:space="preserve"> </w:t>
      </w:r>
    </w:p>
    <w:p w:rsidR="007678FA" w:rsidRPr="00F566BF"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F566BF" w:rsidTr="00E53C12">
        <w:tc>
          <w:tcPr>
            <w:tcW w:w="4536" w:type="dxa"/>
          </w:tcPr>
          <w:p w:rsidR="007678FA" w:rsidRPr="00F566BF" w:rsidRDefault="007678FA" w:rsidP="00E53C12">
            <w:pPr>
              <w:jc w:val="center"/>
              <w:rPr>
                <w:rFonts w:ascii="GHEA Grapalat" w:hAnsi="GHEA Grapalat"/>
                <w:b/>
                <w:sz w:val="20"/>
                <w:lang w:val="hy-AM"/>
              </w:rPr>
            </w:pPr>
            <w:r w:rsidRPr="00F566BF">
              <w:rPr>
                <w:rFonts w:ascii="GHEA Grapalat" w:hAnsi="GHEA Grapalat"/>
                <w:b/>
                <w:sz w:val="20"/>
                <w:lang w:val="hy-AM"/>
              </w:rPr>
              <w:t>Պ Ա Տ Վ Ի Ր Ա Տ ՈՒ</w:t>
            </w:r>
          </w:p>
          <w:p w:rsidR="007678FA" w:rsidRPr="00F566BF" w:rsidRDefault="007678FA" w:rsidP="00E53C12">
            <w:pPr>
              <w:jc w:val="center"/>
              <w:rPr>
                <w:rFonts w:ascii="GHEA Grapalat" w:hAnsi="GHEA Grapalat"/>
                <w:b/>
                <w:sz w:val="20"/>
                <w:lang w:val="hy-AM"/>
              </w:rPr>
            </w:pPr>
          </w:p>
          <w:p w:rsidR="007678FA" w:rsidRPr="00F566BF" w:rsidRDefault="007678FA" w:rsidP="00E53C12">
            <w:pPr>
              <w:rPr>
                <w:rFonts w:ascii="GHEA Grapalat" w:hAnsi="GHEA Grapalat"/>
                <w:sz w:val="20"/>
                <w:lang w:val="hy-AM"/>
              </w:rPr>
            </w:pPr>
          </w:p>
          <w:p w:rsidR="007678FA" w:rsidRPr="00F566BF" w:rsidRDefault="007678FA" w:rsidP="00E53C12">
            <w:pPr>
              <w:rPr>
                <w:rFonts w:ascii="GHEA Grapalat" w:hAnsi="GHEA Grapalat"/>
                <w:sz w:val="20"/>
                <w:lang w:val="hy-AM"/>
              </w:rPr>
            </w:pPr>
          </w:p>
          <w:p w:rsidR="007678FA" w:rsidRPr="00F566BF" w:rsidRDefault="007678FA" w:rsidP="00E53C12">
            <w:pPr>
              <w:rPr>
                <w:rFonts w:ascii="GHEA Grapalat" w:hAnsi="GHEA Grapalat"/>
                <w:sz w:val="20"/>
                <w:lang w:val="hy-AM"/>
              </w:rPr>
            </w:pPr>
            <w:r w:rsidRPr="00F566BF">
              <w:rPr>
                <w:rFonts w:ascii="GHEA Grapalat" w:hAnsi="GHEA Grapalat"/>
                <w:sz w:val="20"/>
                <w:lang w:val="hy-AM"/>
              </w:rPr>
              <w:t xml:space="preserve">           --------------------------------------------</w:t>
            </w:r>
          </w:p>
          <w:p w:rsidR="007678FA" w:rsidRPr="00F566BF" w:rsidRDefault="007678FA" w:rsidP="00E53C12">
            <w:pPr>
              <w:rPr>
                <w:rFonts w:ascii="GHEA Grapalat" w:hAnsi="GHEA Grapalat"/>
                <w:sz w:val="16"/>
                <w:szCs w:val="16"/>
                <w:lang w:val="pt-BR"/>
              </w:rPr>
            </w:pPr>
            <w:r w:rsidRPr="00F566BF">
              <w:rPr>
                <w:rFonts w:ascii="GHEA Grapalat" w:hAnsi="GHEA Grapalat"/>
                <w:sz w:val="20"/>
                <w:lang w:val="hy-AM"/>
              </w:rPr>
              <w:t xml:space="preserve">                       </w:t>
            </w:r>
            <w:r w:rsidRPr="00F566BF">
              <w:rPr>
                <w:rFonts w:ascii="GHEA Grapalat" w:hAnsi="GHEA Grapalat"/>
                <w:sz w:val="16"/>
                <w:szCs w:val="16"/>
                <w:lang w:val="pt-BR"/>
              </w:rPr>
              <w:t>(ստորագրություն)</w:t>
            </w:r>
          </w:p>
          <w:p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w:t>
            </w:r>
          </w:p>
          <w:p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Կ.Տ.</w:t>
            </w:r>
          </w:p>
          <w:p w:rsidR="007678FA" w:rsidRPr="00F566BF" w:rsidRDefault="007678FA" w:rsidP="00E53C12">
            <w:pPr>
              <w:rPr>
                <w:rFonts w:ascii="GHEA Grapalat" w:hAnsi="GHEA Grapalat"/>
                <w:sz w:val="20"/>
                <w:lang w:val="pt-BR"/>
              </w:rPr>
            </w:pPr>
          </w:p>
          <w:p w:rsidR="007678FA" w:rsidRPr="00F566BF" w:rsidRDefault="007678FA" w:rsidP="00E53C12">
            <w:pPr>
              <w:rPr>
                <w:rFonts w:ascii="GHEA Grapalat" w:hAnsi="GHEA Grapalat"/>
                <w:sz w:val="20"/>
                <w:lang w:val="pt-BR"/>
              </w:rPr>
            </w:pPr>
          </w:p>
        </w:tc>
        <w:tc>
          <w:tcPr>
            <w:tcW w:w="4111" w:type="dxa"/>
          </w:tcPr>
          <w:p w:rsidR="007678FA" w:rsidRPr="00F566BF" w:rsidRDefault="007678FA" w:rsidP="00E53C12">
            <w:pPr>
              <w:spacing w:line="360" w:lineRule="auto"/>
              <w:jc w:val="center"/>
              <w:rPr>
                <w:rFonts w:ascii="GHEA Grapalat" w:hAnsi="GHEA Grapalat"/>
                <w:b/>
                <w:sz w:val="20"/>
                <w:lang w:val="nb-NO"/>
              </w:rPr>
            </w:pPr>
            <w:r w:rsidRPr="00F566BF">
              <w:rPr>
                <w:rFonts w:ascii="GHEA Grapalat" w:hAnsi="GHEA Grapalat"/>
                <w:b/>
                <w:sz w:val="20"/>
                <w:lang w:val="nb-NO"/>
              </w:rPr>
              <w:t>Կ Ա Տ Ա Ր Ո Ղ</w:t>
            </w:r>
          </w:p>
          <w:p w:rsidR="007678FA" w:rsidRPr="00F566BF" w:rsidRDefault="007678FA" w:rsidP="00E53C12">
            <w:pPr>
              <w:spacing w:line="360" w:lineRule="auto"/>
              <w:jc w:val="center"/>
              <w:rPr>
                <w:rFonts w:ascii="GHEA Grapalat" w:hAnsi="GHEA Grapalat"/>
                <w:b/>
                <w:sz w:val="20"/>
                <w:lang w:val="nb-NO"/>
              </w:rPr>
            </w:pPr>
          </w:p>
          <w:p w:rsidR="007678FA" w:rsidRPr="00F566BF" w:rsidRDefault="007678FA" w:rsidP="00E53C12">
            <w:pPr>
              <w:rPr>
                <w:rFonts w:ascii="GHEA Grapalat" w:hAnsi="GHEA Grapalat"/>
                <w:sz w:val="20"/>
                <w:lang w:val="pt-BR"/>
              </w:rPr>
            </w:pPr>
            <w:r w:rsidRPr="00F566BF">
              <w:rPr>
                <w:rFonts w:ascii="GHEA Grapalat" w:hAnsi="GHEA Grapalat"/>
                <w:sz w:val="20"/>
                <w:lang w:val="pt-BR"/>
              </w:rPr>
              <w:t xml:space="preserve">       </w:t>
            </w:r>
          </w:p>
          <w:p w:rsidR="007678FA" w:rsidRPr="00F566BF" w:rsidRDefault="007678FA" w:rsidP="00E53C12">
            <w:pPr>
              <w:rPr>
                <w:rFonts w:ascii="GHEA Grapalat" w:hAnsi="GHEA Grapalat"/>
                <w:sz w:val="20"/>
                <w:lang w:val="pt-BR"/>
              </w:rPr>
            </w:pPr>
            <w:r w:rsidRPr="00F566BF">
              <w:rPr>
                <w:rFonts w:ascii="GHEA Grapalat" w:hAnsi="GHEA Grapalat"/>
                <w:sz w:val="20"/>
                <w:lang w:val="pt-BR"/>
              </w:rPr>
              <w:t xml:space="preserve">         --------------------------------------------</w:t>
            </w:r>
          </w:p>
          <w:p w:rsidR="007678FA" w:rsidRPr="00F566BF" w:rsidRDefault="007678FA" w:rsidP="00E53C12">
            <w:pPr>
              <w:rPr>
                <w:rFonts w:ascii="GHEA Grapalat" w:hAnsi="GHEA Grapalat"/>
                <w:sz w:val="16"/>
                <w:szCs w:val="16"/>
                <w:lang w:val="pt-BR"/>
              </w:rPr>
            </w:pPr>
            <w:r w:rsidRPr="00F566BF">
              <w:rPr>
                <w:rFonts w:ascii="GHEA Grapalat" w:hAnsi="GHEA Grapalat"/>
                <w:sz w:val="20"/>
                <w:lang w:val="pt-BR"/>
              </w:rPr>
              <w:t xml:space="preserve">                       </w:t>
            </w:r>
            <w:r w:rsidRPr="00F566BF">
              <w:rPr>
                <w:rFonts w:ascii="GHEA Grapalat" w:hAnsi="GHEA Grapalat"/>
                <w:sz w:val="16"/>
                <w:szCs w:val="16"/>
                <w:lang w:val="pt-BR"/>
              </w:rPr>
              <w:t>(ստորագրություն)</w:t>
            </w:r>
          </w:p>
          <w:p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w:t>
            </w:r>
          </w:p>
          <w:p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Կ.Տ.</w:t>
            </w:r>
          </w:p>
          <w:p w:rsidR="007678FA" w:rsidRPr="00F566BF" w:rsidRDefault="007678FA" w:rsidP="00E53C12">
            <w:pPr>
              <w:rPr>
                <w:rFonts w:ascii="GHEA Grapalat" w:hAnsi="GHEA Grapalat"/>
                <w:sz w:val="20"/>
                <w:lang w:val="pt-BR"/>
              </w:rPr>
            </w:pPr>
          </w:p>
          <w:p w:rsidR="007678FA" w:rsidRPr="00F566BF" w:rsidRDefault="007678FA" w:rsidP="00E53C12">
            <w:pPr>
              <w:spacing w:line="360" w:lineRule="auto"/>
              <w:jc w:val="center"/>
              <w:rPr>
                <w:rFonts w:ascii="GHEA Grapalat" w:hAnsi="GHEA Grapalat"/>
                <w:b/>
                <w:sz w:val="20"/>
                <w:lang w:val="nb-NO"/>
              </w:rPr>
            </w:pPr>
          </w:p>
        </w:tc>
      </w:tr>
    </w:tbl>
    <w:p w:rsidR="007678FA" w:rsidRPr="00F566BF" w:rsidRDefault="007678FA" w:rsidP="007678FA">
      <w:pPr>
        <w:ind w:firstLine="709"/>
        <w:jc w:val="center"/>
        <w:rPr>
          <w:rFonts w:ascii="GHEA Grapalat" w:hAnsi="GHEA Grapalat"/>
          <w:b/>
          <w:sz w:val="20"/>
          <w:lang w:val="nb-NO"/>
        </w:rPr>
      </w:pPr>
    </w:p>
    <w:p w:rsidR="007678FA" w:rsidRPr="00F566BF" w:rsidRDefault="007678FA" w:rsidP="007678FA">
      <w:pPr>
        <w:ind w:firstLine="709"/>
        <w:rPr>
          <w:rFonts w:ascii="GHEA Grapalat" w:hAnsi="GHEA Grapalat" w:cs="Sylfaen"/>
          <w:i/>
          <w:sz w:val="20"/>
          <w:szCs w:val="20"/>
          <w:lang w:val="nb-NO"/>
        </w:rPr>
      </w:pPr>
      <w:r w:rsidRPr="00F566BF">
        <w:rPr>
          <w:rFonts w:ascii="GHEA Grapalat" w:hAnsi="GHEA Grapalat" w:cs="Sylfaen"/>
          <w:i/>
          <w:sz w:val="20"/>
          <w:szCs w:val="20"/>
          <w:lang w:val="pt-BR"/>
        </w:rPr>
        <w:t>Անհրաժեշտության</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դեպքում</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պայմանագրում</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կարող</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են</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ներառվել</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ՀՀ</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օրենսդրությանը</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չհակասող</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դրույթներ</w:t>
      </w:r>
      <w:r w:rsidRPr="00F566BF">
        <w:rPr>
          <w:rFonts w:ascii="GHEA Grapalat" w:hAnsi="GHEA Grapalat" w:cs="Sylfaen"/>
          <w:i/>
          <w:sz w:val="20"/>
          <w:szCs w:val="20"/>
          <w:lang w:val="nb-NO"/>
        </w:rPr>
        <w:t>։</w:t>
      </w:r>
    </w:p>
    <w:p w:rsidR="007678FA" w:rsidRPr="00F566BF" w:rsidRDefault="007678FA" w:rsidP="007678FA">
      <w:pPr>
        <w:autoSpaceDE w:val="0"/>
        <w:autoSpaceDN w:val="0"/>
        <w:adjustRightInd w:val="0"/>
        <w:jc w:val="right"/>
        <w:rPr>
          <w:rFonts w:ascii="GHEA Grapalat" w:hAnsi="GHEA Grapalat" w:cs="TimesArmenianPSMT"/>
          <w:sz w:val="20"/>
          <w:szCs w:val="20"/>
          <w:lang w:val="nb-NO"/>
        </w:rPr>
      </w:pPr>
    </w:p>
    <w:p w:rsidR="007678FA" w:rsidRPr="00F566BF" w:rsidRDefault="007678FA" w:rsidP="007678FA">
      <w:pPr>
        <w:rPr>
          <w:rFonts w:ascii="GHEA Grapalat" w:hAnsi="GHEA Grapalat"/>
          <w:sz w:val="20"/>
          <w:szCs w:val="20"/>
          <w:lang w:val="hy-AM"/>
        </w:rPr>
      </w:pPr>
    </w:p>
    <w:p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br w:type="page"/>
      </w:r>
      <w:r w:rsidRPr="00F566BF">
        <w:rPr>
          <w:rFonts w:ascii="GHEA Grapalat" w:hAnsi="GHEA Grapalat"/>
          <w:i/>
          <w:sz w:val="18"/>
          <w:lang w:val="hy-AM"/>
        </w:rPr>
        <w:lastRenderedPageBreak/>
        <w:t>Հավելված N 1</w:t>
      </w:r>
    </w:p>
    <w:p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rsidR="007678FA" w:rsidRPr="00F566BF" w:rsidRDefault="007678FA" w:rsidP="007678FA">
      <w:pPr>
        <w:jc w:val="center"/>
        <w:rPr>
          <w:rFonts w:ascii="GHEA Grapalat" w:hAnsi="GHEA Grapalat"/>
          <w:sz w:val="18"/>
          <w:lang w:val="hy-AM"/>
        </w:rPr>
      </w:pPr>
    </w:p>
    <w:p w:rsidR="007678FA" w:rsidRPr="00F566BF" w:rsidRDefault="007678FA" w:rsidP="007678FA">
      <w:pPr>
        <w:jc w:val="center"/>
        <w:rPr>
          <w:rFonts w:ascii="GHEA Grapalat" w:hAnsi="GHEA Grapalat"/>
          <w:sz w:val="20"/>
          <w:lang w:val="hy-AM"/>
        </w:rPr>
      </w:pPr>
    </w:p>
    <w:p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993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84"/>
        <w:gridCol w:w="1368"/>
        <w:gridCol w:w="940"/>
        <w:gridCol w:w="1095"/>
        <w:gridCol w:w="1095"/>
        <w:gridCol w:w="1394"/>
        <w:gridCol w:w="1448"/>
      </w:tblGrid>
      <w:tr w:rsidR="007678FA" w:rsidRPr="00F566BF" w:rsidTr="00E53C12">
        <w:tc>
          <w:tcPr>
            <w:tcW w:w="9939" w:type="dxa"/>
            <w:gridSpan w:val="8"/>
          </w:tcPr>
          <w:p w:rsidR="007678FA" w:rsidRPr="00F566BF" w:rsidRDefault="007678FA" w:rsidP="00E53C12">
            <w:pPr>
              <w:jc w:val="center"/>
              <w:rPr>
                <w:rFonts w:ascii="GHEA Grapalat" w:hAnsi="GHEA Grapalat"/>
                <w:sz w:val="18"/>
              </w:rPr>
            </w:pPr>
            <w:r w:rsidRPr="00F566BF">
              <w:rPr>
                <w:rFonts w:ascii="GHEA Grapalat" w:hAnsi="GHEA Grapalat"/>
                <w:sz w:val="18"/>
              </w:rPr>
              <w:t>Ծառայության</w:t>
            </w:r>
          </w:p>
        </w:tc>
      </w:tr>
      <w:tr w:rsidR="007678FA" w:rsidRPr="00F566BF" w:rsidTr="00E44B50">
        <w:trPr>
          <w:trHeight w:val="219"/>
        </w:trPr>
        <w:tc>
          <w:tcPr>
            <w:tcW w:w="1451" w:type="dxa"/>
            <w:vMerge w:val="restart"/>
            <w:vAlign w:val="center"/>
          </w:tcPr>
          <w:p w:rsidR="007678FA" w:rsidRPr="00F566BF" w:rsidRDefault="007678FA" w:rsidP="00E53C12">
            <w:pPr>
              <w:jc w:val="center"/>
              <w:rPr>
                <w:rFonts w:ascii="GHEA Grapalat" w:hAnsi="GHEA Grapalat"/>
                <w:sz w:val="18"/>
              </w:rPr>
            </w:pPr>
            <w:r w:rsidRPr="00F566BF">
              <w:rPr>
                <w:rFonts w:ascii="GHEA Grapalat" w:hAnsi="GHEA Grapalat"/>
                <w:sz w:val="18"/>
              </w:rPr>
              <w:t>հրավերով նախատեսված չափաբաժնի համարը</w:t>
            </w:r>
          </w:p>
        </w:tc>
        <w:tc>
          <w:tcPr>
            <w:tcW w:w="1530" w:type="dxa"/>
            <w:vMerge w:val="restart"/>
            <w:vAlign w:val="center"/>
          </w:tcPr>
          <w:p w:rsidR="007678FA" w:rsidRPr="00F566BF" w:rsidRDefault="007678FA" w:rsidP="00E53C12">
            <w:pPr>
              <w:jc w:val="center"/>
              <w:rPr>
                <w:rFonts w:ascii="GHEA Grapalat" w:hAnsi="GHEA Grapalat"/>
                <w:sz w:val="18"/>
              </w:rPr>
            </w:pPr>
            <w:r w:rsidRPr="00F566BF">
              <w:rPr>
                <w:rFonts w:ascii="GHEA Grapalat" w:hAnsi="GHEA Grapalat"/>
                <w:sz w:val="18"/>
              </w:rPr>
              <w:t>գնումների պլանով նախատեսված միջանցիկ ծածկագիրը` ըստ ԳՄԱ դասակարգման (CPV)</w:t>
            </w:r>
          </w:p>
        </w:tc>
        <w:tc>
          <w:tcPr>
            <w:tcW w:w="1409" w:type="dxa"/>
            <w:vMerge w:val="restart"/>
            <w:vAlign w:val="center"/>
          </w:tcPr>
          <w:p w:rsidR="007678FA" w:rsidRPr="00F566BF" w:rsidRDefault="007678FA" w:rsidP="00E53C12">
            <w:pPr>
              <w:jc w:val="center"/>
              <w:rPr>
                <w:rFonts w:ascii="GHEA Grapalat" w:hAnsi="GHEA Grapalat"/>
                <w:sz w:val="18"/>
              </w:rPr>
            </w:pPr>
            <w:r w:rsidRPr="00F566BF">
              <w:rPr>
                <w:rFonts w:ascii="GHEA Grapalat" w:hAnsi="GHEA Grapalat"/>
                <w:sz w:val="18"/>
              </w:rPr>
              <w:t>տեխնիկական բնութագիրը</w:t>
            </w:r>
          </w:p>
        </w:tc>
        <w:tc>
          <w:tcPr>
            <w:tcW w:w="1218" w:type="dxa"/>
            <w:vMerge w:val="restart"/>
            <w:vAlign w:val="center"/>
          </w:tcPr>
          <w:p w:rsidR="007678FA" w:rsidRPr="00F566BF" w:rsidRDefault="007678FA" w:rsidP="00E53C12">
            <w:pPr>
              <w:jc w:val="center"/>
              <w:rPr>
                <w:rFonts w:ascii="GHEA Grapalat" w:hAnsi="GHEA Grapalat"/>
                <w:sz w:val="18"/>
              </w:rPr>
            </w:pPr>
            <w:r w:rsidRPr="00F566BF">
              <w:rPr>
                <w:rFonts w:ascii="GHEA Grapalat" w:hAnsi="GHEA Grapalat"/>
                <w:sz w:val="18"/>
              </w:rPr>
              <w:t>չափման միավորը</w:t>
            </w:r>
          </w:p>
        </w:tc>
        <w:tc>
          <w:tcPr>
            <w:tcW w:w="1127" w:type="dxa"/>
            <w:vMerge w:val="restart"/>
            <w:vAlign w:val="center"/>
          </w:tcPr>
          <w:p w:rsidR="007678FA" w:rsidRPr="00F566BF" w:rsidRDefault="007678FA" w:rsidP="00E53C12">
            <w:pPr>
              <w:jc w:val="center"/>
              <w:rPr>
                <w:rFonts w:ascii="GHEA Grapalat" w:hAnsi="GHEA Grapalat"/>
                <w:sz w:val="18"/>
              </w:rPr>
            </w:pPr>
            <w:r w:rsidRPr="00F566BF">
              <w:rPr>
                <w:rFonts w:ascii="GHEA Grapalat" w:hAnsi="GHEA Grapalat"/>
                <w:sz w:val="18"/>
              </w:rPr>
              <w:t>ընդհանուր գինը/ՀՀ դրամ</w:t>
            </w:r>
          </w:p>
        </w:tc>
        <w:tc>
          <w:tcPr>
            <w:tcW w:w="1127" w:type="dxa"/>
            <w:vMerge w:val="restart"/>
            <w:vAlign w:val="center"/>
          </w:tcPr>
          <w:p w:rsidR="007678FA" w:rsidRPr="00F566BF" w:rsidRDefault="007678FA" w:rsidP="00E53C12">
            <w:pPr>
              <w:jc w:val="center"/>
              <w:rPr>
                <w:rFonts w:ascii="GHEA Grapalat" w:hAnsi="GHEA Grapalat"/>
                <w:sz w:val="18"/>
              </w:rPr>
            </w:pPr>
            <w:r w:rsidRPr="00F566BF">
              <w:rPr>
                <w:rFonts w:ascii="GHEA Grapalat" w:hAnsi="GHEA Grapalat"/>
                <w:sz w:val="18"/>
              </w:rPr>
              <w:t>ընդհանուր քանակը</w:t>
            </w:r>
          </w:p>
        </w:tc>
        <w:tc>
          <w:tcPr>
            <w:tcW w:w="2077" w:type="dxa"/>
            <w:gridSpan w:val="2"/>
            <w:vAlign w:val="center"/>
          </w:tcPr>
          <w:p w:rsidR="007678FA" w:rsidRPr="00F566BF" w:rsidRDefault="007678FA" w:rsidP="00E53C12">
            <w:pPr>
              <w:jc w:val="center"/>
              <w:rPr>
                <w:rFonts w:ascii="GHEA Grapalat" w:hAnsi="GHEA Grapalat"/>
                <w:sz w:val="18"/>
              </w:rPr>
            </w:pPr>
            <w:r w:rsidRPr="00F566BF">
              <w:rPr>
                <w:rFonts w:ascii="GHEA Grapalat" w:hAnsi="GHEA Grapalat"/>
                <w:sz w:val="18"/>
              </w:rPr>
              <w:t>մատուցման</w:t>
            </w:r>
          </w:p>
        </w:tc>
      </w:tr>
      <w:tr w:rsidR="007678FA" w:rsidRPr="00F566BF" w:rsidTr="00E44B50">
        <w:trPr>
          <w:trHeight w:val="445"/>
        </w:trPr>
        <w:tc>
          <w:tcPr>
            <w:tcW w:w="1451" w:type="dxa"/>
            <w:vMerge/>
            <w:vAlign w:val="center"/>
          </w:tcPr>
          <w:p w:rsidR="007678FA" w:rsidRPr="00F566BF" w:rsidRDefault="007678FA" w:rsidP="00E53C12">
            <w:pPr>
              <w:jc w:val="center"/>
              <w:rPr>
                <w:rFonts w:ascii="GHEA Grapalat" w:hAnsi="GHEA Grapalat"/>
                <w:sz w:val="18"/>
              </w:rPr>
            </w:pPr>
          </w:p>
        </w:tc>
        <w:tc>
          <w:tcPr>
            <w:tcW w:w="1530" w:type="dxa"/>
            <w:vMerge/>
            <w:vAlign w:val="center"/>
          </w:tcPr>
          <w:p w:rsidR="007678FA" w:rsidRPr="00F566BF" w:rsidRDefault="007678FA" w:rsidP="00E53C12">
            <w:pPr>
              <w:jc w:val="center"/>
              <w:rPr>
                <w:rFonts w:ascii="GHEA Grapalat" w:hAnsi="GHEA Grapalat"/>
                <w:sz w:val="18"/>
              </w:rPr>
            </w:pPr>
          </w:p>
        </w:tc>
        <w:tc>
          <w:tcPr>
            <w:tcW w:w="1409" w:type="dxa"/>
            <w:vMerge/>
            <w:vAlign w:val="center"/>
          </w:tcPr>
          <w:p w:rsidR="007678FA" w:rsidRPr="00F566BF" w:rsidRDefault="007678FA" w:rsidP="00E53C12">
            <w:pPr>
              <w:jc w:val="center"/>
              <w:rPr>
                <w:rFonts w:ascii="GHEA Grapalat" w:hAnsi="GHEA Grapalat"/>
                <w:sz w:val="18"/>
              </w:rPr>
            </w:pPr>
          </w:p>
        </w:tc>
        <w:tc>
          <w:tcPr>
            <w:tcW w:w="1218" w:type="dxa"/>
            <w:vMerge/>
            <w:vAlign w:val="center"/>
          </w:tcPr>
          <w:p w:rsidR="007678FA" w:rsidRPr="00F566BF" w:rsidRDefault="007678FA" w:rsidP="00E53C12">
            <w:pPr>
              <w:jc w:val="center"/>
              <w:rPr>
                <w:rFonts w:ascii="GHEA Grapalat" w:hAnsi="GHEA Grapalat"/>
                <w:sz w:val="18"/>
              </w:rPr>
            </w:pPr>
          </w:p>
        </w:tc>
        <w:tc>
          <w:tcPr>
            <w:tcW w:w="1127" w:type="dxa"/>
            <w:vMerge/>
            <w:vAlign w:val="center"/>
          </w:tcPr>
          <w:p w:rsidR="007678FA" w:rsidRPr="00F566BF" w:rsidRDefault="007678FA" w:rsidP="00E53C12">
            <w:pPr>
              <w:jc w:val="center"/>
              <w:rPr>
                <w:rFonts w:ascii="GHEA Grapalat" w:hAnsi="GHEA Grapalat"/>
                <w:sz w:val="18"/>
              </w:rPr>
            </w:pPr>
          </w:p>
        </w:tc>
        <w:tc>
          <w:tcPr>
            <w:tcW w:w="1127" w:type="dxa"/>
            <w:vMerge/>
            <w:vAlign w:val="center"/>
          </w:tcPr>
          <w:p w:rsidR="007678FA" w:rsidRPr="00F566BF" w:rsidRDefault="007678FA" w:rsidP="00E53C12">
            <w:pPr>
              <w:jc w:val="center"/>
              <w:rPr>
                <w:rFonts w:ascii="GHEA Grapalat" w:hAnsi="GHEA Grapalat"/>
                <w:sz w:val="18"/>
              </w:rPr>
            </w:pPr>
          </w:p>
        </w:tc>
        <w:tc>
          <w:tcPr>
            <w:tcW w:w="865" w:type="dxa"/>
            <w:vAlign w:val="center"/>
          </w:tcPr>
          <w:p w:rsidR="007678FA" w:rsidRPr="00F566BF" w:rsidRDefault="007678FA" w:rsidP="00E53C12">
            <w:pPr>
              <w:jc w:val="center"/>
              <w:rPr>
                <w:rFonts w:ascii="GHEA Grapalat" w:hAnsi="GHEA Grapalat"/>
                <w:sz w:val="18"/>
              </w:rPr>
            </w:pPr>
            <w:r w:rsidRPr="00F566BF">
              <w:rPr>
                <w:rFonts w:ascii="GHEA Grapalat" w:hAnsi="GHEA Grapalat"/>
                <w:sz w:val="18"/>
              </w:rPr>
              <w:t>հասցեն</w:t>
            </w:r>
          </w:p>
        </w:tc>
        <w:tc>
          <w:tcPr>
            <w:tcW w:w="1212" w:type="dxa"/>
            <w:vAlign w:val="center"/>
          </w:tcPr>
          <w:p w:rsidR="007678FA" w:rsidRPr="00F566BF" w:rsidRDefault="007678FA" w:rsidP="00E53C12">
            <w:pPr>
              <w:jc w:val="center"/>
              <w:rPr>
                <w:rFonts w:ascii="GHEA Grapalat" w:hAnsi="GHEA Grapalat"/>
                <w:sz w:val="18"/>
              </w:rPr>
            </w:pPr>
            <w:r w:rsidRPr="00F566BF">
              <w:rPr>
                <w:rFonts w:ascii="GHEA Grapalat" w:hAnsi="GHEA Grapalat"/>
                <w:sz w:val="18"/>
              </w:rPr>
              <w:t>Ժամկետը**</w:t>
            </w:r>
          </w:p>
        </w:tc>
      </w:tr>
      <w:tr w:rsidR="007678FA" w:rsidRPr="00F566BF" w:rsidTr="00E44B50">
        <w:trPr>
          <w:trHeight w:val="246"/>
        </w:trPr>
        <w:tc>
          <w:tcPr>
            <w:tcW w:w="1451" w:type="dxa"/>
          </w:tcPr>
          <w:p w:rsidR="007678FA" w:rsidRPr="00F566BF" w:rsidRDefault="00E44B50" w:rsidP="00E53C12">
            <w:pPr>
              <w:jc w:val="center"/>
              <w:rPr>
                <w:rFonts w:ascii="GHEA Grapalat" w:hAnsi="GHEA Grapalat"/>
                <w:sz w:val="20"/>
              </w:rPr>
            </w:pPr>
            <w:r>
              <w:rPr>
                <w:rFonts w:ascii="GHEA Grapalat" w:hAnsi="GHEA Grapalat"/>
                <w:sz w:val="20"/>
              </w:rPr>
              <w:t>1</w:t>
            </w:r>
          </w:p>
        </w:tc>
        <w:tc>
          <w:tcPr>
            <w:tcW w:w="1530" w:type="dxa"/>
          </w:tcPr>
          <w:p w:rsidR="007678FA" w:rsidRPr="00F566BF" w:rsidRDefault="000F6D0E" w:rsidP="00E53C12">
            <w:pPr>
              <w:jc w:val="center"/>
              <w:rPr>
                <w:rFonts w:ascii="GHEA Grapalat" w:hAnsi="GHEA Grapalat"/>
                <w:sz w:val="20"/>
              </w:rPr>
            </w:pPr>
            <w:r w:rsidRPr="000F6D0E">
              <w:rPr>
                <w:rFonts w:ascii="GHEA Grapalat" w:hAnsi="GHEA Grapalat"/>
                <w:sz w:val="20"/>
              </w:rPr>
              <w:t>79631400</w:t>
            </w:r>
          </w:p>
        </w:tc>
        <w:tc>
          <w:tcPr>
            <w:tcW w:w="1409" w:type="dxa"/>
          </w:tcPr>
          <w:p w:rsidR="007678FA" w:rsidRPr="00F566BF" w:rsidRDefault="004B76CC" w:rsidP="00E53C12">
            <w:pPr>
              <w:jc w:val="center"/>
              <w:rPr>
                <w:rFonts w:ascii="GHEA Grapalat" w:hAnsi="GHEA Grapalat"/>
                <w:sz w:val="20"/>
              </w:rPr>
            </w:pPr>
            <w:r>
              <w:rPr>
                <w:rFonts w:ascii="GHEA Grapalat" w:hAnsi="GHEA Grapalat"/>
                <w:sz w:val="20"/>
              </w:rPr>
              <w:t>Տես կից ֆայլը</w:t>
            </w:r>
          </w:p>
        </w:tc>
        <w:tc>
          <w:tcPr>
            <w:tcW w:w="1218" w:type="dxa"/>
          </w:tcPr>
          <w:p w:rsidR="007678FA" w:rsidRPr="00F566BF" w:rsidRDefault="004B76CC" w:rsidP="00E53C12">
            <w:pPr>
              <w:jc w:val="center"/>
              <w:rPr>
                <w:rFonts w:ascii="GHEA Grapalat" w:hAnsi="GHEA Grapalat"/>
                <w:sz w:val="20"/>
              </w:rPr>
            </w:pPr>
            <w:r>
              <w:rPr>
                <w:rFonts w:ascii="GHEA Grapalat" w:hAnsi="GHEA Grapalat"/>
                <w:sz w:val="20"/>
              </w:rPr>
              <w:t>դրամ</w:t>
            </w:r>
          </w:p>
        </w:tc>
        <w:tc>
          <w:tcPr>
            <w:tcW w:w="1127" w:type="dxa"/>
          </w:tcPr>
          <w:p w:rsidR="007678FA" w:rsidRPr="00F566BF" w:rsidRDefault="007678FA" w:rsidP="00E53C12">
            <w:pPr>
              <w:jc w:val="center"/>
              <w:rPr>
                <w:rFonts w:ascii="GHEA Grapalat" w:hAnsi="GHEA Grapalat"/>
                <w:sz w:val="20"/>
              </w:rPr>
            </w:pPr>
          </w:p>
        </w:tc>
        <w:tc>
          <w:tcPr>
            <w:tcW w:w="1127" w:type="dxa"/>
          </w:tcPr>
          <w:p w:rsidR="007678FA" w:rsidRPr="00F566BF" w:rsidRDefault="004B76CC" w:rsidP="00E53C12">
            <w:pPr>
              <w:jc w:val="center"/>
              <w:rPr>
                <w:rFonts w:ascii="GHEA Grapalat" w:hAnsi="GHEA Grapalat"/>
                <w:sz w:val="20"/>
              </w:rPr>
            </w:pPr>
            <w:r>
              <w:rPr>
                <w:rFonts w:ascii="GHEA Grapalat" w:hAnsi="GHEA Grapalat"/>
                <w:sz w:val="20"/>
              </w:rPr>
              <w:t>փաթեթ</w:t>
            </w:r>
          </w:p>
        </w:tc>
        <w:tc>
          <w:tcPr>
            <w:tcW w:w="865" w:type="dxa"/>
          </w:tcPr>
          <w:p w:rsidR="007678FA" w:rsidRDefault="004B76CC" w:rsidP="00E53C12">
            <w:pPr>
              <w:jc w:val="center"/>
              <w:rPr>
                <w:rFonts w:ascii="GHEA Grapalat" w:hAnsi="GHEA Grapalat"/>
                <w:sz w:val="20"/>
              </w:rPr>
            </w:pPr>
            <w:r>
              <w:rPr>
                <w:rFonts w:ascii="GHEA Grapalat" w:hAnsi="GHEA Grapalat"/>
                <w:sz w:val="20"/>
              </w:rPr>
              <w:t xml:space="preserve">Ք.Գյումրի </w:t>
            </w:r>
          </w:p>
          <w:p w:rsidR="004B76CC" w:rsidRPr="00F566BF" w:rsidRDefault="004B76CC" w:rsidP="00E53C12">
            <w:pPr>
              <w:jc w:val="center"/>
              <w:rPr>
                <w:rFonts w:ascii="GHEA Grapalat" w:hAnsi="GHEA Grapalat"/>
                <w:sz w:val="20"/>
              </w:rPr>
            </w:pPr>
            <w:r>
              <w:rPr>
                <w:rFonts w:ascii="GHEA Grapalat" w:hAnsi="GHEA Grapalat"/>
                <w:sz w:val="20"/>
              </w:rPr>
              <w:t>Վարդանանց հր.1</w:t>
            </w:r>
          </w:p>
        </w:tc>
        <w:tc>
          <w:tcPr>
            <w:tcW w:w="1212" w:type="dxa"/>
          </w:tcPr>
          <w:p w:rsidR="007678FA" w:rsidRPr="00F566BF" w:rsidRDefault="000A1730" w:rsidP="00243018">
            <w:pPr>
              <w:jc w:val="center"/>
              <w:rPr>
                <w:rFonts w:ascii="GHEA Grapalat" w:hAnsi="GHEA Grapalat"/>
                <w:sz w:val="20"/>
              </w:rPr>
            </w:pPr>
            <w:r>
              <w:rPr>
                <w:rFonts w:ascii="GHEA Grapalat" w:hAnsi="GHEA Grapalat"/>
                <w:sz w:val="20"/>
              </w:rPr>
              <w:t xml:space="preserve">պայմանագրի կնքման օրվանից </w:t>
            </w:r>
            <w:r w:rsidR="00243018">
              <w:rPr>
                <w:rFonts w:ascii="GHEA Grapalat" w:hAnsi="GHEA Grapalat"/>
                <w:sz w:val="20"/>
              </w:rPr>
              <w:t>5</w:t>
            </w:r>
            <w:r>
              <w:rPr>
                <w:rFonts w:ascii="GHEA Grapalat" w:hAnsi="GHEA Grapalat"/>
                <w:sz w:val="20"/>
              </w:rPr>
              <w:t xml:space="preserve"> ամիս</w:t>
            </w:r>
          </w:p>
        </w:tc>
      </w:tr>
    </w:tbl>
    <w:p w:rsidR="007678FA" w:rsidRPr="00F566BF" w:rsidRDefault="007678FA" w:rsidP="007678FA">
      <w:pPr>
        <w:jc w:val="center"/>
        <w:rPr>
          <w:rFonts w:ascii="GHEA Grapalat" w:hAnsi="GHEA Grapalat"/>
          <w:sz w:val="20"/>
        </w:rPr>
      </w:pPr>
    </w:p>
    <w:p w:rsidR="007678FA" w:rsidRPr="00F566BF" w:rsidRDefault="007678FA" w:rsidP="007678FA">
      <w:pPr>
        <w:jc w:val="both"/>
        <w:rPr>
          <w:rFonts w:ascii="GHEA Grapalat" w:hAnsi="GHEA Grapalat"/>
          <w:sz w:val="20"/>
        </w:rPr>
      </w:pPr>
      <w:r w:rsidRPr="00F566BF">
        <w:rPr>
          <w:rFonts w:ascii="GHEA Grapalat" w:hAnsi="GHEA Grapalat"/>
          <w:sz w:val="20"/>
        </w:rPr>
        <w:t xml:space="preserve"> </w:t>
      </w:r>
      <w:r w:rsidRPr="00F566BF">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F566BF" w:rsidRDefault="007678FA" w:rsidP="007678FA">
      <w:pPr>
        <w:jc w:val="both"/>
        <w:rPr>
          <w:rFonts w:ascii="GHEA Grapalat" w:hAnsi="GHEA Grapalat"/>
          <w:i/>
          <w:sz w:val="20"/>
        </w:rPr>
      </w:pPr>
      <w:r w:rsidRPr="00F566BF">
        <w:rPr>
          <w:rFonts w:ascii="GHEA Grapalat" w:hAnsi="GHEA Grapalat"/>
          <w:i/>
          <w:sz w:val="20"/>
        </w:rPr>
        <w:t xml:space="preserve">** </w:t>
      </w:r>
      <w:r w:rsidRPr="00F566BF">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7678FA" w:rsidRPr="00F566BF" w:rsidRDefault="007678FA" w:rsidP="007678FA">
      <w:pPr>
        <w:jc w:val="both"/>
        <w:rPr>
          <w:rFonts w:ascii="GHEA Grapalat" w:hAnsi="GHEA Grapalat"/>
          <w:sz w:val="20"/>
        </w:rPr>
      </w:pPr>
    </w:p>
    <w:p w:rsidR="007678FA" w:rsidRPr="00F566BF" w:rsidRDefault="007678FA" w:rsidP="007678FA">
      <w:pPr>
        <w:jc w:val="both"/>
        <w:rPr>
          <w:rFonts w:ascii="GHEA Grapalat" w:hAnsi="GHEA Grapalat"/>
          <w:sz w:val="20"/>
        </w:rPr>
      </w:pPr>
    </w:p>
    <w:p w:rsidR="007678FA" w:rsidRPr="00F566BF" w:rsidRDefault="007678FA" w:rsidP="007678FA">
      <w:pPr>
        <w:jc w:val="center"/>
        <w:rPr>
          <w:rFonts w:ascii="GHEA Grapalat" w:hAnsi="GHEA Grapalat"/>
          <w:sz w:val="20"/>
        </w:rPr>
      </w:pPr>
    </w:p>
    <w:tbl>
      <w:tblPr>
        <w:tblW w:w="9639" w:type="dxa"/>
        <w:jc w:val="center"/>
        <w:tblLayout w:type="fixed"/>
        <w:tblLook w:val="0000"/>
      </w:tblPr>
      <w:tblGrid>
        <w:gridCol w:w="4536"/>
        <w:gridCol w:w="760"/>
        <w:gridCol w:w="4343"/>
      </w:tblGrid>
      <w:tr w:rsidR="007678FA" w:rsidRPr="00F566BF" w:rsidTr="00E53C12">
        <w:trPr>
          <w:jc w:val="center"/>
        </w:trPr>
        <w:tc>
          <w:tcPr>
            <w:tcW w:w="4536" w:type="dxa"/>
          </w:tcPr>
          <w:p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rsidR="007678FA" w:rsidRPr="00F566BF" w:rsidRDefault="007678FA" w:rsidP="00E53C12">
            <w:pPr>
              <w:rPr>
                <w:rFonts w:ascii="GHEA Grapalat" w:hAnsi="GHEA Grapalat"/>
                <w:sz w:val="22"/>
                <w:szCs w:val="22"/>
                <w:lang w:val="ru-RU"/>
              </w:rPr>
            </w:pPr>
          </w:p>
          <w:p w:rsidR="007678FA" w:rsidRPr="00F566BF" w:rsidRDefault="007678FA" w:rsidP="00E53C12">
            <w:pPr>
              <w:rPr>
                <w:rFonts w:ascii="GHEA Grapalat" w:hAnsi="GHEA Grapalat"/>
                <w:sz w:val="22"/>
                <w:szCs w:val="22"/>
                <w:lang w:val="ru-RU"/>
              </w:rPr>
            </w:pPr>
          </w:p>
          <w:p w:rsidR="007678FA" w:rsidRPr="00F566BF" w:rsidRDefault="007678FA" w:rsidP="00E53C12">
            <w:pPr>
              <w:rPr>
                <w:rFonts w:ascii="GHEA Grapalat" w:hAnsi="GHEA Grapalat"/>
                <w:sz w:val="22"/>
                <w:szCs w:val="22"/>
                <w:lang w:val="ru-RU"/>
              </w:rPr>
            </w:pPr>
          </w:p>
          <w:p w:rsidR="007678FA" w:rsidRPr="00F566BF" w:rsidRDefault="007678FA" w:rsidP="00E53C12">
            <w:pPr>
              <w:rPr>
                <w:rFonts w:ascii="GHEA Grapalat" w:hAnsi="GHEA Grapalat"/>
                <w:sz w:val="22"/>
                <w:szCs w:val="22"/>
                <w:lang w:val="ru-RU"/>
              </w:rPr>
            </w:pPr>
          </w:p>
          <w:p w:rsidR="007678FA" w:rsidRPr="00F566BF" w:rsidRDefault="007678FA" w:rsidP="00E53C12">
            <w:pPr>
              <w:rPr>
                <w:rFonts w:ascii="GHEA Grapalat" w:hAnsi="GHEA Grapalat"/>
                <w:lang w:val="ru-RU"/>
              </w:rPr>
            </w:pPr>
          </w:p>
          <w:p w:rsidR="007678FA" w:rsidRPr="00F566BF" w:rsidRDefault="007678FA" w:rsidP="00E53C12">
            <w:pPr>
              <w:jc w:val="center"/>
              <w:rPr>
                <w:rFonts w:ascii="GHEA Grapalat" w:hAnsi="GHEA Grapalat"/>
                <w:lang w:val="ru-RU"/>
              </w:rPr>
            </w:pPr>
            <w:r w:rsidRPr="00F566BF">
              <w:rPr>
                <w:rFonts w:ascii="GHEA Grapalat" w:hAnsi="GHEA Grapalat"/>
                <w:lang w:val="ru-RU"/>
              </w:rPr>
              <w:t>---------------------------------</w:t>
            </w:r>
          </w:p>
          <w:p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rsidR="007678FA" w:rsidRPr="00F566BF" w:rsidRDefault="007678FA" w:rsidP="00E53C12">
            <w:pPr>
              <w:spacing w:line="360" w:lineRule="auto"/>
              <w:jc w:val="center"/>
              <w:rPr>
                <w:rFonts w:ascii="GHEA Grapalat" w:hAnsi="GHEA Grapalat"/>
                <w:lang w:val="ru-RU"/>
              </w:rPr>
            </w:pPr>
          </w:p>
        </w:tc>
        <w:tc>
          <w:tcPr>
            <w:tcW w:w="4343" w:type="dxa"/>
          </w:tcPr>
          <w:p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rsidR="007678FA" w:rsidRPr="00F566BF" w:rsidRDefault="007678FA" w:rsidP="00E53C12">
            <w:pPr>
              <w:jc w:val="center"/>
              <w:rPr>
                <w:rFonts w:ascii="GHEA Grapalat" w:hAnsi="GHEA Grapalat"/>
                <w:lang w:val="ru-RU"/>
              </w:rPr>
            </w:pPr>
          </w:p>
          <w:p w:rsidR="007678FA" w:rsidRPr="00F566BF" w:rsidRDefault="007678FA" w:rsidP="00E53C12">
            <w:pPr>
              <w:jc w:val="center"/>
              <w:rPr>
                <w:rFonts w:ascii="GHEA Grapalat" w:hAnsi="GHEA Grapalat"/>
                <w:lang w:val="ru-RU"/>
              </w:rPr>
            </w:pPr>
          </w:p>
          <w:p w:rsidR="007678FA" w:rsidRPr="00F566BF" w:rsidRDefault="007678FA" w:rsidP="00E53C12">
            <w:pPr>
              <w:jc w:val="center"/>
              <w:rPr>
                <w:rFonts w:ascii="GHEA Grapalat" w:hAnsi="GHEA Grapalat"/>
                <w:lang w:val="ru-RU"/>
              </w:rPr>
            </w:pPr>
          </w:p>
          <w:p w:rsidR="007678FA" w:rsidRPr="00F566BF" w:rsidRDefault="007678FA" w:rsidP="00E53C12">
            <w:pPr>
              <w:jc w:val="center"/>
              <w:rPr>
                <w:rFonts w:ascii="GHEA Grapalat" w:hAnsi="GHEA Grapalat"/>
              </w:rPr>
            </w:pPr>
          </w:p>
          <w:p w:rsidR="007678FA" w:rsidRPr="00F566BF" w:rsidRDefault="007678FA" w:rsidP="00E53C12">
            <w:pPr>
              <w:jc w:val="center"/>
              <w:rPr>
                <w:rFonts w:ascii="GHEA Grapalat" w:hAnsi="GHEA Grapalat"/>
              </w:rPr>
            </w:pPr>
          </w:p>
          <w:p w:rsidR="007678FA" w:rsidRPr="00F566BF" w:rsidRDefault="007678FA" w:rsidP="00E53C12">
            <w:pPr>
              <w:jc w:val="center"/>
              <w:rPr>
                <w:rFonts w:ascii="GHEA Grapalat" w:hAnsi="GHEA Grapalat"/>
                <w:lang w:val="ru-RU"/>
              </w:rPr>
            </w:pPr>
            <w:r w:rsidRPr="00F566BF">
              <w:rPr>
                <w:rFonts w:ascii="GHEA Grapalat" w:hAnsi="GHEA Grapalat"/>
                <w:lang w:val="ru-RU"/>
              </w:rPr>
              <w:t>---------------------------------</w:t>
            </w:r>
          </w:p>
          <w:p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br w:type="page"/>
      </w:r>
    </w:p>
    <w:p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lastRenderedPageBreak/>
        <w:t>Հավելված N 2</w:t>
      </w:r>
    </w:p>
    <w:p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rsidR="007678FA" w:rsidRPr="00F566BF" w:rsidRDefault="007678FA" w:rsidP="007678FA">
      <w:pPr>
        <w:tabs>
          <w:tab w:val="left" w:pos="9540"/>
        </w:tabs>
        <w:rPr>
          <w:rFonts w:ascii="GHEA Grapalat" w:hAnsi="GHEA Grapalat"/>
          <w:sz w:val="20"/>
        </w:rPr>
      </w:pPr>
    </w:p>
    <w:p w:rsidR="007678FA" w:rsidRPr="00F566BF" w:rsidRDefault="007678FA" w:rsidP="007678FA">
      <w:pPr>
        <w:tabs>
          <w:tab w:val="left" w:pos="9540"/>
        </w:tabs>
        <w:rPr>
          <w:rFonts w:ascii="GHEA Grapalat" w:hAnsi="GHEA Grapalat"/>
          <w:sz w:val="20"/>
        </w:rPr>
      </w:pPr>
    </w:p>
    <w:p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r w:rsidRPr="00F566BF">
        <w:rPr>
          <w:rFonts w:ascii="GHEA Grapalat" w:hAnsi="GHEA Grapalat" w:cs="Sylfaen"/>
          <w:sz w:val="18"/>
        </w:rPr>
        <w:t>դրամ</w:t>
      </w:r>
    </w:p>
    <w:tbl>
      <w:tblPr>
        <w:tblW w:w="111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51"/>
        <w:gridCol w:w="1530"/>
        <w:gridCol w:w="1942"/>
        <w:gridCol w:w="236"/>
        <w:gridCol w:w="370"/>
        <w:gridCol w:w="283"/>
        <w:gridCol w:w="284"/>
        <w:gridCol w:w="708"/>
        <w:gridCol w:w="709"/>
        <w:gridCol w:w="567"/>
        <w:gridCol w:w="555"/>
        <w:gridCol w:w="464"/>
        <w:gridCol w:w="464"/>
        <w:gridCol w:w="464"/>
        <w:gridCol w:w="464"/>
        <w:gridCol w:w="708"/>
      </w:tblGrid>
      <w:tr w:rsidR="007678FA" w:rsidRPr="00F566BF" w:rsidTr="000A1730">
        <w:tc>
          <w:tcPr>
            <w:tcW w:w="11199" w:type="dxa"/>
            <w:gridSpan w:val="16"/>
          </w:tcPr>
          <w:p w:rsidR="007678FA" w:rsidRPr="00F566BF" w:rsidRDefault="007678FA" w:rsidP="00E53C12">
            <w:pPr>
              <w:jc w:val="center"/>
              <w:rPr>
                <w:rFonts w:ascii="GHEA Grapalat" w:hAnsi="GHEA Grapalat"/>
                <w:sz w:val="18"/>
                <w:lang w:val="es-ES"/>
              </w:rPr>
            </w:pPr>
            <w:r w:rsidRPr="00F566BF">
              <w:rPr>
                <w:rFonts w:ascii="GHEA Grapalat" w:hAnsi="GHEA Grapalat"/>
                <w:sz w:val="18"/>
                <w:lang w:val="es-ES"/>
              </w:rPr>
              <w:t>Ծառայության</w:t>
            </w:r>
          </w:p>
        </w:tc>
      </w:tr>
      <w:tr w:rsidR="007678FA" w:rsidRPr="00E638EF" w:rsidTr="000A1730">
        <w:tc>
          <w:tcPr>
            <w:tcW w:w="1451" w:type="dxa"/>
            <w:vAlign w:val="center"/>
          </w:tcPr>
          <w:p w:rsidR="007678FA" w:rsidRPr="00F566BF" w:rsidRDefault="007678FA" w:rsidP="00E53C12">
            <w:pPr>
              <w:jc w:val="center"/>
              <w:rPr>
                <w:rFonts w:ascii="GHEA Grapalat" w:hAnsi="GHEA Grapalat"/>
                <w:sz w:val="18"/>
                <w:lang w:val="es-ES"/>
              </w:rPr>
            </w:pPr>
            <w:r w:rsidRPr="00F566BF">
              <w:rPr>
                <w:rFonts w:ascii="GHEA Grapalat" w:hAnsi="GHEA Grapalat"/>
                <w:sz w:val="18"/>
              </w:rPr>
              <w:t>հրավերով նախատեսված չափաբաժնի համարը</w:t>
            </w:r>
          </w:p>
        </w:tc>
        <w:tc>
          <w:tcPr>
            <w:tcW w:w="1530" w:type="dxa"/>
            <w:vAlign w:val="center"/>
          </w:tcPr>
          <w:p w:rsidR="007678FA" w:rsidRPr="00F566BF" w:rsidRDefault="007678FA" w:rsidP="00E53C12">
            <w:pPr>
              <w:jc w:val="center"/>
              <w:rPr>
                <w:rFonts w:ascii="GHEA Grapalat" w:hAnsi="GHEA Grapalat"/>
                <w:sz w:val="18"/>
                <w:lang w:val="es-ES"/>
              </w:rPr>
            </w:pPr>
            <w:r w:rsidRPr="00F566BF">
              <w:rPr>
                <w:rFonts w:ascii="GHEA Grapalat" w:hAnsi="GHEA Grapalat"/>
                <w:sz w:val="18"/>
              </w:rPr>
              <w:t>գնումների</w:t>
            </w:r>
            <w:r w:rsidRPr="00F566BF">
              <w:rPr>
                <w:rFonts w:ascii="GHEA Grapalat" w:hAnsi="GHEA Grapalat"/>
                <w:sz w:val="18"/>
                <w:lang w:val="es-ES"/>
              </w:rPr>
              <w:t xml:space="preserve"> </w:t>
            </w:r>
            <w:r w:rsidRPr="00F566BF">
              <w:rPr>
                <w:rFonts w:ascii="GHEA Grapalat" w:hAnsi="GHEA Grapalat"/>
                <w:sz w:val="18"/>
              </w:rPr>
              <w:t>պլանով</w:t>
            </w:r>
            <w:r w:rsidRPr="00F566BF">
              <w:rPr>
                <w:rFonts w:ascii="GHEA Grapalat" w:hAnsi="GHEA Grapalat"/>
                <w:sz w:val="18"/>
                <w:lang w:val="es-ES"/>
              </w:rPr>
              <w:t xml:space="preserve"> </w:t>
            </w:r>
            <w:r w:rsidRPr="00F566BF">
              <w:rPr>
                <w:rFonts w:ascii="GHEA Grapalat" w:hAnsi="GHEA Grapalat"/>
                <w:sz w:val="18"/>
              </w:rPr>
              <w:t>նախատեսված</w:t>
            </w:r>
            <w:r w:rsidRPr="00F566BF">
              <w:rPr>
                <w:rFonts w:ascii="GHEA Grapalat" w:hAnsi="GHEA Grapalat"/>
                <w:sz w:val="18"/>
                <w:lang w:val="es-ES"/>
              </w:rPr>
              <w:t xml:space="preserve"> </w:t>
            </w:r>
            <w:r w:rsidRPr="00F566BF">
              <w:rPr>
                <w:rFonts w:ascii="GHEA Grapalat" w:hAnsi="GHEA Grapalat"/>
                <w:sz w:val="18"/>
              </w:rPr>
              <w:t>միջանցիկ</w:t>
            </w:r>
            <w:r w:rsidRPr="00F566BF">
              <w:rPr>
                <w:rFonts w:ascii="GHEA Grapalat" w:hAnsi="GHEA Grapalat"/>
                <w:sz w:val="18"/>
                <w:lang w:val="es-ES"/>
              </w:rPr>
              <w:t xml:space="preserve"> </w:t>
            </w:r>
            <w:r w:rsidRPr="00F566BF">
              <w:rPr>
                <w:rFonts w:ascii="GHEA Grapalat" w:hAnsi="GHEA Grapalat"/>
                <w:sz w:val="18"/>
              </w:rPr>
              <w:t>ծածկագիրը</w:t>
            </w:r>
            <w:r w:rsidRPr="00F566BF">
              <w:rPr>
                <w:rFonts w:ascii="GHEA Grapalat" w:hAnsi="GHEA Grapalat"/>
                <w:sz w:val="18"/>
                <w:lang w:val="es-ES"/>
              </w:rPr>
              <w:t xml:space="preserve">` </w:t>
            </w:r>
            <w:r w:rsidRPr="00F566BF">
              <w:rPr>
                <w:rFonts w:ascii="GHEA Grapalat" w:hAnsi="GHEA Grapalat"/>
                <w:sz w:val="18"/>
              </w:rPr>
              <w:t>ըստ</w:t>
            </w:r>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r w:rsidRPr="00F566BF">
              <w:rPr>
                <w:rFonts w:ascii="GHEA Grapalat" w:hAnsi="GHEA Grapalat"/>
                <w:sz w:val="18"/>
              </w:rPr>
              <w:t>դասակարգման</w:t>
            </w:r>
            <w:r w:rsidRPr="00F566BF">
              <w:rPr>
                <w:rFonts w:ascii="GHEA Grapalat" w:hAnsi="GHEA Grapalat"/>
                <w:sz w:val="18"/>
                <w:lang w:val="es-ES"/>
              </w:rPr>
              <w:t xml:space="preserve"> (CPV)</w:t>
            </w:r>
          </w:p>
        </w:tc>
        <w:tc>
          <w:tcPr>
            <w:tcW w:w="1942" w:type="dxa"/>
            <w:vAlign w:val="center"/>
          </w:tcPr>
          <w:p w:rsidR="007678FA" w:rsidRPr="00F566BF" w:rsidRDefault="007678FA" w:rsidP="00E53C12">
            <w:pPr>
              <w:jc w:val="center"/>
              <w:rPr>
                <w:rFonts w:ascii="GHEA Grapalat" w:hAnsi="GHEA Grapalat"/>
                <w:sz w:val="18"/>
                <w:lang w:val="es-ES"/>
              </w:rPr>
            </w:pPr>
            <w:r w:rsidRPr="00F566BF">
              <w:rPr>
                <w:rFonts w:ascii="GHEA Grapalat" w:hAnsi="GHEA Grapalat"/>
                <w:sz w:val="18"/>
              </w:rPr>
              <w:t>անվանումը</w:t>
            </w:r>
          </w:p>
        </w:tc>
        <w:tc>
          <w:tcPr>
            <w:tcW w:w="6276" w:type="dxa"/>
            <w:gridSpan w:val="13"/>
            <w:vAlign w:val="center"/>
          </w:tcPr>
          <w:p w:rsidR="007678FA" w:rsidRPr="00F566BF" w:rsidRDefault="007678FA" w:rsidP="000A1730">
            <w:pPr>
              <w:jc w:val="both"/>
              <w:rPr>
                <w:rFonts w:ascii="GHEA Grapalat" w:hAnsi="GHEA Grapalat"/>
                <w:sz w:val="18"/>
                <w:lang w:val="es-ES"/>
              </w:rPr>
            </w:pPr>
            <w:r w:rsidRPr="00F566BF">
              <w:rPr>
                <w:rFonts w:ascii="GHEA Grapalat" w:hAnsi="GHEA Grapalat"/>
                <w:sz w:val="18"/>
                <w:lang w:val="es-ES"/>
              </w:rPr>
              <w:t>դիմաց վճարումները նախատեսվում է իրականացնել 20</w:t>
            </w:r>
            <w:r w:rsidR="000A1730">
              <w:rPr>
                <w:rFonts w:ascii="GHEA Grapalat" w:hAnsi="GHEA Grapalat"/>
                <w:sz w:val="18"/>
                <w:lang w:val="es-ES"/>
              </w:rPr>
              <w:t>22</w:t>
            </w:r>
            <w:r w:rsidRPr="00F566BF">
              <w:rPr>
                <w:rFonts w:ascii="GHEA Grapalat" w:hAnsi="GHEA Grapalat"/>
                <w:sz w:val="18"/>
                <w:lang w:val="es-ES"/>
              </w:rPr>
              <w:t>թ-ին` ըստ ամիսների, այդ թվում**</w:t>
            </w:r>
          </w:p>
        </w:tc>
      </w:tr>
      <w:tr w:rsidR="007678FA" w:rsidRPr="00F566BF" w:rsidTr="005120E2">
        <w:trPr>
          <w:trHeight w:val="1538"/>
        </w:trPr>
        <w:tc>
          <w:tcPr>
            <w:tcW w:w="1451" w:type="dxa"/>
          </w:tcPr>
          <w:p w:rsidR="007678FA" w:rsidRPr="00F566BF" w:rsidRDefault="007678FA" w:rsidP="00E53C12">
            <w:pPr>
              <w:jc w:val="center"/>
              <w:rPr>
                <w:rFonts w:ascii="GHEA Grapalat" w:hAnsi="GHEA Grapalat"/>
                <w:sz w:val="20"/>
                <w:lang w:val="es-ES"/>
              </w:rPr>
            </w:pPr>
          </w:p>
        </w:tc>
        <w:tc>
          <w:tcPr>
            <w:tcW w:w="1530" w:type="dxa"/>
          </w:tcPr>
          <w:p w:rsidR="007678FA" w:rsidRPr="00F566BF" w:rsidRDefault="007678FA" w:rsidP="00E53C12">
            <w:pPr>
              <w:jc w:val="center"/>
              <w:rPr>
                <w:rFonts w:ascii="GHEA Grapalat" w:hAnsi="GHEA Grapalat"/>
                <w:sz w:val="20"/>
                <w:lang w:val="es-ES"/>
              </w:rPr>
            </w:pPr>
          </w:p>
        </w:tc>
        <w:tc>
          <w:tcPr>
            <w:tcW w:w="1942" w:type="dxa"/>
          </w:tcPr>
          <w:p w:rsidR="007678FA" w:rsidRPr="00F566BF" w:rsidRDefault="007678FA" w:rsidP="00E53C12">
            <w:pPr>
              <w:jc w:val="center"/>
              <w:rPr>
                <w:rFonts w:ascii="GHEA Grapalat" w:hAnsi="GHEA Grapalat"/>
                <w:sz w:val="20"/>
                <w:lang w:val="es-ES"/>
              </w:rPr>
            </w:pPr>
          </w:p>
        </w:tc>
        <w:tc>
          <w:tcPr>
            <w:tcW w:w="236" w:type="dxa"/>
            <w:textDirection w:val="btLr"/>
            <w:vAlign w:val="center"/>
          </w:tcPr>
          <w:p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370" w:type="dxa"/>
            <w:textDirection w:val="btLr"/>
            <w:vAlign w:val="center"/>
          </w:tcPr>
          <w:p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283" w:type="dxa"/>
            <w:textDirection w:val="btLr"/>
            <w:vAlign w:val="center"/>
          </w:tcPr>
          <w:p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284" w:type="dxa"/>
            <w:textDirection w:val="btLr"/>
            <w:vAlign w:val="center"/>
          </w:tcPr>
          <w:p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708" w:type="dxa"/>
            <w:textDirection w:val="btLr"/>
            <w:vAlign w:val="center"/>
          </w:tcPr>
          <w:p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709" w:type="dxa"/>
            <w:textDirection w:val="btLr"/>
            <w:vAlign w:val="center"/>
          </w:tcPr>
          <w:p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567" w:type="dxa"/>
            <w:textDirection w:val="btLr"/>
            <w:vAlign w:val="center"/>
          </w:tcPr>
          <w:p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555" w:type="dxa"/>
            <w:textDirection w:val="btLr"/>
            <w:vAlign w:val="center"/>
          </w:tcPr>
          <w:p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64" w:type="dxa"/>
            <w:textDirection w:val="btLr"/>
            <w:vAlign w:val="center"/>
          </w:tcPr>
          <w:p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64" w:type="dxa"/>
            <w:textDirection w:val="btLr"/>
            <w:vAlign w:val="center"/>
          </w:tcPr>
          <w:p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64" w:type="dxa"/>
            <w:textDirection w:val="btLr"/>
            <w:vAlign w:val="center"/>
          </w:tcPr>
          <w:p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64" w:type="dxa"/>
            <w:textDirection w:val="btLr"/>
            <w:vAlign w:val="center"/>
          </w:tcPr>
          <w:p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708" w:type="dxa"/>
            <w:vAlign w:val="center"/>
          </w:tcPr>
          <w:p w:rsidR="007678FA" w:rsidRPr="00F566BF" w:rsidRDefault="007678FA"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rsidR="007678FA" w:rsidRPr="00F566BF" w:rsidRDefault="007678FA" w:rsidP="00E53C12">
            <w:pPr>
              <w:jc w:val="center"/>
              <w:rPr>
                <w:rFonts w:ascii="GHEA Grapalat" w:hAnsi="GHEA Grapalat"/>
                <w:sz w:val="18"/>
                <w:lang w:val="es-ES"/>
              </w:rPr>
            </w:pPr>
          </w:p>
        </w:tc>
      </w:tr>
      <w:tr w:rsidR="009B33E4" w:rsidRPr="00F566BF" w:rsidTr="005120E2">
        <w:trPr>
          <w:trHeight w:val="1538"/>
        </w:trPr>
        <w:tc>
          <w:tcPr>
            <w:tcW w:w="1451" w:type="dxa"/>
          </w:tcPr>
          <w:p w:rsidR="009B33E4" w:rsidRPr="00F566BF" w:rsidRDefault="009B33E4" w:rsidP="00E53C12">
            <w:pPr>
              <w:jc w:val="center"/>
              <w:rPr>
                <w:rFonts w:ascii="GHEA Grapalat" w:hAnsi="GHEA Grapalat"/>
                <w:sz w:val="20"/>
                <w:lang w:val="es-ES"/>
              </w:rPr>
            </w:pPr>
            <w:r>
              <w:rPr>
                <w:rFonts w:ascii="GHEA Grapalat" w:hAnsi="GHEA Grapalat"/>
                <w:sz w:val="20"/>
                <w:lang w:val="es-ES"/>
              </w:rPr>
              <w:t>1</w:t>
            </w:r>
          </w:p>
        </w:tc>
        <w:tc>
          <w:tcPr>
            <w:tcW w:w="1530" w:type="dxa"/>
          </w:tcPr>
          <w:p w:rsidR="009B33E4" w:rsidRPr="00F566BF" w:rsidRDefault="009B33E4" w:rsidP="00E9601B">
            <w:pPr>
              <w:jc w:val="center"/>
              <w:rPr>
                <w:rFonts w:ascii="GHEA Grapalat" w:hAnsi="GHEA Grapalat"/>
                <w:sz w:val="20"/>
              </w:rPr>
            </w:pPr>
            <w:r w:rsidRPr="000F6D0E">
              <w:rPr>
                <w:rFonts w:ascii="GHEA Grapalat" w:hAnsi="GHEA Grapalat"/>
                <w:sz w:val="20"/>
              </w:rPr>
              <w:t>79631400</w:t>
            </w:r>
          </w:p>
        </w:tc>
        <w:tc>
          <w:tcPr>
            <w:tcW w:w="1942" w:type="dxa"/>
          </w:tcPr>
          <w:p w:rsidR="009B33E4" w:rsidRPr="00F566BF" w:rsidRDefault="009B33E4" w:rsidP="00E53C12">
            <w:pPr>
              <w:jc w:val="center"/>
              <w:rPr>
                <w:rFonts w:ascii="GHEA Grapalat" w:hAnsi="GHEA Grapalat"/>
                <w:sz w:val="20"/>
                <w:lang w:val="es-ES"/>
              </w:rPr>
            </w:pPr>
            <w:r w:rsidRPr="000A1730">
              <w:rPr>
                <w:rFonts w:ascii="GHEA Grapalat" w:hAnsi="GHEA Grapalat"/>
                <w:sz w:val="20"/>
                <w:lang w:val="es-ES"/>
              </w:rPr>
              <w:t>«Գյումրի քաղաքի Անի թաղամասի ճանապարհների հիմնանորոգման եվ փողոցային լուսավորության արդիականացմ</w:t>
            </w:r>
            <w:r>
              <w:rPr>
                <w:rFonts w:ascii="GHEA Grapalat" w:hAnsi="GHEA Grapalat"/>
                <w:sz w:val="20"/>
                <w:lang w:val="es-ES"/>
              </w:rPr>
              <w:t>ան տեխնիկա-տնտեսական հիմնավորում</w:t>
            </w:r>
            <w:r w:rsidRPr="000A1730">
              <w:rPr>
                <w:rFonts w:ascii="GHEA Grapalat" w:hAnsi="GHEA Grapalat"/>
                <w:sz w:val="20"/>
                <w:lang w:val="es-ES"/>
              </w:rPr>
              <w:t>»</w:t>
            </w:r>
          </w:p>
        </w:tc>
        <w:tc>
          <w:tcPr>
            <w:tcW w:w="236" w:type="dxa"/>
          </w:tcPr>
          <w:p w:rsidR="009B33E4" w:rsidRPr="00F566BF" w:rsidRDefault="009B33E4" w:rsidP="00E53C12">
            <w:pPr>
              <w:jc w:val="center"/>
              <w:rPr>
                <w:rFonts w:ascii="GHEA Grapalat" w:hAnsi="GHEA Grapalat"/>
                <w:sz w:val="20"/>
                <w:lang w:val="pt-BR"/>
              </w:rPr>
            </w:pPr>
          </w:p>
          <w:p w:rsidR="009B33E4" w:rsidRPr="00F566BF" w:rsidRDefault="009B33E4" w:rsidP="00E53C12">
            <w:pPr>
              <w:jc w:val="center"/>
              <w:rPr>
                <w:rFonts w:ascii="GHEA Grapalat" w:hAnsi="GHEA Grapalat"/>
                <w:sz w:val="20"/>
                <w:lang w:val="pt-BR"/>
              </w:rPr>
            </w:pPr>
          </w:p>
          <w:p w:rsidR="009B33E4" w:rsidRPr="00F566BF" w:rsidRDefault="009B33E4" w:rsidP="00E53C12">
            <w:pPr>
              <w:jc w:val="center"/>
              <w:rPr>
                <w:rFonts w:ascii="GHEA Grapalat" w:hAnsi="GHEA Grapalat"/>
                <w:lang w:val="pt-BR"/>
              </w:rPr>
            </w:pPr>
            <w:r w:rsidRPr="00F566BF">
              <w:rPr>
                <w:rFonts w:ascii="GHEA Grapalat" w:hAnsi="GHEA Grapalat"/>
                <w:sz w:val="20"/>
                <w:lang w:val="pt-BR"/>
              </w:rPr>
              <w:t>... %</w:t>
            </w:r>
          </w:p>
        </w:tc>
        <w:tc>
          <w:tcPr>
            <w:tcW w:w="370" w:type="dxa"/>
          </w:tcPr>
          <w:p w:rsidR="009B33E4" w:rsidRPr="00F566BF" w:rsidRDefault="009B33E4" w:rsidP="00E53C12">
            <w:pPr>
              <w:jc w:val="center"/>
              <w:rPr>
                <w:rFonts w:ascii="GHEA Grapalat" w:hAnsi="GHEA Grapalat"/>
                <w:sz w:val="20"/>
                <w:lang w:val="pt-BR"/>
              </w:rPr>
            </w:pPr>
          </w:p>
          <w:p w:rsidR="009B33E4" w:rsidRPr="00F566BF" w:rsidRDefault="009B33E4" w:rsidP="00E53C12">
            <w:pPr>
              <w:jc w:val="center"/>
              <w:rPr>
                <w:rFonts w:ascii="GHEA Grapalat" w:hAnsi="GHEA Grapalat"/>
                <w:sz w:val="20"/>
                <w:lang w:val="pt-BR"/>
              </w:rPr>
            </w:pPr>
          </w:p>
          <w:p w:rsidR="009B33E4" w:rsidRPr="00F566BF" w:rsidRDefault="009B33E4" w:rsidP="00E53C12">
            <w:pPr>
              <w:jc w:val="center"/>
              <w:rPr>
                <w:rFonts w:ascii="GHEA Grapalat" w:hAnsi="GHEA Grapalat"/>
                <w:lang w:val="pt-BR"/>
              </w:rPr>
            </w:pPr>
            <w:r w:rsidRPr="00F566BF">
              <w:rPr>
                <w:rFonts w:ascii="GHEA Grapalat" w:hAnsi="GHEA Grapalat"/>
                <w:sz w:val="20"/>
                <w:lang w:val="pt-BR"/>
              </w:rPr>
              <w:t>... %</w:t>
            </w:r>
          </w:p>
        </w:tc>
        <w:tc>
          <w:tcPr>
            <w:tcW w:w="283" w:type="dxa"/>
          </w:tcPr>
          <w:p w:rsidR="009B33E4" w:rsidRPr="00F566BF" w:rsidRDefault="009B33E4" w:rsidP="00E53C12">
            <w:pPr>
              <w:jc w:val="center"/>
              <w:rPr>
                <w:rFonts w:ascii="GHEA Grapalat" w:hAnsi="GHEA Grapalat"/>
                <w:sz w:val="20"/>
                <w:lang w:val="pt-BR"/>
              </w:rPr>
            </w:pPr>
          </w:p>
          <w:p w:rsidR="009B33E4" w:rsidRPr="00F566BF" w:rsidRDefault="009B33E4" w:rsidP="00E53C12">
            <w:pPr>
              <w:jc w:val="center"/>
              <w:rPr>
                <w:rFonts w:ascii="GHEA Grapalat" w:hAnsi="GHEA Grapalat"/>
                <w:sz w:val="20"/>
                <w:lang w:val="pt-BR"/>
              </w:rPr>
            </w:pPr>
          </w:p>
          <w:p w:rsidR="009B33E4" w:rsidRPr="00F566BF" w:rsidRDefault="009B33E4" w:rsidP="00E53C12">
            <w:pPr>
              <w:jc w:val="center"/>
              <w:rPr>
                <w:rFonts w:ascii="GHEA Grapalat" w:hAnsi="GHEA Grapalat" w:cs="Arial"/>
                <w:sz w:val="18"/>
                <w:szCs w:val="18"/>
                <w:lang w:val="pt-BR"/>
              </w:rPr>
            </w:pPr>
            <w:r w:rsidRPr="00F566BF">
              <w:rPr>
                <w:rFonts w:ascii="GHEA Grapalat" w:hAnsi="GHEA Grapalat"/>
                <w:sz w:val="20"/>
                <w:lang w:val="pt-BR"/>
              </w:rPr>
              <w:t>... %</w:t>
            </w:r>
          </w:p>
        </w:tc>
        <w:tc>
          <w:tcPr>
            <w:tcW w:w="284" w:type="dxa"/>
          </w:tcPr>
          <w:p w:rsidR="009B33E4" w:rsidRPr="00F566BF" w:rsidRDefault="009B33E4" w:rsidP="00E53C12">
            <w:pPr>
              <w:jc w:val="center"/>
              <w:rPr>
                <w:rFonts w:ascii="GHEA Grapalat" w:hAnsi="GHEA Grapalat"/>
                <w:sz w:val="20"/>
                <w:lang w:val="pt-BR"/>
              </w:rPr>
            </w:pPr>
          </w:p>
          <w:p w:rsidR="009B33E4" w:rsidRPr="00F566BF" w:rsidRDefault="009B33E4" w:rsidP="00E53C12">
            <w:pPr>
              <w:jc w:val="center"/>
              <w:rPr>
                <w:rFonts w:ascii="GHEA Grapalat" w:hAnsi="GHEA Grapalat"/>
                <w:sz w:val="20"/>
                <w:lang w:val="pt-BR"/>
              </w:rPr>
            </w:pPr>
          </w:p>
          <w:p w:rsidR="009B33E4" w:rsidRPr="00F566BF" w:rsidRDefault="009B33E4" w:rsidP="00E53C12">
            <w:pPr>
              <w:jc w:val="center"/>
              <w:rPr>
                <w:rFonts w:ascii="GHEA Grapalat" w:hAnsi="GHEA Grapalat" w:cs="Arial"/>
                <w:sz w:val="18"/>
                <w:szCs w:val="18"/>
                <w:lang w:val="pt-BR"/>
              </w:rPr>
            </w:pPr>
            <w:r w:rsidRPr="00F566BF">
              <w:rPr>
                <w:rFonts w:ascii="GHEA Grapalat" w:hAnsi="GHEA Grapalat"/>
                <w:sz w:val="20"/>
                <w:lang w:val="pt-BR"/>
              </w:rPr>
              <w:t>... %</w:t>
            </w:r>
          </w:p>
        </w:tc>
        <w:tc>
          <w:tcPr>
            <w:tcW w:w="708" w:type="dxa"/>
          </w:tcPr>
          <w:p w:rsidR="009B33E4" w:rsidRPr="00F566BF" w:rsidRDefault="009B33E4" w:rsidP="00E53C12">
            <w:pPr>
              <w:jc w:val="center"/>
              <w:rPr>
                <w:rFonts w:ascii="GHEA Grapalat" w:hAnsi="GHEA Grapalat"/>
                <w:sz w:val="20"/>
                <w:lang w:val="pt-BR"/>
              </w:rPr>
            </w:pPr>
          </w:p>
          <w:p w:rsidR="009B33E4" w:rsidRPr="00F566BF" w:rsidRDefault="009B33E4" w:rsidP="00E53C12">
            <w:pPr>
              <w:jc w:val="center"/>
              <w:rPr>
                <w:rFonts w:ascii="GHEA Grapalat" w:hAnsi="GHEA Grapalat"/>
                <w:sz w:val="20"/>
                <w:lang w:val="pt-BR"/>
              </w:rPr>
            </w:pPr>
          </w:p>
          <w:p w:rsidR="009B33E4" w:rsidRPr="00F566BF" w:rsidRDefault="009B33E4" w:rsidP="00E53C12">
            <w:pPr>
              <w:jc w:val="center"/>
              <w:rPr>
                <w:rFonts w:ascii="GHEA Grapalat" w:hAnsi="GHEA Grapalat" w:cs="Arial"/>
                <w:sz w:val="18"/>
                <w:szCs w:val="18"/>
                <w:lang w:val="pt-BR"/>
              </w:rPr>
            </w:pPr>
            <w:r>
              <w:rPr>
                <w:rFonts w:ascii="GHEA Grapalat" w:hAnsi="GHEA Grapalat"/>
                <w:sz w:val="20"/>
                <w:lang w:val="pt-BR"/>
              </w:rPr>
              <w:t>15</w:t>
            </w:r>
            <w:r w:rsidRPr="00F566BF">
              <w:rPr>
                <w:rFonts w:ascii="GHEA Grapalat" w:hAnsi="GHEA Grapalat"/>
                <w:sz w:val="20"/>
                <w:lang w:val="pt-BR"/>
              </w:rPr>
              <w:t xml:space="preserve"> %</w:t>
            </w:r>
          </w:p>
        </w:tc>
        <w:tc>
          <w:tcPr>
            <w:tcW w:w="709" w:type="dxa"/>
          </w:tcPr>
          <w:p w:rsidR="009B33E4" w:rsidRPr="00F566BF" w:rsidRDefault="009B33E4" w:rsidP="00E53C12">
            <w:pPr>
              <w:jc w:val="center"/>
              <w:rPr>
                <w:rFonts w:ascii="GHEA Grapalat" w:hAnsi="GHEA Grapalat"/>
                <w:sz w:val="20"/>
                <w:lang w:val="pt-BR"/>
              </w:rPr>
            </w:pPr>
          </w:p>
          <w:p w:rsidR="009B33E4" w:rsidRPr="00F566BF" w:rsidRDefault="009B33E4" w:rsidP="00E53C12">
            <w:pPr>
              <w:jc w:val="center"/>
              <w:rPr>
                <w:rFonts w:ascii="GHEA Grapalat" w:hAnsi="GHEA Grapalat"/>
                <w:sz w:val="20"/>
                <w:lang w:val="pt-BR"/>
              </w:rPr>
            </w:pPr>
          </w:p>
          <w:p w:rsidR="009B33E4" w:rsidRPr="00F566BF" w:rsidRDefault="009B33E4" w:rsidP="00E53C12">
            <w:pPr>
              <w:jc w:val="center"/>
              <w:rPr>
                <w:rFonts w:ascii="GHEA Grapalat" w:hAnsi="GHEA Grapalat" w:cs="Arial"/>
                <w:sz w:val="18"/>
                <w:szCs w:val="18"/>
                <w:lang w:val="pt-BR"/>
              </w:rPr>
            </w:pPr>
            <w:r>
              <w:rPr>
                <w:rFonts w:ascii="GHEA Grapalat" w:hAnsi="GHEA Grapalat"/>
                <w:sz w:val="20"/>
                <w:lang w:val="pt-BR"/>
              </w:rPr>
              <w:t>40</w:t>
            </w:r>
            <w:r w:rsidRPr="00F566BF">
              <w:rPr>
                <w:rFonts w:ascii="GHEA Grapalat" w:hAnsi="GHEA Grapalat"/>
                <w:sz w:val="20"/>
                <w:lang w:val="pt-BR"/>
              </w:rPr>
              <w:t>%</w:t>
            </w:r>
          </w:p>
        </w:tc>
        <w:tc>
          <w:tcPr>
            <w:tcW w:w="567" w:type="dxa"/>
          </w:tcPr>
          <w:p w:rsidR="009B33E4" w:rsidRPr="00F566BF" w:rsidRDefault="009B33E4" w:rsidP="00E53C12">
            <w:pPr>
              <w:jc w:val="center"/>
              <w:rPr>
                <w:rFonts w:ascii="GHEA Grapalat" w:hAnsi="GHEA Grapalat"/>
                <w:sz w:val="20"/>
                <w:lang w:val="pt-BR"/>
              </w:rPr>
            </w:pPr>
          </w:p>
          <w:p w:rsidR="009B33E4" w:rsidRPr="00F566BF" w:rsidRDefault="009B33E4" w:rsidP="00E53C12">
            <w:pPr>
              <w:jc w:val="center"/>
              <w:rPr>
                <w:rFonts w:ascii="GHEA Grapalat" w:hAnsi="GHEA Grapalat"/>
                <w:sz w:val="20"/>
                <w:lang w:val="pt-BR"/>
              </w:rPr>
            </w:pPr>
          </w:p>
          <w:p w:rsidR="009B33E4" w:rsidRPr="00F566BF" w:rsidRDefault="009B33E4" w:rsidP="00E53C12">
            <w:pPr>
              <w:jc w:val="center"/>
              <w:rPr>
                <w:rFonts w:ascii="GHEA Grapalat" w:hAnsi="GHEA Grapalat" w:cs="Arial"/>
                <w:sz w:val="18"/>
                <w:szCs w:val="18"/>
                <w:lang w:val="pt-BR"/>
              </w:rPr>
            </w:pPr>
            <w:r>
              <w:rPr>
                <w:rFonts w:ascii="GHEA Grapalat" w:hAnsi="GHEA Grapalat"/>
                <w:sz w:val="20"/>
                <w:lang w:val="pt-BR"/>
              </w:rPr>
              <w:t>40</w:t>
            </w:r>
            <w:r w:rsidRPr="00F566BF">
              <w:rPr>
                <w:rFonts w:ascii="GHEA Grapalat" w:hAnsi="GHEA Grapalat"/>
                <w:sz w:val="20"/>
                <w:lang w:val="pt-BR"/>
              </w:rPr>
              <w:t>%</w:t>
            </w:r>
          </w:p>
        </w:tc>
        <w:tc>
          <w:tcPr>
            <w:tcW w:w="555" w:type="dxa"/>
          </w:tcPr>
          <w:p w:rsidR="009B33E4" w:rsidRPr="00F566BF" w:rsidRDefault="009B33E4" w:rsidP="00E53C12">
            <w:pPr>
              <w:jc w:val="center"/>
              <w:rPr>
                <w:rFonts w:ascii="GHEA Grapalat" w:hAnsi="GHEA Grapalat"/>
                <w:sz w:val="20"/>
                <w:lang w:val="pt-BR"/>
              </w:rPr>
            </w:pPr>
          </w:p>
          <w:p w:rsidR="009B33E4" w:rsidRPr="00F566BF" w:rsidRDefault="009B33E4" w:rsidP="00E53C12">
            <w:pPr>
              <w:jc w:val="center"/>
              <w:rPr>
                <w:rFonts w:ascii="GHEA Grapalat" w:hAnsi="GHEA Grapalat"/>
                <w:sz w:val="20"/>
                <w:lang w:val="pt-BR"/>
              </w:rPr>
            </w:pPr>
          </w:p>
          <w:p w:rsidR="009B33E4" w:rsidRPr="00F566BF" w:rsidRDefault="009B33E4" w:rsidP="00E53C12">
            <w:pPr>
              <w:jc w:val="center"/>
              <w:rPr>
                <w:rFonts w:ascii="GHEA Grapalat" w:hAnsi="GHEA Grapalat" w:cs="Arial"/>
                <w:sz w:val="18"/>
                <w:szCs w:val="18"/>
                <w:lang w:val="pt-BR"/>
              </w:rPr>
            </w:pPr>
            <w:r>
              <w:rPr>
                <w:rFonts w:ascii="GHEA Grapalat" w:hAnsi="GHEA Grapalat"/>
                <w:sz w:val="20"/>
                <w:lang w:val="pt-BR"/>
              </w:rPr>
              <w:t>60</w:t>
            </w:r>
            <w:r w:rsidRPr="00F566BF">
              <w:rPr>
                <w:rFonts w:ascii="GHEA Grapalat" w:hAnsi="GHEA Grapalat"/>
                <w:sz w:val="20"/>
                <w:lang w:val="pt-BR"/>
              </w:rPr>
              <w:t>%</w:t>
            </w:r>
          </w:p>
        </w:tc>
        <w:tc>
          <w:tcPr>
            <w:tcW w:w="464" w:type="dxa"/>
          </w:tcPr>
          <w:p w:rsidR="009B33E4" w:rsidRDefault="009B33E4" w:rsidP="005120E2">
            <w:pPr>
              <w:jc w:val="center"/>
              <w:rPr>
                <w:rFonts w:ascii="GHEA Grapalat" w:hAnsi="GHEA Grapalat"/>
                <w:sz w:val="20"/>
                <w:lang w:val="pt-BR"/>
              </w:rPr>
            </w:pPr>
          </w:p>
          <w:p w:rsidR="009B33E4" w:rsidRDefault="009B33E4" w:rsidP="005120E2">
            <w:pPr>
              <w:jc w:val="center"/>
              <w:rPr>
                <w:rFonts w:ascii="GHEA Grapalat" w:hAnsi="GHEA Grapalat"/>
                <w:sz w:val="20"/>
                <w:lang w:val="pt-BR"/>
              </w:rPr>
            </w:pPr>
          </w:p>
          <w:p w:rsidR="009B33E4" w:rsidRDefault="009B33E4" w:rsidP="005120E2">
            <w:pPr>
              <w:jc w:val="center"/>
            </w:pPr>
            <w:r w:rsidRPr="00F06B8D">
              <w:rPr>
                <w:rFonts w:ascii="GHEA Grapalat" w:hAnsi="GHEA Grapalat"/>
                <w:sz w:val="20"/>
                <w:lang w:val="pt-BR"/>
              </w:rPr>
              <w:t>100 %</w:t>
            </w:r>
          </w:p>
        </w:tc>
        <w:tc>
          <w:tcPr>
            <w:tcW w:w="464" w:type="dxa"/>
          </w:tcPr>
          <w:p w:rsidR="009B33E4" w:rsidRDefault="009B33E4" w:rsidP="005120E2">
            <w:pPr>
              <w:jc w:val="center"/>
              <w:rPr>
                <w:rFonts w:ascii="GHEA Grapalat" w:hAnsi="GHEA Grapalat"/>
                <w:sz w:val="20"/>
                <w:lang w:val="pt-BR"/>
              </w:rPr>
            </w:pPr>
          </w:p>
          <w:p w:rsidR="009B33E4" w:rsidRDefault="009B33E4" w:rsidP="005120E2">
            <w:pPr>
              <w:jc w:val="center"/>
              <w:rPr>
                <w:rFonts w:ascii="GHEA Grapalat" w:hAnsi="GHEA Grapalat"/>
                <w:sz w:val="20"/>
                <w:lang w:val="pt-BR"/>
              </w:rPr>
            </w:pPr>
          </w:p>
          <w:p w:rsidR="009B33E4" w:rsidRDefault="009B33E4" w:rsidP="005120E2">
            <w:pPr>
              <w:jc w:val="center"/>
            </w:pPr>
            <w:r w:rsidRPr="00F06B8D">
              <w:rPr>
                <w:rFonts w:ascii="GHEA Grapalat" w:hAnsi="GHEA Grapalat"/>
                <w:sz w:val="20"/>
                <w:lang w:val="pt-BR"/>
              </w:rPr>
              <w:t>100 %</w:t>
            </w:r>
          </w:p>
        </w:tc>
        <w:tc>
          <w:tcPr>
            <w:tcW w:w="464" w:type="dxa"/>
          </w:tcPr>
          <w:p w:rsidR="009B33E4" w:rsidRDefault="009B33E4" w:rsidP="005120E2">
            <w:pPr>
              <w:jc w:val="center"/>
              <w:rPr>
                <w:rFonts w:ascii="GHEA Grapalat" w:hAnsi="GHEA Grapalat"/>
                <w:sz w:val="20"/>
                <w:lang w:val="pt-BR"/>
              </w:rPr>
            </w:pPr>
          </w:p>
          <w:p w:rsidR="009B33E4" w:rsidRDefault="009B33E4" w:rsidP="005120E2">
            <w:pPr>
              <w:jc w:val="center"/>
              <w:rPr>
                <w:rFonts w:ascii="GHEA Grapalat" w:hAnsi="GHEA Grapalat"/>
                <w:sz w:val="20"/>
                <w:lang w:val="pt-BR"/>
              </w:rPr>
            </w:pPr>
          </w:p>
          <w:p w:rsidR="009B33E4" w:rsidRDefault="009B33E4" w:rsidP="005120E2">
            <w:pPr>
              <w:jc w:val="center"/>
            </w:pPr>
            <w:r w:rsidRPr="00F06B8D">
              <w:rPr>
                <w:rFonts w:ascii="GHEA Grapalat" w:hAnsi="GHEA Grapalat"/>
                <w:sz w:val="20"/>
                <w:lang w:val="pt-BR"/>
              </w:rPr>
              <w:t>100 %</w:t>
            </w:r>
          </w:p>
        </w:tc>
        <w:tc>
          <w:tcPr>
            <w:tcW w:w="464" w:type="dxa"/>
          </w:tcPr>
          <w:p w:rsidR="009B33E4" w:rsidRDefault="009B33E4" w:rsidP="005120E2">
            <w:pPr>
              <w:jc w:val="center"/>
              <w:rPr>
                <w:rFonts w:ascii="GHEA Grapalat" w:hAnsi="GHEA Grapalat"/>
                <w:sz w:val="20"/>
                <w:lang w:val="pt-BR"/>
              </w:rPr>
            </w:pPr>
          </w:p>
          <w:p w:rsidR="009B33E4" w:rsidRDefault="009B33E4" w:rsidP="005120E2">
            <w:pPr>
              <w:jc w:val="center"/>
              <w:rPr>
                <w:rFonts w:ascii="GHEA Grapalat" w:hAnsi="GHEA Grapalat"/>
                <w:sz w:val="20"/>
                <w:lang w:val="pt-BR"/>
              </w:rPr>
            </w:pPr>
          </w:p>
          <w:p w:rsidR="009B33E4" w:rsidRDefault="009B33E4" w:rsidP="005120E2">
            <w:pPr>
              <w:jc w:val="center"/>
            </w:pPr>
            <w:r w:rsidRPr="00F06B8D">
              <w:rPr>
                <w:rFonts w:ascii="GHEA Grapalat" w:hAnsi="GHEA Grapalat"/>
                <w:sz w:val="20"/>
                <w:lang w:val="pt-BR"/>
              </w:rPr>
              <w:t>100 %</w:t>
            </w:r>
          </w:p>
        </w:tc>
        <w:tc>
          <w:tcPr>
            <w:tcW w:w="708" w:type="dxa"/>
          </w:tcPr>
          <w:p w:rsidR="009B33E4" w:rsidRPr="00F566BF" w:rsidRDefault="009B33E4" w:rsidP="00E53C12">
            <w:pPr>
              <w:jc w:val="center"/>
              <w:rPr>
                <w:rFonts w:ascii="GHEA Grapalat" w:hAnsi="GHEA Grapalat"/>
                <w:sz w:val="20"/>
                <w:lang w:val="pt-BR"/>
              </w:rPr>
            </w:pPr>
          </w:p>
          <w:p w:rsidR="009B33E4" w:rsidRPr="00F566BF" w:rsidRDefault="009B33E4" w:rsidP="00E53C12">
            <w:pPr>
              <w:jc w:val="center"/>
              <w:rPr>
                <w:rFonts w:ascii="GHEA Grapalat" w:hAnsi="GHEA Grapalat"/>
                <w:sz w:val="20"/>
                <w:lang w:val="pt-BR"/>
              </w:rPr>
            </w:pPr>
          </w:p>
          <w:p w:rsidR="009B33E4" w:rsidRPr="00F566BF" w:rsidRDefault="009B33E4" w:rsidP="00E53C12">
            <w:pPr>
              <w:jc w:val="center"/>
              <w:rPr>
                <w:rFonts w:ascii="GHEA Grapalat" w:hAnsi="GHEA Grapalat"/>
                <w:b/>
                <w:lang w:val="pt-BR"/>
              </w:rPr>
            </w:pPr>
            <w:r>
              <w:rPr>
                <w:rFonts w:ascii="GHEA Grapalat" w:hAnsi="GHEA Grapalat"/>
                <w:sz w:val="20"/>
                <w:lang w:val="pt-BR"/>
              </w:rPr>
              <w:t>100</w:t>
            </w:r>
            <w:r w:rsidRPr="00F566BF">
              <w:rPr>
                <w:rFonts w:ascii="GHEA Grapalat" w:hAnsi="GHEA Grapalat"/>
                <w:sz w:val="20"/>
                <w:lang w:val="pt-BR"/>
              </w:rPr>
              <w:t>%</w:t>
            </w:r>
          </w:p>
        </w:tc>
      </w:tr>
    </w:tbl>
    <w:p w:rsidR="007678FA" w:rsidRPr="00F566BF" w:rsidRDefault="007678FA" w:rsidP="007678FA">
      <w:pPr>
        <w:rPr>
          <w:rFonts w:ascii="GHEA Grapalat" w:hAnsi="GHEA Grapalat"/>
          <w:i/>
          <w:sz w:val="18"/>
          <w:szCs w:val="18"/>
        </w:rPr>
      </w:pPr>
    </w:p>
    <w:p w:rsidR="007678FA" w:rsidRPr="00F566BF" w:rsidRDefault="007678FA" w:rsidP="007678FA">
      <w:pPr>
        <w:jc w:val="both"/>
        <w:rPr>
          <w:rFonts w:ascii="GHEA Grapalat" w:hAnsi="GHEA Grapalat"/>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 հրավերում գումարները նշվում են տոկոսով, իսկ պայմանագիրը կնքելիս տոկոսի փոխարեն նշվում է կոնկրետ գումարի չափ</w:t>
      </w:r>
    </w:p>
    <w:p w:rsidR="007678FA" w:rsidRPr="00F566BF" w:rsidRDefault="007678FA" w:rsidP="007678FA">
      <w:pPr>
        <w:jc w:val="center"/>
        <w:rPr>
          <w:rFonts w:ascii="GHEA Grapalat" w:hAnsi="GHEA Grapalat"/>
          <w:sz w:val="20"/>
          <w:lang w:val="es-ES"/>
        </w:rPr>
      </w:pPr>
    </w:p>
    <w:p w:rsidR="007678FA" w:rsidRPr="00F566BF" w:rsidRDefault="007678FA" w:rsidP="007678FA">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7678FA" w:rsidRPr="00F566BF" w:rsidTr="00E53C12">
        <w:trPr>
          <w:jc w:val="center"/>
        </w:trPr>
        <w:tc>
          <w:tcPr>
            <w:tcW w:w="4536" w:type="dxa"/>
          </w:tcPr>
          <w:p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rsidR="007678FA" w:rsidRPr="00F566BF" w:rsidRDefault="007678FA" w:rsidP="00E53C12">
            <w:pPr>
              <w:rPr>
                <w:rFonts w:ascii="GHEA Grapalat" w:hAnsi="GHEA Grapalat"/>
                <w:sz w:val="22"/>
                <w:szCs w:val="22"/>
                <w:lang w:val="ru-RU"/>
              </w:rPr>
            </w:pPr>
          </w:p>
          <w:p w:rsidR="007678FA" w:rsidRPr="00F566BF" w:rsidRDefault="007678FA" w:rsidP="00E53C12">
            <w:pPr>
              <w:rPr>
                <w:rFonts w:ascii="GHEA Grapalat" w:hAnsi="GHEA Grapalat"/>
                <w:lang w:val="ru-RU"/>
              </w:rPr>
            </w:pPr>
          </w:p>
          <w:p w:rsidR="007678FA" w:rsidRPr="00F566BF" w:rsidRDefault="007678FA" w:rsidP="00E53C12">
            <w:pPr>
              <w:jc w:val="center"/>
              <w:rPr>
                <w:rFonts w:ascii="GHEA Grapalat" w:hAnsi="GHEA Grapalat"/>
                <w:lang w:val="ru-RU"/>
              </w:rPr>
            </w:pPr>
            <w:r w:rsidRPr="00F566BF">
              <w:rPr>
                <w:rFonts w:ascii="GHEA Grapalat" w:hAnsi="GHEA Grapalat"/>
                <w:lang w:val="ru-RU"/>
              </w:rPr>
              <w:t>---------------------------------</w:t>
            </w:r>
          </w:p>
          <w:p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rsidR="007678FA" w:rsidRPr="00F566BF" w:rsidRDefault="007678FA" w:rsidP="00E53C12">
            <w:pPr>
              <w:spacing w:line="360" w:lineRule="auto"/>
              <w:jc w:val="center"/>
              <w:rPr>
                <w:rFonts w:ascii="GHEA Grapalat" w:hAnsi="GHEA Grapalat"/>
                <w:lang w:val="ru-RU"/>
              </w:rPr>
            </w:pPr>
          </w:p>
        </w:tc>
        <w:tc>
          <w:tcPr>
            <w:tcW w:w="4343" w:type="dxa"/>
          </w:tcPr>
          <w:p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rsidR="007678FA" w:rsidRPr="00F566BF" w:rsidRDefault="007678FA" w:rsidP="00E53C12">
            <w:pPr>
              <w:jc w:val="center"/>
              <w:rPr>
                <w:rFonts w:ascii="GHEA Grapalat" w:hAnsi="GHEA Grapalat"/>
                <w:lang w:val="ru-RU"/>
              </w:rPr>
            </w:pPr>
          </w:p>
          <w:p w:rsidR="007678FA" w:rsidRPr="00F566BF" w:rsidRDefault="007678FA" w:rsidP="00E53C12">
            <w:pPr>
              <w:jc w:val="center"/>
              <w:rPr>
                <w:rFonts w:ascii="GHEA Grapalat" w:hAnsi="GHEA Grapalat"/>
                <w:lang w:val="ru-RU"/>
              </w:rPr>
            </w:pPr>
          </w:p>
          <w:p w:rsidR="007678FA" w:rsidRPr="00F566BF" w:rsidRDefault="007678FA" w:rsidP="00E53C12">
            <w:pPr>
              <w:jc w:val="center"/>
              <w:rPr>
                <w:rFonts w:ascii="GHEA Grapalat" w:hAnsi="GHEA Grapalat"/>
                <w:lang w:val="ru-RU"/>
              </w:rPr>
            </w:pPr>
            <w:r w:rsidRPr="00F566BF">
              <w:rPr>
                <w:rFonts w:ascii="GHEA Grapalat" w:hAnsi="GHEA Grapalat"/>
                <w:lang w:val="ru-RU"/>
              </w:rPr>
              <w:t>---------------------------------</w:t>
            </w:r>
          </w:p>
          <w:p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rsidR="007678FA" w:rsidRPr="00F566BF" w:rsidRDefault="007678FA" w:rsidP="007678FA">
      <w:pPr>
        <w:rPr>
          <w:rFonts w:ascii="GHEA Grapalat" w:hAnsi="GHEA Grapalat"/>
          <w:sz w:val="20"/>
          <w:lang w:val="ru-RU"/>
        </w:rPr>
        <w:sectPr w:rsidR="007678FA" w:rsidRPr="00F566BF" w:rsidSect="0028542F">
          <w:footnotePr>
            <w:pos w:val="beneathText"/>
          </w:footnotePr>
          <w:pgSz w:w="11906" w:h="16838" w:code="9"/>
          <w:pgMar w:top="426" w:right="849" w:bottom="720" w:left="663" w:header="561" w:footer="561" w:gutter="0"/>
          <w:cols w:space="720"/>
        </w:sectPr>
      </w:pPr>
    </w:p>
    <w:p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F566BF" w:rsidDel="004B29A5" w:rsidTr="00E53C12">
        <w:trPr>
          <w:tblCellSpacing w:w="7" w:type="dxa"/>
          <w:jc w:val="center"/>
        </w:trPr>
        <w:tc>
          <w:tcPr>
            <w:tcW w:w="0" w:type="auto"/>
            <w:gridSpan w:val="2"/>
            <w:vAlign w:val="center"/>
          </w:tcPr>
          <w:p w:rsidR="007678FA" w:rsidRPr="00F566BF" w:rsidDel="004B29A5" w:rsidRDefault="007678FA" w:rsidP="00E53C12">
            <w:pPr>
              <w:rPr>
                <w:rFonts w:ascii="GHEA Grapalat" w:hAnsi="GHEA Grapalat"/>
                <w:iCs/>
                <w:color w:val="000000"/>
                <w:sz w:val="21"/>
                <w:szCs w:val="21"/>
              </w:rPr>
            </w:pPr>
          </w:p>
        </w:tc>
        <w:tc>
          <w:tcPr>
            <w:tcW w:w="0" w:type="auto"/>
            <w:vAlign w:val="center"/>
          </w:tcPr>
          <w:p w:rsidR="007678FA" w:rsidRPr="00F566BF" w:rsidDel="004B29A5" w:rsidRDefault="007678FA" w:rsidP="00E53C12">
            <w:pPr>
              <w:rPr>
                <w:rFonts w:ascii="Arial" w:hAnsi="Arial" w:cs="Arial"/>
                <w:iCs/>
                <w:color w:val="000000"/>
                <w:sz w:val="21"/>
                <w:szCs w:val="21"/>
              </w:rPr>
            </w:pPr>
          </w:p>
        </w:tc>
      </w:tr>
      <w:tr w:rsidR="007678FA" w:rsidRPr="00E638EF" w:rsidTr="00E53C12">
        <w:trPr>
          <w:tblCellSpacing w:w="7" w:type="dxa"/>
          <w:jc w:val="center"/>
        </w:trPr>
        <w:tc>
          <w:tcPr>
            <w:tcW w:w="0" w:type="auto"/>
            <w:vAlign w:val="center"/>
          </w:tcPr>
          <w:p w:rsidR="007678FA" w:rsidRPr="00F566BF" w:rsidRDefault="00E14765" w:rsidP="00E53C12">
            <w:pPr>
              <w:jc w:val="center"/>
              <w:rPr>
                <w:rFonts w:ascii="GHEA Grapalat" w:hAnsi="GHEA Grapalat"/>
                <w:iCs/>
                <w:color w:val="000000"/>
                <w:sz w:val="21"/>
                <w:szCs w:val="21"/>
                <w:lang w:val="pt-BR"/>
              </w:rPr>
            </w:pPr>
            <w:r w:rsidRPr="00E14765">
              <w:rPr>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7678FA" w:rsidRPr="00F566BF">
              <w:rPr>
                <w:rFonts w:ascii="GHEA Grapalat" w:hAnsi="GHEA Grapalat"/>
                <w:iCs/>
                <w:color w:val="000000"/>
                <w:sz w:val="21"/>
                <w:szCs w:val="21"/>
              </w:rPr>
              <w:t>Պայմանագրի</w:t>
            </w:r>
            <w:r w:rsidR="007678FA" w:rsidRPr="00F566BF">
              <w:rPr>
                <w:rFonts w:ascii="GHEA Grapalat" w:hAnsi="GHEA Grapalat"/>
                <w:iCs/>
                <w:color w:val="000000"/>
                <w:sz w:val="21"/>
                <w:szCs w:val="21"/>
                <w:lang w:val="pt-BR"/>
              </w:rPr>
              <w:t xml:space="preserve"> </w:t>
            </w:r>
            <w:r w:rsidR="007678FA" w:rsidRPr="00F566BF">
              <w:rPr>
                <w:rFonts w:ascii="GHEA Grapalat" w:hAnsi="GHEA Grapalat"/>
                <w:iCs/>
                <w:color w:val="000000"/>
                <w:sz w:val="21"/>
                <w:szCs w:val="21"/>
              </w:rPr>
              <w:t>կողմ</w:t>
            </w:r>
            <w:r w:rsidR="007678FA" w:rsidRPr="00F566BF">
              <w:rPr>
                <w:rFonts w:ascii="GHEA Grapalat" w:hAnsi="GHEA Grapalat"/>
                <w:iCs/>
                <w:color w:val="000000"/>
                <w:sz w:val="21"/>
                <w:szCs w:val="21"/>
                <w:lang w:val="pt-BR"/>
              </w:rPr>
              <w:t xml:space="preserve"> </w:t>
            </w:r>
          </w:p>
          <w:p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w:t>
            </w:r>
          </w:p>
          <w:p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 xml:space="preserve"> _________________________ </w:t>
            </w:r>
          </w:p>
          <w:p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 xml:space="preserve"> _______________________ </w:t>
            </w:r>
          </w:p>
        </w:tc>
        <w:tc>
          <w:tcPr>
            <w:tcW w:w="0" w:type="auto"/>
            <w:gridSpan w:val="2"/>
            <w:vAlign w:val="center"/>
          </w:tcPr>
          <w:p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Պատվիրատու</w:t>
            </w:r>
          </w:p>
          <w:p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_________________</w:t>
            </w:r>
          </w:p>
          <w:p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____________________________</w:t>
            </w:r>
          </w:p>
          <w:p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___________________________</w:t>
            </w:r>
          </w:p>
        </w:tc>
      </w:tr>
    </w:tbl>
    <w:p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rsidR="007678FA" w:rsidRPr="00F566BF" w:rsidRDefault="007678FA" w:rsidP="007678FA">
      <w:pPr>
        <w:ind w:firstLine="375"/>
        <w:rPr>
          <w:rFonts w:ascii="GHEA Grapalat" w:hAnsi="GHEA Grapalat"/>
          <w:iCs/>
          <w:color w:val="000000"/>
          <w:sz w:val="15"/>
          <w:szCs w:val="21"/>
          <w:lang w:val="pt-BR"/>
        </w:rPr>
      </w:pPr>
    </w:p>
    <w:p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rsidR="007678FA" w:rsidRPr="00F566BF" w:rsidRDefault="007678FA" w:rsidP="007678FA">
      <w:pPr>
        <w:pStyle w:val="BodyTextIndent"/>
        <w:spacing w:line="240" w:lineRule="auto"/>
        <w:ind w:firstLine="0"/>
        <w:jc w:val="center"/>
        <w:rPr>
          <w:b/>
          <w:bCs/>
          <w:iCs/>
          <w:lang w:val="es-ES"/>
        </w:rPr>
      </w:pPr>
    </w:p>
    <w:p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rsidR="007678FA" w:rsidRPr="00F566BF" w:rsidRDefault="007678FA" w:rsidP="007678FA">
      <w:pPr>
        <w:pStyle w:val="BodyTextIndent"/>
        <w:spacing w:line="240" w:lineRule="auto"/>
        <w:ind w:firstLine="0"/>
        <w:rPr>
          <w:iCs/>
          <w:lang w:val="es-ES"/>
        </w:rPr>
      </w:pPr>
    </w:p>
    <w:p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այսուհետ</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Պայմանագիր</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անվանումը</w:t>
      </w:r>
      <w:r w:rsidRPr="00F566BF">
        <w:rPr>
          <w:rFonts w:ascii="GHEA Grapalat" w:hAnsi="GHEA Grapalat"/>
          <w:color w:val="000000"/>
          <w:sz w:val="21"/>
          <w:szCs w:val="21"/>
          <w:lang w:val="es-ES"/>
        </w:rPr>
        <w:t>` ____________________________________________________________________________________________</w:t>
      </w:r>
    </w:p>
    <w:p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կնքման</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ամսաթիվը</w:t>
      </w:r>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համարը</w:t>
      </w:r>
      <w:r w:rsidRPr="00F566BF">
        <w:rPr>
          <w:rFonts w:ascii="GHEA Grapalat" w:hAnsi="GHEA Grapalat"/>
          <w:color w:val="000000"/>
          <w:sz w:val="21"/>
          <w:szCs w:val="21"/>
          <w:lang w:val="es-ES"/>
        </w:rPr>
        <w:t>`    __________</w:t>
      </w:r>
    </w:p>
    <w:p w:rsidR="007678FA" w:rsidRPr="00F566BF" w:rsidRDefault="007678FA" w:rsidP="007678FA">
      <w:pPr>
        <w:jc w:val="both"/>
        <w:rPr>
          <w:rFonts w:ascii="GHEA Grapalat" w:hAnsi="GHEA Grapalat" w:cs="Sylfaen"/>
          <w:iCs/>
          <w:lang w:val="es-ES"/>
        </w:rPr>
      </w:pPr>
      <w:r w:rsidRPr="00F566BF">
        <w:rPr>
          <w:rFonts w:ascii="GHEA Grapalat" w:hAnsi="GHEA Grapalat"/>
          <w:iCs/>
          <w:color w:val="000000"/>
          <w:sz w:val="21"/>
          <w:szCs w:val="21"/>
        </w:rPr>
        <w:t>Պատվիրատուն</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կողմը՝</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r w:rsidRPr="00F566BF">
        <w:rPr>
          <w:rFonts w:ascii="GHEA Grapalat" w:hAnsi="GHEA Grapalat"/>
          <w:color w:val="000000"/>
          <w:sz w:val="21"/>
          <w:szCs w:val="21"/>
          <w:lang w:val="es-ES"/>
        </w:rPr>
        <w:t>կազմեցին սույն արձանագրությունը հետևյալի մասին.</w:t>
      </w:r>
    </w:p>
    <w:p w:rsidR="007678FA" w:rsidRPr="00F566BF" w:rsidRDefault="007678FA" w:rsidP="007678FA">
      <w:pPr>
        <w:jc w:val="both"/>
        <w:rPr>
          <w:rFonts w:ascii="GHEA Grapalat" w:hAnsi="GHEA Grapalat"/>
          <w:iCs/>
          <w:color w:val="000000"/>
          <w:sz w:val="21"/>
          <w:szCs w:val="21"/>
          <w:lang w:val="hy-AM"/>
        </w:rPr>
      </w:pPr>
      <w:r w:rsidRPr="00F566BF">
        <w:rPr>
          <w:rFonts w:ascii="GHEA Grapalat" w:hAnsi="GHEA Grapalat"/>
          <w:iCs/>
          <w:color w:val="000000"/>
          <w:sz w:val="21"/>
          <w:szCs w:val="21"/>
        </w:rPr>
        <w:t>Պայմանագրի</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շրջանակներում</w:t>
      </w:r>
      <w:r w:rsidRPr="00F566BF">
        <w:rPr>
          <w:rFonts w:ascii="GHEA Grapalat" w:hAnsi="GHEA Grapalat"/>
          <w:iCs/>
          <w:color w:val="000000"/>
          <w:sz w:val="21"/>
          <w:szCs w:val="21"/>
          <w:lang w:val="es-ES"/>
        </w:rPr>
        <w:t xml:space="preserve"> </w:t>
      </w:r>
      <w:r w:rsidRPr="00F566BF">
        <w:rPr>
          <w:rFonts w:ascii="GHEA Grapalat" w:hAnsi="GHEA Grapalat"/>
          <w:iCs/>
          <w:snapToGrid w:val="0"/>
          <w:color w:val="000000"/>
          <w:sz w:val="21"/>
          <w:szCs w:val="21"/>
          <w:lang w:val="es-ES"/>
        </w:rPr>
        <w:t xml:space="preserve">Պայմանագրի կողմը </w:t>
      </w:r>
      <w:r w:rsidRPr="00F566BF">
        <w:rPr>
          <w:rFonts w:ascii="GHEA Grapalat" w:hAnsi="GHEA Grapalat"/>
          <w:iCs/>
          <w:color w:val="000000"/>
          <w:sz w:val="21"/>
          <w:szCs w:val="21"/>
          <w:lang w:val="es-ES"/>
        </w:rPr>
        <w:t>մատուցել է հետևյալ ծառայությունները</w:t>
      </w:r>
      <w:r w:rsidRPr="00F566BF">
        <w:rPr>
          <w:rFonts w:ascii="GHEA Grapalat" w:hAnsi="GHEA Grapalat"/>
          <w:iCs/>
          <w:color w:val="000000"/>
          <w:sz w:val="21"/>
          <w:szCs w:val="21"/>
        </w:rPr>
        <w:t>՝</w:t>
      </w:r>
    </w:p>
    <w:p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F566BF" w:rsidTr="00E53C12">
        <w:trPr>
          <w:jc w:val="right"/>
        </w:trPr>
        <w:tc>
          <w:tcPr>
            <w:tcW w:w="357" w:type="dxa"/>
            <w:vMerge w:val="restart"/>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cs="Sylfaen"/>
                <w:sz w:val="18"/>
                <w:szCs w:val="18"/>
              </w:rPr>
              <w:t>Մատուցված</w:t>
            </w:r>
            <w:r w:rsidRPr="00F566BF">
              <w:rPr>
                <w:rFonts w:ascii="GHEA Grapalat" w:hAnsi="GHEA Grapalat" w:cs="Courier New"/>
                <w:sz w:val="18"/>
                <w:szCs w:val="18"/>
              </w:rPr>
              <w:t xml:space="preserve"> </w:t>
            </w:r>
            <w:r w:rsidRPr="00F566BF">
              <w:rPr>
                <w:rFonts w:ascii="GHEA Grapalat" w:hAnsi="GHEA Grapalat" w:cs="Sylfaen"/>
                <w:sz w:val="18"/>
                <w:szCs w:val="18"/>
              </w:rPr>
              <w:t>ծառայությունների</w:t>
            </w:r>
          </w:p>
        </w:tc>
      </w:tr>
      <w:tr w:rsidR="007678FA" w:rsidRPr="00F566BF" w:rsidTr="00E53C12">
        <w:trPr>
          <w:jc w:val="right"/>
        </w:trPr>
        <w:tc>
          <w:tcPr>
            <w:tcW w:w="357" w:type="dxa"/>
            <w:vMerge/>
            <w:shd w:val="clear" w:color="auto" w:fill="auto"/>
          </w:tcPr>
          <w:p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անվանումը</w:t>
            </w:r>
          </w:p>
        </w:tc>
        <w:tc>
          <w:tcPr>
            <w:tcW w:w="1440" w:type="dxa"/>
            <w:vMerge w:val="restart"/>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քանակական ցուցանիշը</w:t>
            </w:r>
          </w:p>
        </w:tc>
        <w:tc>
          <w:tcPr>
            <w:tcW w:w="2976" w:type="dxa"/>
            <w:gridSpan w:val="2"/>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կատարման ժամկետը</w:t>
            </w:r>
          </w:p>
        </w:tc>
        <w:tc>
          <w:tcPr>
            <w:tcW w:w="1168" w:type="dxa"/>
            <w:vMerge w:val="restart"/>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ժամկետը /ըստ վճարման ժամանակացույցի/</w:t>
            </w:r>
          </w:p>
        </w:tc>
      </w:tr>
      <w:tr w:rsidR="007678FA" w:rsidRPr="00F566BF" w:rsidTr="00E53C12">
        <w:trPr>
          <w:trHeight w:val="1105"/>
          <w:jc w:val="right"/>
        </w:trPr>
        <w:tc>
          <w:tcPr>
            <w:tcW w:w="357" w:type="dxa"/>
            <w:vMerge/>
            <w:tcBorders>
              <w:bottom w:val="single" w:sz="4" w:space="0" w:color="auto"/>
            </w:tcBorders>
            <w:shd w:val="clear" w:color="auto" w:fill="auto"/>
          </w:tcPr>
          <w:p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rsidTr="00E53C12">
        <w:trPr>
          <w:jc w:val="right"/>
        </w:trPr>
        <w:tc>
          <w:tcPr>
            <w:tcW w:w="357" w:type="dxa"/>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rsidTr="00E53C12">
        <w:trPr>
          <w:jc w:val="right"/>
        </w:trPr>
        <w:tc>
          <w:tcPr>
            <w:tcW w:w="357" w:type="dxa"/>
            <w:shd w:val="clear" w:color="auto" w:fill="auto"/>
          </w:tcPr>
          <w:p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F566BF" w:rsidRDefault="007678FA" w:rsidP="00E53C12">
            <w:pPr>
              <w:pStyle w:val="NormalWeb"/>
              <w:spacing w:before="0" w:beforeAutospacing="0" w:after="0" w:afterAutospacing="0"/>
              <w:jc w:val="center"/>
              <w:rPr>
                <w:rFonts w:ascii="GHEA Grapalat" w:hAnsi="GHEA Grapalat"/>
              </w:rPr>
            </w:pPr>
          </w:p>
        </w:tc>
      </w:tr>
    </w:tbl>
    <w:p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r w:rsidRPr="00F566BF">
        <w:rPr>
          <w:rFonts w:ascii="GHEA Grapalat" w:hAnsi="GHEA Grapalat"/>
          <w:iCs/>
          <w:snapToGrid w:val="0"/>
          <w:color w:val="000000"/>
          <w:sz w:val="21"/>
          <w:szCs w:val="21"/>
        </w:rPr>
        <w:t>արձանագրության</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երկկողմ</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հաշիվ</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ապրանքագիրը</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r w:rsidRPr="00F566BF">
        <w:rPr>
          <w:rFonts w:ascii="GHEA Grapalat" w:hAnsi="GHEA Grapalat"/>
          <w:color w:val="000000"/>
          <w:sz w:val="21"/>
          <w:szCs w:val="21"/>
          <w:lang w:val="es-ES"/>
        </w:rPr>
        <w:t>եզրակացությունը</w:t>
      </w:r>
      <w:r w:rsidRPr="00F566BF">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F566BF" w:rsidRDefault="007678FA" w:rsidP="007678FA">
      <w:pPr>
        <w:ind w:firstLine="375"/>
        <w:jc w:val="both"/>
        <w:rPr>
          <w:rFonts w:ascii="GHEA Grapalat" w:hAnsi="GHEA Grapalat"/>
          <w:iCs/>
          <w:snapToGrid w:val="0"/>
          <w:color w:val="000000"/>
          <w:sz w:val="21"/>
          <w:szCs w:val="21"/>
          <w:lang w:val="es-ES"/>
        </w:rPr>
      </w:pPr>
    </w:p>
    <w:p w:rsidR="007678FA" w:rsidRPr="00F566BF" w:rsidRDefault="007678FA" w:rsidP="007678FA">
      <w:pPr>
        <w:ind w:firstLine="375"/>
        <w:jc w:val="both"/>
        <w:rPr>
          <w:rFonts w:ascii="GHEA Grapalat" w:hAnsi="GHEA Grapalat"/>
          <w:iCs/>
          <w:snapToGrid w:val="0"/>
          <w:color w:val="000000"/>
          <w:sz w:val="2"/>
          <w:szCs w:val="21"/>
          <w:lang w:val="es-ES"/>
        </w:rPr>
      </w:pPr>
    </w:p>
    <w:p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F566BF" w:rsidTr="00E53C12">
        <w:trPr>
          <w:trHeight w:val="266"/>
          <w:tblCellSpacing w:w="7" w:type="dxa"/>
          <w:jc w:val="center"/>
        </w:trPr>
        <w:tc>
          <w:tcPr>
            <w:tcW w:w="0" w:type="auto"/>
            <w:vAlign w:val="center"/>
          </w:tcPr>
          <w:p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 xml:space="preserve">Ծառայությունը հանձնեց </w:t>
            </w:r>
          </w:p>
        </w:tc>
        <w:tc>
          <w:tcPr>
            <w:tcW w:w="0" w:type="auto"/>
            <w:vAlign w:val="center"/>
          </w:tcPr>
          <w:p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Ծառայությունն ընդունեց</w:t>
            </w:r>
          </w:p>
        </w:tc>
      </w:tr>
      <w:tr w:rsidR="007678FA" w:rsidRPr="00F566BF" w:rsidTr="00E53C12">
        <w:trPr>
          <w:trHeight w:val="473"/>
          <w:tblCellSpacing w:w="7" w:type="dxa"/>
          <w:jc w:val="center"/>
        </w:trPr>
        <w:tc>
          <w:tcPr>
            <w:tcW w:w="0" w:type="auto"/>
            <w:vAlign w:val="center"/>
          </w:tcPr>
          <w:p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c>
          <w:tcPr>
            <w:tcW w:w="0" w:type="auto"/>
            <w:vAlign w:val="center"/>
          </w:tcPr>
          <w:p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r>
      <w:tr w:rsidR="007678FA" w:rsidRPr="00F566BF" w:rsidTr="00E53C12">
        <w:trPr>
          <w:trHeight w:val="503"/>
          <w:tblCellSpacing w:w="7" w:type="dxa"/>
          <w:jc w:val="center"/>
        </w:trPr>
        <w:tc>
          <w:tcPr>
            <w:tcW w:w="0" w:type="auto"/>
            <w:vAlign w:val="center"/>
          </w:tcPr>
          <w:p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c>
          <w:tcPr>
            <w:tcW w:w="0" w:type="auto"/>
            <w:vAlign w:val="center"/>
          </w:tcPr>
          <w:p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r>
      <w:tr w:rsidR="007678FA" w:rsidRPr="00F566BF" w:rsidTr="00E53C12">
        <w:trPr>
          <w:trHeight w:val="281"/>
          <w:tblCellSpacing w:w="7" w:type="dxa"/>
          <w:jc w:val="center"/>
        </w:trPr>
        <w:tc>
          <w:tcPr>
            <w:tcW w:w="0" w:type="auto"/>
            <w:vAlign w:val="center"/>
          </w:tcPr>
          <w:p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rsidR="007678FA" w:rsidRPr="00F566BF" w:rsidRDefault="007678FA" w:rsidP="007678FA">
      <w:pPr>
        <w:autoSpaceDE w:val="0"/>
        <w:autoSpaceDN w:val="0"/>
        <w:adjustRightInd w:val="0"/>
        <w:jc w:val="right"/>
        <w:rPr>
          <w:rFonts w:ascii="GHEA Grapalat" w:hAnsi="GHEA Grapalat" w:cs="TimesArmenianPSMT"/>
          <w:sz w:val="18"/>
        </w:rPr>
      </w:pPr>
    </w:p>
    <w:p w:rsidR="007678FA" w:rsidRPr="00F566BF" w:rsidRDefault="007678FA" w:rsidP="007678FA">
      <w:pPr>
        <w:rPr>
          <w:rFonts w:ascii="GHEA Grapalat" w:hAnsi="GHEA Grapalat"/>
          <w:lang w:val="ru-RU"/>
        </w:rPr>
      </w:pPr>
    </w:p>
    <w:p w:rsidR="007678FA" w:rsidRPr="00F566BF" w:rsidRDefault="007678FA" w:rsidP="007678FA">
      <w:pPr>
        <w:rPr>
          <w:rFonts w:ascii="GHEA Grapalat" w:hAnsi="GHEA Grapalat"/>
        </w:rPr>
      </w:pPr>
    </w:p>
    <w:p w:rsidR="007678FA" w:rsidRPr="00F566BF" w:rsidRDefault="007678FA" w:rsidP="007678FA">
      <w:pPr>
        <w:rPr>
          <w:rFonts w:ascii="GHEA Grapalat" w:hAnsi="GHEA Grapalat"/>
        </w:rPr>
      </w:pPr>
    </w:p>
    <w:p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rsidR="007678FA" w:rsidRPr="00F566BF" w:rsidRDefault="007678FA" w:rsidP="007678FA">
      <w:pPr>
        <w:autoSpaceDE w:val="0"/>
        <w:autoSpaceDN w:val="0"/>
        <w:adjustRightInd w:val="0"/>
        <w:jc w:val="right"/>
        <w:rPr>
          <w:rFonts w:ascii="GHEA Grapalat" w:hAnsi="GHEA Grapalat" w:cs="TimesArmenianPSMT"/>
          <w:i/>
          <w:sz w:val="20"/>
        </w:rPr>
      </w:pPr>
    </w:p>
    <w:p w:rsidR="007678FA" w:rsidRPr="00F566BF" w:rsidRDefault="007678FA" w:rsidP="007678FA">
      <w:pPr>
        <w:rPr>
          <w:rFonts w:ascii="GHEA Grapalat" w:hAnsi="GHEA Grapalat"/>
        </w:rPr>
      </w:pPr>
    </w:p>
    <w:p w:rsidR="007678FA" w:rsidRPr="00F566BF" w:rsidRDefault="007678FA" w:rsidP="007678FA">
      <w:pPr>
        <w:rPr>
          <w:rFonts w:ascii="GHEA Grapalat" w:hAnsi="GHEA Grapalat"/>
        </w:rPr>
      </w:pPr>
    </w:p>
    <w:p w:rsidR="007678FA" w:rsidRPr="00F566BF" w:rsidRDefault="007678FA" w:rsidP="007678FA">
      <w:pPr>
        <w:rPr>
          <w:rFonts w:ascii="GHEA Grapalat" w:hAnsi="GHEA Grapalat"/>
        </w:rPr>
      </w:pPr>
    </w:p>
    <w:p w:rsidR="007678FA" w:rsidRPr="00F566BF" w:rsidRDefault="007678FA" w:rsidP="007678FA">
      <w:pPr>
        <w:tabs>
          <w:tab w:val="left" w:pos="2250"/>
        </w:tabs>
        <w:spacing w:line="276" w:lineRule="auto"/>
        <w:jc w:val="center"/>
        <w:rPr>
          <w:rFonts w:ascii="GHEA Grapalat" w:hAnsi="GHEA Grapalat" w:cs="Sylfaen"/>
          <w:bCs/>
          <w:sz w:val="18"/>
          <w:szCs w:val="18"/>
        </w:rPr>
      </w:pPr>
      <w:r w:rsidRPr="00F566BF">
        <w:rPr>
          <w:rFonts w:ascii="GHEA Grapalat" w:hAnsi="GHEA Grapalat" w:cs="Sylfaen"/>
          <w:bCs/>
          <w:sz w:val="18"/>
          <w:szCs w:val="18"/>
        </w:rPr>
        <w:t xml:space="preserve">ԱԿՏ  N    </w:t>
      </w:r>
    </w:p>
    <w:p w:rsidR="007678FA" w:rsidRPr="00F566BF"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F566BF">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F566BF" w:rsidRDefault="007678FA" w:rsidP="007678FA">
      <w:pPr>
        <w:tabs>
          <w:tab w:val="left" w:pos="360"/>
          <w:tab w:val="left" w:pos="540"/>
        </w:tabs>
        <w:rPr>
          <w:rFonts w:ascii="GHEA Grapalat" w:hAnsi="GHEA Grapalat" w:cs="Sylfaen"/>
          <w:sz w:val="22"/>
          <w:szCs w:val="22"/>
        </w:rPr>
      </w:pPr>
    </w:p>
    <w:p w:rsidR="007678FA" w:rsidRPr="00F566BF" w:rsidRDefault="007678FA" w:rsidP="007678FA">
      <w:pPr>
        <w:tabs>
          <w:tab w:val="left" w:pos="360"/>
          <w:tab w:val="left" w:pos="540"/>
        </w:tabs>
        <w:rPr>
          <w:rFonts w:ascii="GHEA Grapalat" w:hAnsi="GHEA Grapalat" w:cs="Sylfaen"/>
          <w:sz w:val="22"/>
          <w:szCs w:val="22"/>
        </w:rPr>
      </w:pPr>
    </w:p>
    <w:p w:rsidR="007678FA" w:rsidRPr="00F566BF" w:rsidRDefault="007678FA" w:rsidP="007678FA">
      <w:pPr>
        <w:tabs>
          <w:tab w:val="left" w:pos="360"/>
          <w:tab w:val="left" w:pos="540"/>
        </w:tabs>
        <w:ind w:left="-540" w:firstLine="180"/>
        <w:jc w:val="both"/>
        <w:rPr>
          <w:rFonts w:ascii="GHEA Grapalat" w:hAnsi="GHEA Grapalat" w:cs="Sylfaen"/>
          <w:sz w:val="20"/>
          <w:szCs w:val="20"/>
        </w:rPr>
      </w:pPr>
      <w:r w:rsidRPr="00F566BF">
        <w:rPr>
          <w:rFonts w:ascii="GHEA Grapalat" w:hAnsi="GHEA Grapalat" w:cs="Sylfaen"/>
        </w:rPr>
        <w:tab/>
      </w:r>
      <w:r w:rsidRPr="00F566BF">
        <w:rPr>
          <w:rFonts w:ascii="GHEA Grapalat" w:hAnsi="GHEA Grapalat" w:cs="Sylfaen"/>
          <w:sz w:val="20"/>
          <w:szCs w:val="20"/>
          <w:lang w:val="hy-AM"/>
        </w:rPr>
        <w:t xml:space="preserve">Սույնով </w:t>
      </w:r>
      <w:r w:rsidRPr="00F566BF">
        <w:rPr>
          <w:rFonts w:ascii="GHEA Grapalat" w:hAnsi="GHEA Grapalat" w:cs="Sylfaen"/>
          <w:sz w:val="20"/>
          <w:szCs w:val="20"/>
        </w:rPr>
        <w:t>արձանագրվում 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F566BF">
        <w:rPr>
          <w:rFonts w:ascii="GHEA Grapalat" w:hAnsi="GHEA Grapalat" w:cs="Sylfaen"/>
          <w:sz w:val="20"/>
          <w:u w:val="single"/>
        </w:rPr>
        <w:tab/>
      </w:r>
      <w:r w:rsidRPr="00F566BF">
        <w:rPr>
          <w:rFonts w:ascii="GHEA Grapalat" w:hAnsi="GHEA Grapalat" w:cs="Sylfaen"/>
          <w:sz w:val="20"/>
          <w:u w:val="single"/>
        </w:rPr>
        <w:tab/>
        <w:t xml:space="preserve">        </w:t>
      </w:r>
      <w:r w:rsidRPr="00F566BF">
        <w:rPr>
          <w:rFonts w:ascii="GHEA Grapalat" w:hAnsi="GHEA Grapalat" w:cs="Sylfaen"/>
          <w:sz w:val="20"/>
        </w:rPr>
        <w:t>-ի</w:t>
      </w:r>
      <w:r w:rsidRPr="00F566BF">
        <w:rPr>
          <w:rFonts w:ascii="GHEA Grapalat" w:hAnsi="GHEA Grapalat" w:cs="Sylfaen"/>
        </w:rPr>
        <w:t xml:space="preserve"> </w:t>
      </w:r>
      <w:r w:rsidRPr="00F566BF">
        <w:rPr>
          <w:rFonts w:ascii="GHEA Grapalat" w:hAnsi="GHEA Grapalat" w:cs="Sylfaen"/>
          <w:sz w:val="20"/>
          <w:szCs w:val="20"/>
        </w:rPr>
        <w:t xml:space="preserve">(այսուհետ` Պատվիրատու)  </w:t>
      </w:r>
      <w:r w:rsidRPr="00F566BF">
        <w:rPr>
          <w:rFonts w:ascii="GHEA Grapalat" w:hAnsi="GHEA Grapalat" w:cs="Sylfaen"/>
          <w:sz w:val="20"/>
          <w:szCs w:val="20"/>
          <w:lang w:val="hy-AM"/>
        </w:rPr>
        <w:t xml:space="preserve">և </w:t>
      </w:r>
      <w:r w:rsidRPr="00F566BF">
        <w:rPr>
          <w:rFonts w:ascii="GHEA Grapalat" w:hAnsi="GHEA Grapalat" w:cs="Sylfaen"/>
          <w:sz w:val="20"/>
          <w:u w:val="single"/>
        </w:rPr>
        <w:tab/>
      </w:r>
      <w:r w:rsidRPr="00F566BF">
        <w:rPr>
          <w:rFonts w:ascii="GHEA Grapalat" w:hAnsi="GHEA Grapalat" w:cs="Sylfaen"/>
          <w:sz w:val="20"/>
          <w:u w:val="single"/>
        </w:rPr>
        <w:tab/>
        <w:t xml:space="preserve">        </w:t>
      </w:r>
      <w:r w:rsidRPr="00F566BF">
        <w:rPr>
          <w:rFonts w:ascii="GHEA Grapalat" w:hAnsi="GHEA Grapalat" w:cs="Sylfaen"/>
          <w:sz w:val="20"/>
        </w:rPr>
        <w:t>-ի</w:t>
      </w:r>
    </w:p>
    <w:p w:rsidR="007678FA" w:rsidRPr="00F566BF" w:rsidRDefault="007678FA" w:rsidP="007678FA">
      <w:pPr>
        <w:tabs>
          <w:tab w:val="left" w:pos="360"/>
          <w:tab w:val="left" w:pos="540"/>
        </w:tabs>
        <w:jc w:val="both"/>
        <w:rPr>
          <w:rFonts w:ascii="GHEA Grapalat" w:hAnsi="GHEA Grapalat" w:cs="Sylfaen"/>
        </w:rPr>
      </w:pPr>
      <w:r w:rsidRPr="00F566BF">
        <w:rPr>
          <w:rFonts w:ascii="GHEA Grapalat" w:hAnsi="GHEA Grapalat" w:cs="Sylfaen"/>
        </w:rPr>
        <w:t xml:space="preserve">                                            </w:t>
      </w:r>
      <w:r w:rsidRPr="00F566BF">
        <w:rPr>
          <w:rFonts w:ascii="GHEA Grapalat" w:hAnsi="GHEA Grapalat" w:cs="Sylfaen"/>
          <w:sz w:val="12"/>
          <w:szCs w:val="12"/>
        </w:rPr>
        <w:t xml:space="preserve">Պատվիրատուի անունը     </w:t>
      </w:r>
      <w:r w:rsidRPr="00F566BF">
        <w:rPr>
          <w:rFonts w:ascii="GHEA Grapalat" w:hAnsi="GHEA Grapalat" w:cs="Sylfaen"/>
          <w:sz w:val="16"/>
          <w:szCs w:val="16"/>
        </w:rPr>
        <w:t xml:space="preserve">                                                           </w:t>
      </w:r>
      <w:r w:rsidRPr="00F566BF">
        <w:rPr>
          <w:rFonts w:ascii="GHEA Grapalat" w:hAnsi="GHEA Grapalat" w:cs="Sylfaen"/>
          <w:sz w:val="12"/>
          <w:szCs w:val="12"/>
        </w:rPr>
        <w:t>Կատարողի անունը</w:t>
      </w:r>
    </w:p>
    <w:p w:rsidR="007678FA" w:rsidRPr="00F566BF" w:rsidRDefault="007678FA" w:rsidP="007678FA">
      <w:pPr>
        <w:tabs>
          <w:tab w:val="left" w:pos="360"/>
          <w:tab w:val="left" w:pos="540"/>
        </w:tabs>
        <w:ind w:right="-360"/>
        <w:jc w:val="both"/>
        <w:rPr>
          <w:rFonts w:ascii="GHEA Grapalat" w:hAnsi="GHEA Grapalat" w:cs="Sylfaen"/>
          <w:sz w:val="12"/>
          <w:szCs w:val="12"/>
        </w:rPr>
      </w:pPr>
    </w:p>
    <w:p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F566BF">
        <w:rPr>
          <w:rFonts w:ascii="GHEA Grapalat" w:hAnsi="GHEA Grapalat" w:cs="Sylfaen"/>
          <w:sz w:val="20"/>
          <w:szCs w:val="20"/>
        </w:rPr>
        <w:t>ատարող</w:t>
      </w:r>
      <w:r w:rsidRPr="00F566BF">
        <w:rPr>
          <w:rFonts w:ascii="GHEA Grapalat" w:hAnsi="GHEA Grapalat" w:cs="Sylfaen"/>
          <w:sz w:val="20"/>
          <w:szCs w:val="20"/>
          <w:lang w:val="hy-AM"/>
        </w:rPr>
        <w:t>)</w:t>
      </w:r>
      <w:r w:rsidRPr="00F566BF">
        <w:rPr>
          <w:rFonts w:ascii="GHEA Grapalat" w:hAnsi="GHEA Grapalat" w:cs="Sylfaen"/>
          <w:sz w:val="20"/>
          <w:szCs w:val="20"/>
        </w:rPr>
        <w:t xml:space="preserve"> </w:t>
      </w:r>
      <w:r w:rsidRPr="00F566BF">
        <w:rPr>
          <w:rFonts w:ascii="GHEA Grapalat" w:hAnsi="GHEA Grapalat" w:cs="Sylfaen"/>
          <w:sz w:val="20"/>
        </w:rPr>
        <w:t xml:space="preserve">միջև 20     թ. </w:t>
      </w:r>
      <w:r w:rsidRPr="00F566BF">
        <w:rPr>
          <w:rFonts w:ascii="GHEA Grapalat" w:hAnsi="GHEA Grapalat" w:cs="Sylfaen"/>
          <w:sz w:val="20"/>
          <w:u w:val="single"/>
        </w:rPr>
        <w:tab/>
      </w:r>
      <w:r w:rsidRPr="00F566BF">
        <w:rPr>
          <w:rFonts w:ascii="GHEA Grapalat" w:hAnsi="GHEA Grapalat" w:cs="Sylfaen"/>
          <w:sz w:val="20"/>
          <w:u w:val="single"/>
        </w:rPr>
        <w:tab/>
      </w:r>
      <w:r w:rsidRPr="00F566BF">
        <w:rPr>
          <w:rFonts w:ascii="GHEA Grapalat" w:hAnsi="GHEA Grapalat" w:cs="Sylfaen"/>
          <w:sz w:val="20"/>
          <w:u w:val="single"/>
        </w:rPr>
        <w:tab/>
      </w:r>
      <w:r w:rsidRPr="00F566BF">
        <w:rPr>
          <w:rFonts w:ascii="GHEA Grapalat" w:hAnsi="GHEA Grapalat" w:cs="Sylfaen"/>
          <w:sz w:val="20"/>
          <w:u w:val="single"/>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F566BF"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F566BF" w:rsidRDefault="007678FA" w:rsidP="00E53C12">
            <w:pPr>
              <w:jc w:val="center"/>
              <w:rPr>
                <w:rFonts w:ascii="GHEA Grapalat" w:hAnsi="GHEA Grapalat" w:cs="Sylfaen"/>
                <w:bCs/>
                <w:sz w:val="18"/>
                <w:szCs w:val="18"/>
                <w:lang w:val="ru-RU" w:eastAsia="ru-RU"/>
              </w:rPr>
            </w:pPr>
            <w:r w:rsidRPr="00F566BF">
              <w:rPr>
                <w:rFonts w:ascii="GHEA Grapalat" w:hAnsi="GHEA Grapalat" w:cs="Sylfaen"/>
                <w:sz w:val="18"/>
                <w:szCs w:val="18"/>
              </w:rPr>
              <w:t>Ծառայության</w:t>
            </w:r>
          </w:p>
        </w:tc>
      </w:tr>
      <w:tr w:rsidR="007678FA" w:rsidRPr="00F566BF"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քանակը</w:t>
            </w:r>
            <w:r w:rsidRPr="00F566BF">
              <w:rPr>
                <w:rFonts w:ascii="GHEA Grapalat" w:hAnsi="GHEA Grapalat"/>
                <w:sz w:val="18"/>
                <w:szCs w:val="18"/>
              </w:rPr>
              <w:t xml:space="preserve"> (</w:t>
            </w:r>
            <w:r w:rsidRPr="00F566BF">
              <w:rPr>
                <w:rFonts w:ascii="GHEA Grapalat" w:hAnsi="GHEA Grapalat" w:cs="Sylfaen"/>
                <w:sz w:val="18"/>
                <w:szCs w:val="18"/>
              </w:rPr>
              <w:t>փաստացի</w:t>
            </w:r>
            <w:r w:rsidRPr="00F566BF">
              <w:rPr>
                <w:rFonts w:ascii="GHEA Grapalat" w:hAnsi="GHEA Grapalat"/>
                <w:sz w:val="18"/>
                <w:szCs w:val="18"/>
              </w:rPr>
              <w:t>)</w:t>
            </w:r>
          </w:p>
        </w:tc>
      </w:tr>
      <w:tr w:rsidR="007678FA" w:rsidRPr="00F566BF"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F566BF" w:rsidRDefault="007678FA" w:rsidP="00E53C12">
            <w:pPr>
              <w:rPr>
                <w:rFonts w:ascii="GHEA Grapalat" w:hAnsi="GHEA Grapalat" w:cs="Sylfaen"/>
                <w:sz w:val="18"/>
                <w:szCs w:val="18"/>
                <w:lang w:val="ru-RU" w:eastAsia="ru-RU"/>
              </w:rPr>
            </w:pPr>
          </w:p>
        </w:tc>
      </w:tr>
      <w:tr w:rsidR="007678FA" w:rsidRPr="00F566BF"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F566BF" w:rsidRDefault="007678FA" w:rsidP="00E53C12">
            <w:pPr>
              <w:rPr>
                <w:rFonts w:ascii="GHEA Grapalat" w:hAnsi="GHEA Grapalat" w:cs="Sylfaen"/>
                <w:sz w:val="18"/>
                <w:szCs w:val="18"/>
                <w:lang w:val="ru-RU" w:eastAsia="ru-RU"/>
              </w:rPr>
            </w:pPr>
          </w:p>
        </w:tc>
      </w:tr>
    </w:tbl>
    <w:p w:rsidR="007678FA" w:rsidRPr="00F566BF" w:rsidRDefault="007678FA" w:rsidP="007678FA">
      <w:pPr>
        <w:tabs>
          <w:tab w:val="left" w:pos="360"/>
          <w:tab w:val="left" w:pos="540"/>
        </w:tabs>
        <w:jc w:val="both"/>
        <w:rPr>
          <w:rFonts w:ascii="GHEA Grapalat" w:hAnsi="GHEA Grapalat" w:cs="Sylfaen"/>
          <w:lang w:val="hy-AM"/>
        </w:rPr>
      </w:pPr>
    </w:p>
    <w:p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F566BF" w:rsidRDefault="007678FA" w:rsidP="007678FA">
      <w:pPr>
        <w:tabs>
          <w:tab w:val="left" w:pos="360"/>
          <w:tab w:val="left" w:pos="540"/>
        </w:tabs>
        <w:rPr>
          <w:rFonts w:ascii="GHEA Grapalat" w:hAnsi="GHEA Grapalat" w:cs="Sylfaen"/>
          <w:sz w:val="22"/>
          <w:szCs w:val="22"/>
          <w:lang w:val="hy-AM"/>
        </w:rPr>
      </w:pPr>
    </w:p>
    <w:p w:rsidR="007678FA" w:rsidRPr="00F566BF" w:rsidRDefault="007678FA" w:rsidP="007678FA">
      <w:pPr>
        <w:jc w:val="center"/>
        <w:rPr>
          <w:rFonts w:ascii="GHEA Grapalat" w:hAnsi="GHEA Grapalat" w:cs="Sylfaen"/>
          <w:sz w:val="22"/>
          <w:szCs w:val="22"/>
          <w:lang w:val="hy-AM"/>
        </w:rPr>
      </w:pPr>
    </w:p>
    <w:p w:rsidR="007678FA" w:rsidRPr="00F566BF" w:rsidRDefault="007678FA" w:rsidP="007678FA">
      <w:pPr>
        <w:jc w:val="center"/>
        <w:rPr>
          <w:rFonts w:ascii="GHEA Grapalat" w:hAnsi="GHEA Grapalat" w:cs="Sylfaen"/>
          <w:sz w:val="14"/>
          <w:szCs w:val="14"/>
          <w:lang w:val="hy-AM"/>
        </w:rPr>
      </w:pPr>
    </w:p>
    <w:p w:rsidR="007678FA" w:rsidRPr="00F566BF" w:rsidRDefault="007678FA" w:rsidP="007678FA">
      <w:pPr>
        <w:jc w:val="center"/>
        <w:rPr>
          <w:rFonts w:ascii="GHEA Grapalat" w:hAnsi="GHEA Grapalat" w:cs="Sylfaen"/>
          <w:sz w:val="22"/>
          <w:szCs w:val="22"/>
          <w:lang w:val="hy-AM"/>
        </w:rPr>
      </w:pPr>
    </w:p>
    <w:p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rsidR="007678FA" w:rsidRPr="00F566BF" w:rsidRDefault="007678FA" w:rsidP="007678FA">
      <w:pPr>
        <w:jc w:val="center"/>
        <w:rPr>
          <w:rFonts w:ascii="GHEA Grapalat" w:hAnsi="GHEA Grapalat" w:cs="Sylfaen"/>
          <w:sz w:val="22"/>
          <w:szCs w:val="22"/>
        </w:rPr>
      </w:pPr>
    </w:p>
    <w:p w:rsidR="007678FA" w:rsidRPr="00F566BF" w:rsidRDefault="007678FA" w:rsidP="007678FA">
      <w:pPr>
        <w:tabs>
          <w:tab w:val="left" w:pos="360"/>
          <w:tab w:val="left" w:pos="540"/>
        </w:tabs>
        <w:rPr>
          <w:rFonts w:ascii="GHEA Grapalat" w:hAnsi="GHEA Grapalat" w:cs="Sylfaen"/>
          <w:sz w:val="22"/>
          <w:szCs w:val="22"/>
        </w:rPr>
      </w:pPr>
    </w:p>
    <w:p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F566BF" w:rsidTr="00E53C12">
        <w:tc>
          <w:tcPr>
            <w:tcW w:w="4785" w:type="dxa"/>
          </w:tcPr>
          <w:p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Հանձնեց</w:t>
            </w:r>
          </w:p>
        </w:tc>
        <w:tc>
          <w:tcPr>
            <w:tcW w:w="5223" w:type="dxa"/>
          </w:tcPr>
          <w:p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Ընդունեց</w:t>
            </w:r>
          </w:p>
        </w:tc>
      </w:tr>
    </w:tbl>
    <w:p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հայտը նախագծած ներկայացուցիչ`</w:t>
      </w:r>
    </w:p>
    <w:p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F566BF" w:rsidTr="00E53C12">
        <w:trPr>
          <w:tblCellSpacing w:w="7" w:type="dxa"/>
          <w:jc w:val="center"/>
        </w:trPr>
        <w:tc>
          <w:tcPr>
            <w:tcW w:w="0" w:type="auto"/>
            <w:vAlign w:val="center"/>
          </w:tcPr>
          <w:p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c>
          <w:tcPr>
            <w:tcW w:w="0" w:type="auto"/>
            <w:vAlign w:val="center"/>
          </w:tcPr>
          <w:p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c>
          <w:tcPr>
            <w:tcW w:w="0" w:type="auto"/>
            <w:vAlign w:val="center"/>
          </w:tcPr>
          <w:p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tblPr>
      <w:tblGrid>
        <w:gridCol w:w="4875"/>
        <w:gridCol w:w="4875"/>
      </w:tblGrid>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rPr>
            </w:pPr>
          </w:p>
          <w:p w:rsidR="007678FA" w:rsidRPr="003C22C8" w:rsidRDefault="007678FA" w:rsidP="00E53C12">
            <w:pPr>
              <w:rPr>
                <w:rFonts w:ascii="GHEA Grapalat" w:hAnsi="GHEA Grapalat" w:cs="GHEA Grapalat"/>
                <w:color w:val="000000"/>
                <w:sz w:val="21"/>
                <w:szCs w:val="21"/>
              </w:rPr>
            </w:pPr>
          </w:p>
          <w:p w:rsidR="007678FA" w:rsidRPr="003C22C8" w:rsidRDefault="007678FA" w:rsidP="00E53C12">
            <w:pPr>
              <w:rPr>
                <w:rFonts w:ascii="GHEA Grapalat" w:hAnsi="GHEA Grapalat" w:cs="GHEA Grapalat"/>
                <w:color w:val="000000"/>
                <w:sz w:val="21"/>
                <w:szCs w:val="21"/>
              </w:rPr>
            </w:pPr>
          </w:p>
          <w:p w:rsidR="007678FA" w:rsidRPr="003C22C8" w:rsidRDefault="007678FA" w:rsidP="00E53C12">
            <w:pPr>
              <w:rPr>
                <w:rFonts w:ascii="GHEA Grapalat" w:hAnsi="GHEA Grapalat" w:cs="GHEA Grapalat"/>
                <w:color w:val="000000"/>
                <w:sz w:val="21"/>
                <w:szCs w:val="21"/>
              </w:rPr>
            </w:pPr>
          </w:p>
          <w:p w:rsidR="007678FA" w:rsidRPr="003C22C8" w:rsidRDefault="007678FA" w:rsidP="00E53C12">
            <w:pPr>
              <w:rPr>
                <w:rFonts w:ascii="GHEA Grapalat" w:hAnsi="GHEA Grapalat" w:cs="GHEA Grapalat"/>
                <w:color w:val="000000"/>
                <w:sz w:val="21"/>
                <w:szCs w:val="21"/>
              </w:rPr>
            </w:pPr>
          </w:p>
          <w:p w:rsidR="007678FA" w:rsidRPr="003C22C8" w:rsidRDefault="007678FA" w:rsidP="00E53C12">
            <w:pPr>
              <w:rPr>
                <w:rFonts w:ascii="GHEA Grapalat" w:hAnsi="GHEA Grapalat" w:cs="GHEA Grapalat"/>
                <w:color w:val="000000"/>
                <w:sz w:val="21"/>
                <w:szCs w:val="21"/>
              </w:rPr>
            </w:pPr>
          </w:p>
          <w:p w:rsidR="007678FA" w:rsidRPr="003C22C8" w:rsidRDefault="007678FA" w:rsidP="00E53C12">
            <w:pPr>
              <w:rPr>
                <w:rFonts w:ascii="GHEA Grapalat" w:hAnsi="GHEA Grapalat" w:cs="GHEA Grapalat"/>
                <w:color w:val="000000"/>
                <w:sz w:val="21"/>
                <w:szCs w:val="21"/>
              </w:rPr>
            </w:pP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rPr>
      </w:pPr>
    </w:p>
    <w:p w:rsidR="007678FA" w:rsidRPr="003C22C8" w:rsidRDefault="007678FA" w:rsidP="007678FA">
      <w:pPr>
        <w:pStyle w:val="norm"/>
        <w:spacing w:line="240" w:lineRule="auto"/>
        <w:ind w:firstLine="284"/>
        <w:jc w:val="right"/>
        <w:rPr>
          <w:rFonts w:ascii="GHEA Grapalat" w:hAnsi="GHEA Grapalat"/>
          <w:b/>
          <w:sz w:val="20"/>
        </w:rPr>
      </w:pPr>
    </w:p>
    <w:p w:rsidR="007678FA" w:rsidRPr="003C22C8" w:rsidRDefault="007678FA" w:rsidP="007678FA">
      <w:pPr>
        <w:pStyle w:val="BodyTextIndent"/>
        <w:jc w:val="right"/>
        <w:rPr>
          <w:rFonts w:ascii="GHEA Grapalat" w:hAnsi="GHEA Grapalat" w:cs="Sylfaen"/>
          <w:i w:val="0"/>
          <w:lang w:val="en-US"/>
        </w:rPr>
        <w:sectPr w:rsidR="007678FA" w:rsidRPr="003C22C8" w:rsidSect="00E53C12">
          <w:pgSz w:w="11906" w:h="16838" w:code="9"/>
          <w:pgMar w:top="720" w:right="663" w:bottom="533" w:left="1140" w:header="561" w:footer="561" w:gutter="0"/>
          <w:cols w:space="720"/>
        </w:sectPr>
      </w:pPr>
    </w:p>
    <w:p w:rsidR="00071D1C" w:rsidRPr="005E1F72" w:rsidRDefault="00071D1C" w:rsidP="007678FA">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1FC4" w:rsidRDefault="00FF1FC4">
      <w:r>
        <w:separator/>
      </w:r>
    </w:p>
  </w:endnote>
  <w:endnote w:type="continuationSeparator" w:id="1">
    <w:p w:rsidR="00FF1FC4" w:rsidRDefault="00FF1F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1FC4" w:rsidRDefault="00FF1FC4">
      <w:r>
        <w:separator/>
      </w:r>
    </w:p>
  </w:footnote>
  <w:footnote w:type="continuationSeparator" w:id="1">
    <w:p w:rsidR="00FF1FC4" w:rsidRDefault="00FF1FC4">
      <w:r>
        <w:continuationSeparator/>
      </w:r>
    </w:p>
  </w:footnote>
  <w:footnote w:id="2">
    <w:p w:rsidR="000F6D0E" w:rsidRPr="006C1D25" w:rsidRDefault="000F6D0E" w:rsidP="006C1D25">
      <w:pPr>
        <w:pStyle w:val="FootnoteText"/>
        <w:jc w:val="both"/>
      </w:pPr>
    </w:p>
  </w:footnote>
  <w:footnote w:id="3">
    <w:p w:rsidR="000F6D0E" w:rsidRPr="008B6255" w:rsidRDefault="000F6D0E" w:rsidP="00F13297">
      <w:pPr>
        <w:pStyle w:val="FootnoteText"/>
        <w:rPr>
          <w:rFonts w:ascii="Calibri" w:hAnsi="Calibri"/>
          <w:sz w:val="16"/>
          <w:szCs w:val="16"/>
        </w:rPr>
      </w:pPr>
    </w:p>
  </w:footnote>
  <w:footnote w:id="4">
    <w:p w:rsidR="000F6D0E" w:rsidDel="000677B2" w:rsidRDefault="000F6D0E" w:rsidP="00AE224E">
      <w:pPr>
        <w:pStyle w:val="FootnoteText"/>
        <w:jc w:val="both"/>
        <w:rPr>
          <w:del w:id="4" w:author="Sergey Shahnazaryan" w:date="2019-10-25T09:28:00Z"/>
        </w:rPr>
      </w:pPr>
      <w:r>
        <w:rPr>
          <w:vertAlign w:val="superscript"/>
        </w:rPr>
        <w:t>7</w:t>
      </w:r>
      <w:r w:rsidRPr="00CC3A77">
        <w:rPr>
          <w:rStyle w:val="FootnoteReference"/>
          <w:i/>
          <w:color w:val="FFFFFF"/>
        </w:rPr>
        <w:footnoteRef/>
      </w:r>
      <w:r w:rsidRPr="003053EF">
        <w:t xml:space="preserve"> </w:t>
      </w:r>
      <w:r w:rsidRPr="003053EF">
        <w:rPr>
          <w:rFonts w:ascii="GHEA Grapalat" w:hAnsi="GHEA Grapalat" w:cs="Sylfaen"/>
          <w:i/>
          <w:sz w:val="16"/>
          <w:szCs w:val="16"/>
        </w:rPr>
        <w:t>Եթե ընթացակարգը չափաբաժիններով է, ապա առաջին քայլով պետք է Համակարգում «Հայտ» դաշտում նախապես նշել այն չափաբաժինը կամ չափաբաժինները, որոնց համար մասնակիցը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5">
    <w:p w:rsidR="000F6D0E" w:rsidRDefault="000F6D0E" w:rsidP="006C1D25">
      <w:pPr>
        <w:pStyle w:val="FootnoteText"/>
        <w:jc w:val="both"/>
        <w:rPr>
          <w:rFonts w:ascii="GHEA Grapalat" w:hAnsi="GHEA Grapalat" w:cs="Sylfaen"/>
          <w:i/>
          <w:sz w:val="16"/>
          <w:szCs w:val="16"/>
        </w:rPr>
      </w:pPr>
    </w:p>
    <w:p w:rsidR="000F6D0E" w:rsidRPr="00EC6281" w:rsidRDefault="000F6D0E" w:rsidP="006C1D25">
      <w:pPr>
        <w:pStyle w:val="FootnoteText"/>
        <w:jc w:val="both"/>
      </w:pPr>
    </w:p>
  </w:footnote>
  <w:footnote w:id="6">
    <w:p w:rsidR="000F6D0E" w:rsidRPr="00357E6C" w:rsidRDefault="000F6D0E">
      <w:pPr>
        <w:pStyle w:val="FootnoteText"/>
      </w:pPr>
      <w:r w:rsidRPr="00CE432D">
        <w:rPr>
          <w:rStyle w:val="FootnoteReference"/>
          <w:lang w:val="hy-AM"/>
        </w:rPr>
        <w:t>10</w:t>
      </w:r>
      <w:r w:rsidRPr="00CE432D">
        <w:rPr>
          <w:vertAlign w:val="superscript"/>
          <w:lang w:val="hy-AM"/>
        </w:rPr>
        <w:t xml:space="preserve"> </w:t>
      </w:r>
      <w:r w:rsidRPr="00357E6C">
        <w:rPr>
          <w:rFonts w:ascii="GHEA Grapalat" w:hAnsi="GHEA Grapalat" w:cs="Sylfaen"/>
          <w:i/>
          <w:sz w:val="16"/>
          <w:szCs w:val="16"/>
        </w:rPr>
        <w:t xml:space="preserve">Սահմանվում է </w:t>
      </w:r>
      <w:r w:rsidRPr="00CE432D">
        <w:rPr>
          <w:rFonts w:ascii="GHEA Grapalat" w:hAnsi="GHEA Grapalat" w:cs="Sylfaen"/>
          <w:i/>
          <w:sz w:val="16"/>
          <w:szCs w:val="16"/>
          <w:lang w:val="hy-AM"/>
        </w:rPr>
        <w:t>պ</w:t>
      </w:r>
      <w:r w:rsidRPr="00357E6C">
        <w:rPr>
          <w:rFonts w:ascii="GHEA Grapalat" w:hAnsi="GHEA Grapalat" w:cs="Sylfaen"/>
          <w:i/>
          <w:sz w:val="16"/>
          <w:szCs w:val="16"/>
        </w:rPr>
        <w:t>ատվիրատուի կողմից:</w:t>
      </w:r>
    </w:p>
  </w:footnote>
  <w:footnote w:id="7">
    <w:p w:rsidR="000F6D0E" w:rsidRPr="00915006" w:rsidRDefault="000F6D0E" w:rsidP="00615D8F">
      <w:pPr>
        <w:pStyle w:val="FootnoteText"/>
        <w:rPr>
          <w:rFonts w:ascii="GHEA Grapalat" w:hAnsi="GHEA Grapalat" w:cs="Sylfaen"/>
          <w:i/>
          <w:sz w:val="16"/>
          <w:szCs w:val="16"/>
        </w:rPr>
      </w:pPr>
    </w:p>
  </w:footnote>
  <w:footnote w:id="8">
    <w:p w:rsidR="000F6D0E" w:rsidRPr="007567B1" w:rsidRDefault="000F6D0E">
      <w:pPr>
        <w:pStyle w:val="FootnoteText"/>
      </w:pPr>
      <w:r>
        <w:rPr>
          <w:rStyle w:val="FootnoteReference"/>
        </w:rPr>
        <w:t>14</w:t>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9">
    <w:p w:rsidR="000F6D0E" w:rsidRPr="00EC2CDE" w:rsidRDefault="000F6D0E" w:rsidP="00EF4630">
      <w:pPr>
        <w:pStyle w:val="FootnoteText"/>
        <w:jc w:val="both"/>
        <w:rPr>
          <w:rFonts w:ascii="Sylfaen" w:hAnsi="Sylfaen" w:cs="Sylfaen"/>
          <w:lang w:val="af-ZA"/>
        </w:rPr>
      </w:pPr>
      <w:r>
        <w:rPr>
          <w:rStyle w:val="FootnoteReference"/>
        </w:rPr>
        <w:t>15</w:t>
      </w:r>
      <w:r w:rsidRPr="003053EF">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rsidR="000F6D0E" w:rsidRPr="00125AB7" w:rsidRDefault="000F6D0E">
      <w:pPr>
        <w:pStyle w:val="FootnoteText"/>
      </w:pPr>
      <w:r>
        <w:rPr>
          <w:rStyle w:val="FootnoteReference"/>
        </w:rPr>
        <w:t>16</w:t>
      </w:r>
      <w:r>
        <w:t xml:space="preserve"> </w:t>
      </w:r>
      <w:r w:rsidRPr="003053EF">
        <w:rPr>
          <w:rFonts w:ascii="GHEA Grapalat" w:hAnsi="GHEA Grapalat" w:cs="Sylfaen"/>
          <w:i/>
          <w:sz w:val="16"/>
          <w:szCs w:val="16"/>
        </w:rPr>
        <w:t>Եթե</w:t>
      </w:r>
      <w:r w:rsidRPr="002D4DC4">
        <w:rPr>
          <w:rFonts w:ascii="GHEA Grapalat" w:hAnsi="GHEA Grapalat" w:cs="Sylfaen"/>
          <w:i/>
          <w:sz w:val="16"/>
          <w:szCs w:val="16"/>
          <w:lang w:val="af-ZA"/>
        </w:rPr>
        <w:t xml:space="preserve"> </w:t>
      </w:r>
      <w:r>
        <w:rPr>
          <w:rFonts w:ascii="GHEA Grapalat" w:hAnsi="GHEA Grapalat" w:cs="Sylfaen"/>
          <w:i/>
          <w:sz w:val="16"/>
          <w:szCs w:val="16"/>
        </w:rPr>
        <w:t>հրավերով</w:t>
      </w:r>
      <w:r w:rsidRPr="002D4DC4">
        <w:rPr>
          <w:rFonts w:ascii="GHEA Grapalat" w:hAnsi="GHEA Grapalat" w:cs="Sylfaen"/>
          <w:i/>
          <w:sz w:val="16"/>
          <w:szCs w:val="16"/>
          <w:lang w:val="af-ZA"/>
        </w:rPr>
        <w:t xml:space="preserve"> </w:t>
      </w:r>
      <w:r>
        <w:rPr>
          <w:rFonts w:ascii="GHEA Grapalat" w:hAnsi="GHEA Grapalat" w:cs="Sylfaen"/>
          <w:i/>
          <w:sz w:val="16"/>
          <w:szCs w:val="16"/>
        </w:rPr>
        <w:t>հայտի</w:t>
      </w:r>
      <w:r w:rsidRPr="002D4DC4">
        <w:rPr>
          <w:rFonts w:ascii="GHEA Grapalat" w:hAnsi="GHEA Grapalat" w:cs="Sylfaen"/>
          <w:i/>
          <w:sz w:val="16"/>
          <w:szCs w:val="16"/>
          <w:lang w:val="af-ZA"/>
        </w:rPr>
        <w:t xml:space="preserve"> </w:t>
      </w:r>
      <w:r>
        <w:rPr>
          <w:rFonts w:ascii="GHEA Grapalat" w:hAnsi="GHEA Grapalat" w:cs="Sylfaen"/>
          <w:i/>
          <w:sz w:val="16"/>
          <w:szCs w:val="16"/>
        </w:rPr>
        <w:t>ապահովման</w:t>
      </w:r>
      <w:r w:rsidRPr="002D4DC4">
        <w:rPr>
          <w:rFonts w:ascii="GHEA Grapalat" w:hAnsi="GHEA Grapalat" w:cs="Sylfaen"/>
          <w:i/>
          <w:sz w:val="16"/>
          <w:szCs w:val="16"/>
          <w:lang w:val="af-ZA"/>
        </w:rPr>
        <w:t xml:space="preserve"> </w:t>
      </w:r>
      <w:r>
        <w:rPr>
          <w:rFonts w:ascii="GHEA Grapalat" w:hAnsi="GHEA Grapalat" w:cs="Sylfaen"/>
          <w:i/>
          <w:sz w:val="16"/>
          <w:szCs w:val="16"/>
        </w:rPr>
        <w:t>ներկայացման</w:t>
      </w:r>
      <w:r w:rsidRPr="002D4DC4">
        <w:rPr>
          <w:rFonts w:ascii="GHEA Grapalat" w:hAnsi="GHEA Grapalat" w:cs="Sylfaen"/>
          <w:i/>
          <w:sz w:val="16"/>
          <w:szCs w:val="16"/>
          <w:lang w:val="af-ZA"/>
        </w:rPr>
        <w:t xml:space="preserve"> </w:t>
      </w:r>
      <w:r>
        <w:rPr>
          <w:rFonts w:ascii="GHEA Grapalat" w:hAnsi="GHEA Grapalat" w:cs="Sylfaen"/>
          <w:i/>
          <w:sz w:val="16"/>
          <w:szCs w:val="16"/>
        </w:rPr>
        <w:t>պահանջ</w:t>
      </w:r>
      <w:r w:rsidRPr="002D4DC4">
        <w:rPr>
          <w:rFonts w:ascii="GHEA Grapalat" w:hAnsi="GHEA Grapalat" w:cs="Sylfaen"/>
          <w:i/>
          <w:sz w:val="16"/>
          <w:szCs w:val="16"/>
          <w:lang w:val="af-ZA"/>
        </w:rPr>
        <w:t xml:space="preserve"> </w:t>
      </w:r>
      <w:r>
        <w:rPr>
          <w:rFonts w:ascii="GHEA Grapalat" w:hAnsi="GHEA Grapalat" w:cs="Sylfaen"/>
          <w:i/>
          <w:sz w:val="16"/>
          <w:szCs w:val="16"/>
        </w:rPr>
        <w:t>սահմանված</w:t>
      </w:r>
      <w:r w:rsidRPr="002D4DC4">
        <w:rPr>
          <w:rFonts w:ascii="GHEA Grapalat" w:hAnsi="GHEA Grapalat" w:cs="Sylfaen"/>
          <w:i/>
          <w:sz w:val="16"/>
          <w:szCs w:val="16"/>
          <w:lang w:val="af-ZA"/>
        </w:rPr>
        <w:t xml:space="preserve"> </w:t>
      </w:r>
      <w:r>
        <w:rPr>
          <w:rFonts w:ascii="GHEA Grapalat" w:hAnsi="GHEA Grapalat" w:cs="Sylfaen"/>
          <w:i/>
          <w:sz w:val="16"/>
          <w:szCs w:val="16"/>
        </w:rPr>
        <w:t>չէ</w:t>
      </w:r>
      <w:r w:rsidRPr="002D4DC4">
        <w:rPr>
          <w:rFonts w:ascii="GHEA Grapalat" w:hAnsi="GHEA Grapalat" w:cs="Sylfaen"/>
          <w:i/>
          <w:sz w:val="16"/>
          <w:szCs w:val="16"/>
          <w:lang w:val="af-ZA"/>
        </w:rPr>
        <w:t xml:space="preserve">, </w:t>
      </w:r>
      <w:r>
        <w:rPr>
          <w:rFonts w:ascii="GHEA Grapalat" w:hAnsi="GHEA Grapalat" w:cs="Sylfaen"/>
          <w:i/>
          <w:sz w:val="16"/>
          <w:szCs w:val="16"/>
        </w:rPr>
        <w:t>ապա</w:t>
      </w:r>
      <w:r w:rsidRPr="002D4DC4">
        <w:rPr>
          <w:rFonts w:ascii="GHEA Grapalat" w:hAnsi="GHEA Grapalat" w:cs="Sylfaen"/>
          <w:i/>
          <w:sz w:val="16"/>
          <w:szCs w:val="16"/>
          <w:lang w:val="af-ZA"/>
        </w:rPr>
        <w:t xml:space="preserve"> </w:t>
      </w:r>
      <w:r w:rsidRPr="003053EF">
        <w:rPr>
          <w:rFonts w:ascii="GHEA Grapalat" w:hAnsi="GHEA Grapalat" w:cs="Sylfaen"/>
          <w:i/>
          <w:sz w:val="16"/>
          <w:szCs w:val="16"/>
        </w:rPr>
        <w:t>սույն</w:t>
      </w:r>
      <w:r w:rsidRPr="002D4DC4">
        <w:rPr>
          <w:rFonts w:ascii="GHEA Grapalat" w:hAnsi="GHEA Grapalat" w:cs="Sylfaen"/>
          <w:i/>
          <w:sz w:val="16"/>
          <w:szCs w:val="16"/>
          <w:lang w:val="af-ZA"/>
        </w:rPr>
        <w:t xml:space="preserve"> </w:t>
      </w:r>
      <w:r w:rsidRPr="003053EF">
        <w:rPr>
          <w:rFonts w:ascii="GHEA Grapalat" w:hAnsi="GHEA Grapalat" w:cs="Sylfaen"/>
          <w:i/>
          <w:sz w:val="16"/>
          <w:szCs w:val="16"/>
        </w:rPr>
        <w:t>կետը</w:t>
      </w:r>
      <w:r w:rsidRPr="002D4DC4">
        <w:rPr>
          <w:rFonts w:ascii="GHEA Grapalat" w:hAnsi="GHEA Grapalat" w:cs="Sylfaen"/>
          <w:i/>
          <w:sz w:val="16"/>
          <w:szCs w:val="16"/>
          <w:lang w:val="af-ZA"/>
        </w:rPr>
        <w:t xml:space="preserve"> </w:t>
      </w:r>
      <w:r w:rsidRPr="003053EF">
        <w:rPr>
          <w:rFonts w:ascii="GHEA Grapalat" w:hAnsi="GHEA Grapalat" w:cs="Sylfaen"/>
          <w:i/>
          <w:sz w:val="16"/>
          <w:szCs w:val="16"/>
        </w:rPr>
        <w:t>հրավերից</w:t>
      </w:r>
      <w:r w:rsidRPr="002D4DC4">
        <w:rPr>
          <w:rFonts w:ascii="GHEA Grapalat" w:hAnsi="GHEA Grapalat" w:cs="Sylfaen"/>
          <w:i/>
          <w:sz w:val="16"/>
          <w:szCs w:val="16"/>
          <w:lang w:val="af-ZA"/>
        </w:rPr>
        <w:t xml:space="preserve"> </w:t>
      </w:r>
      <w:r w:rsidRPr="003053EF">
        <w:rPr>
          <w:rFonts w:ascii="GHEA Grapalat" w:hAnsi="GHEA Grapalat" w:cs="Sylfaen"/>
          <w:i/>
          <w:sz w:val="16"/>
          <w:szCs w:val="16"/>
        </w:rPr>
        <w:t>հանվում</w:t>
      </w:r>
      <w:r w:rsidRPr="002D4DC4">
        <w:rPr>
          <w:rFonts w:ascii="GHEA Grapalat" w:hAnsi="GHEA Grapalat" w:cs="Sylfaen"/>
          <w:i/>
          <w:sz w:val="16"/>
          <w:szCs w:val="16"/>
          <w:lang w:val="af-ZA"/>
        </w:rPr>
        <w:t xml:space="preserve"> </w:t>
      </w:r>
      <w:r w:rsidRPr="003053EF">
        <w:rPr>
          <w:rFonts w:ascii="GHEA Grapalat" w:hAnsi="GHEA Grapalat" w:cs="Sylfaen"/>
          <w:i/>
          <w:sz w:val="16"/>
          <w:szCs w:val="16"/>
        </w:rPr>
        <w:t>է</w:t>
      </w:r>
      <w:r w:rsidRPr="002D4DC4">
        <w:rPr>
          <w:rFonts w:ascii="GHEA Grapalat" w:hAnsi="GHEA Grapalat" w:cs="Sylfaen"/>
          <w:i/>
          <w:sz w:val="16"/>
          <w:szCs w:val="16"/>
          <w:lang w:val="af-ZA"/>
        </w:rPr>
        <w:t>:</w:t>
      </w:r>
    </w:p>
  </w:footnote>
  <w:footnote w:id="11">
    <w:p w:rsidR="000F6D0E" w:rsidRPr="002D4DC4" w:rsidRDefault="000F6D0E" w:rsidP="00E74BF6">
      <w:pPr>
        <w:pStyle w:val="FootnoteText"/>
        <w:jc w:val="both"/>
        <w:rPr>
          <w:lang w:val="af-ZA"/>
        </w:rPr>
      </w:pPr>
    </w:p>
  </w:footnote>
  <w:footnote w:id="12">
    <w:p w:rsidR="000F6D0E" w:rsidRPr="00B01C80" w:rsidRDefault="000F6D0E" w:rsidP="0002782D">
      <w:pPr>
        <w:pStyle w:val="NormalWeb"/>
        <w:spacing w:before="0" w:beforeAutospacing="0" w:after="0" w:afterAutospacing="0"/>
        <w:ind w:firstLine="708"/>
        <w:jc w:val="both"/>
        <w:rPr>
          <w:rFonts w:ascii="Calibri" w:hAnsi="Calibri"/>
          <w:sz w:val="20"/>
          <w:szCs w:val="20"/>
          <w:lang w:val="hy-AM" w:eastAsia="ru-RU"/>
        </w:rPr>
      </w:pPr>
      <w:r w:rsidRPr="00915006">
        <w:rPr>
          <w:rFonts w:ascii="Calibri" w:hAnsi="Calibri"/>
          <w:sz w:val="20"/>
          <w:szCs w:val="20"/>
          <w:vertAlign w:val="superscript"/>
          <w:lang w:val="hy-AM" w:eastAsia="ru-RU"/>
        </w:rPr>
        <w:footnoteRef/>
      </w:r>
      <w:r w:rsidRPr="00B01C80">
        <w:rPr>
          <w:rFonts w:ascii="Calibri" w:hAnsi="Calibri"/>
          <w:sz w:val="20"/>
          <w:szCs w:val="20"/>
          <w:lang w:val="hy-AM" w:eastAsia="ru-RU"/>
        </w:rPr>
        <w:t xml:space="preserve"> </w:t>
      </w:r>
      <w:r w:rsidRPr="00915006">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915006">
          <w:rPr>
            <w:rFonts w:ascii="GHEA Grapalat" w:hAnsi="GHEA Grapalat"/>
            <w:i/>
            <w:sz w:val="16"/>
            <w:szCs w:val="16"/>
            <w:lang w:val="hy-AM" w:eastAsia="ru-RU"/>
          </w:rPr>
          <w:t>Standard &amp; Poor’s</w:t>
        </w:r>
      </w:hyperlink>
      <w:r w:rsidRPr="00915006">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footnote>
  <w:footnote w:id="13">
    <w:p w:rsidR="000F6D0E" w:rsidRPr="002A4619" w:rsidRDefault="000F6D0E" w:rsidP="00B2572B">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rsidR="000F6D0E" w:rsidRDefault="000F6D0E" w:rsidP="00821851">
      <w:pPr>
        <w:jc w:val="both"/>
        <w:rPr>
          <w:rFonts w:ascii="GHEA Grapalat" w:hAnsi="GHEA Grapalat"/>
          <w:i/>
          <w:sz w:val="16"/>
          <w:szCs w:val="16"/>
          <w:lang w:val="hy-AM" w:eastAsia="ru-RU"/>
        </w:rPr>
      </w:pPr>
    </w:p>
    <w:p w:rsidR="000F6D0E" w:rsidRDefault="000F6D0E" w:rsidP="00821851">
      <w:pPr>
        <w:jc w:val="both"/>
        <w:rPr>
          <w:rFonts w:ascii="GHEA Grapalat" w:hAnsi="GHEA Grapalat"/>
          <w:i/>
          <w:sz w:val="16"/>
          <w:szCs w:val="16"/>
          <w:lang w:val="hy-AM" w:eastAsia="ru-RU"/>
        </w:rPr>
      </w:pPr>
      <w:r>
        <w:rPr>
          <w:rFonts w:ascii="GHEA Grapalat" w:hAnsi="GHEA Grapalat"/>
          <w:i/>
          <w:sz w:val="16"/>
          <w:szCs w:val="16"/>
          <w:lang w:val="hy-AM" w:eastAsia="ru-RU"/>
        </w:rPr>
        <w:t xml:space="preserve">** </w:t>
      </w:r>
    </w:p>
    <w:p w:rsidR="000F6D0E" w:rsidRPr="00821851" w:rsidRDefault="000F6D0E" w:rsidP="00821851">
      <w:pPr>
        <w:jc w:val="both"/>
        <w:rPr>
          <w:rFonts w:ascii="GHEA Grapalat" w:hAnsi="GHEA Grapalat"/>
          <w:i/>
          <w:sz w:val="16"/>
          <w:szCs w:val="16"/>
          <w:lang w:val="hy-AM" w:eastAsia="ru-RU"/>
        </w:rPr>
      </w:pPr>
      <w:r>
        <w:rPr>
          <w:rFonts w:ascii="GHEA Grapalat" w:hAnsi="GHEA Grapalat"/>
          <w:i/>
          <w:sz w:val="16"/>
          <w:szCs w:val="16"/>
          <w:lang w:val="hy-AM" w:eastAsia="ru-RU"/>
        </w:rPr>
        <w:t xml:space="preserve">- </w:t>
      </w:r>
      <w:r w:rsidRPr="00BF58CA">
        <w:rPr>
          <w:rFonts w:asciiTheme="minorHAnsi" w:hAnsiTheme="minorHAnsi"/>
          <w:sz w:val="20"/>
          <w:szCs w:val="20"/>
          <w:lang w:val="hy-AM" w:eastAsia="ru-RU"/>
        </w:rPr>
        <w:t>մա</w:t>
      </w:r>
      <w:r w:rsidRPr="00821851">
        <w:rPr>
          <w:rFonts w:ascii="GHEA Grapalat" w:hAnsi="GHEA Grapalat"/>
          <w:i/>
          <w:sz w:val="16"/>
          <w:szCs w:val="16"/>
          <w:lang w:val="hy-AM" w:eastAsia="ru-RU"/>
        </w:rPr>
        <w:t>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821851">
        <w:rPr>
          <w:rFonts w:ascii="Calibri" w:hAnsi="Calibri" w:cs="Calibri"/>
          <w:i/>
          <w:sz w:val="16"/>
          <w:szCs w:val="16"/>
          <w:lang w:val="hy-AM" w:eastAsia="ru-RU"/>
        </w:rPr>
        <w:t> </w:t>
      </w:r>
      <w:r w:rsidRPr="00821851">
        <w:rPr>
          <w:rFonts w:ascii="GHEA Grapalat" w:hAnsi="GHEA Grapalat" w:cs="GHEA Grapalat"/>
          <w:i/>
          <w:sz w:val="16"/>
          <w:szCs w:val="16"/>
          <w:lang w:val="hy-AM" w:eastAsia="ru-RU"/>
        </w:rPr>
        <w:t>մասին»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օրենքի</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հիման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վրա</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իրական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շահառուների</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վերաբերյալ</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հայտարարագիր</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ներկայացնելու</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պարտականու</w:t>
      </w:r>
      <w:r w:rsidRPr="00821851">
        <w:rPr>
          <w:rFonts w:ascii="GHEA Grapalat" w:hAnsi="GHEA Grapalat"/>
          <w:i/>
          <w:sz w:val="16"/>
          <w:szCs w:val="16"/>
          <w:lang w:val="hy-AM" w:eastAsia="ru-RU"/>
        </w:rPr>
        <w:t xml:space="preserve">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0F6D0E" w:rsidRPr="00821851" w:rsidRDefault="000F6D0E" w:rsidP="00821851">
      <w:pPr>
        <w:jc w:val="both"/>
        <w:rPr>
          <w:rFonts w:ascii="GHEA Grapalat" w:hAnsi="GHEA Grapalat"/>
          <w:i/>
          <w:sz w:val="16"/>
          <w:szCs w:val="16"/>
          <w:lang w:val="hy-AM" w:eastAsia="ru-RU"/>
        </w:rPr>
      </w:pPr>
    </w:p>
    <w:p w:rsidR="000F6D0E" w:rsidRPr="00821851" w:rsidRDefault="000F6D0E" w:rsidP="00821851">
      <w:pPr>
        <w:jc w:val="both"/>
        <w:rPr>
          <w:rFonts w:ascii="GHEA Grapalat" w:hAnsi="GHEA Grapalat"/>
          <w:i/>
          <w:sz w:val="16"/>
          <w:szCs w:val="16"/>
          <w:lang w:val="hy-AM" w:eastAsia="ru-RU"/>
        </w:rPr>
      </w:pPr>
      <w:r w:rsidRPr="00821851">
        <w:rPr>
          <w:rFonts w:ascii="GHEA Grapalat" w:hAnsi="GHEA Grapalat"/>
          <w:i/>
          <w:sz w:val="16"/>
          <w:szCs w:val="16"/>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0F6D0E" w:rsidRPr="00821851" w:rsidRDefault="000F6D0E" w:rsidP="00821851">
      <w:pPr>
        <w:pStyle w:val="FootnoteText"/>
        <w:rPr>
          <w:rFonts w:ascii="GHEA Grapalat" w:hAnsi="GHEA Grapalat"/>
          <w:i/>
          <w:sz w:val="16"/>
          <w:szCs w:val="16"/>
          <w:lang w:val="hy-AM"/>
        </w:rPr>
      </w:pPr>
      <w:r w:rsidRPr="00821851">
        <w:rPr>
          <w:rFonts w:ascii="GHEA Grapalat" w:hAnsi="GHEA Grapalat"/>
          <w:i/>
          <w:sz w:val="16"/>
          <w:szCs w:val="16"/>
          <w:lang w:val="hy-AM"/>
        </w:rPr>
        <w:t xml:space="preserve"> ապա դիմում  հայտարարությունը լրացնելիս &lt;&lt; տեղեկություններ պարունակող կայքէջի հղումը՝ &gt;&gt; բառերը փոխարինում է &lt;&lt;հայտա</w:t>
      </w:r>
      <w:r>
        <w:rPr>
          <w:rFonts w:ascii="GHEA Grapalat" w:hAnsi="GHEA Grapalat"/>
          <w:i/>
          <w:sz w:val="16"/>
          <w:szCs w:val="16"/>
          <w:lang w:val="hy-AM"/>
        </w:rPr>
        <w:t>րարագիր՝ համաձայն  հավելված 1</w:t>
      </w:r>
      <w:r>
        <w:rPr>
          <w:rFonts w:ascii="Cambria Math" w:hAnsi="Cambria Math"/>
          <w:i/>
          <w:sz w:val="16"/>
          <w:szCs w:val="16"/>
          <w:lang w:val="hy-AM"/>
        </w:rPr>
        <w:t>․2</w:t>
      </w:r>
      <w:r w:rsidRPr="00821851">
        <w:rPr>
          <w:rFonts w:ascii="GHEA Grapalat" w:hAnsi="GHEA Grapalat"/>
          <w:i/>
          <w:sz w:val="16"/>
          <w:szCs w:val="16"/>
          <w:lang w:val="hy-AM"/>
        </w:rPr>
        <w:t>ի&gt;&gt; բառերով,</w:t>
      </w:r>
    </w:p>
    <w:p w:rsidR="000F6D0E" w:rsidRPr="00821851" w:rsidRDefault="000F6D0E" w:rsidP="00821851">
      <w:pPr>
        <w:pStyle w:val="FootnoteText"/>
        <w:rPr>
          <w:rFonts w:ascii="GHEA Grapalat" w:hAnsi="GHEA Grapalat"/>
          <w:i/>
          <w:sz w:val="16"/>
          <w:szCs w:val="16"/>
          <w:lang w:val="hy-AM"/>
        </w:rPr>
      </w:pPr>
    </w:p>
    <w:p w:rsidR="000F6D0E" w:rsidRPr="00821851" w:rsidRDefault="000F6D0E" w:rsidP="00821851">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0F6D0E" w:rsidRPr="00821851" w:rsidRDefault="000F6D0E" w:rsidP="00821851">
      <w:pPr>
        <w:jc w:val="both"/>
        <w:rPr>
          <w:rFonts w:ascii="GHEA Grapalat" w:hAnsi="GHEA Grapalat"/>
          <w:i/>
          <w:sz w:val="16"/>
          <w:szCs w:val="16"/>
          <w:lang w:val="hy-AM" w:eastAsia="ru-RU"/>
        </w:rPr>
      </w:pPr>
    </w:p>
    <w:p w:rsidR="000F6D0E" w:rsidRPr="00821851" w:rsidRDefault="000F6D0E" w:rsidP="00821851">
      <w:pPr>
        <w:jc w:val="both"/>
        <w:rPr>
          <w:rFonts w:asciiTheme="minorHAnsi" w:hAnsiTheme="minorHAnsi"/>
          <w:lang w:val="hy-AM"/>
        </w:rPr>
      </w:pPr>
    </w:p>
    <w:p w:rsidR="000F6D0E" w:rsidRPr="00821851" w:rsidRDefault="000F6D0E" w:rsidP="00CE3A99">
      <w:pPr>
        <w:jc w:val="both"/>
        <w:rPr>
          <w:rFonts w:ascii="GHEA Grapalat" w:hAnsi="GHEA Grapalat" w:cs="Sylfaen"/>
          <w:sz w:val="20"/>
          <w:lang w:val="hy-AM"/>
        </w:rPr>
      </w:pPr>
    </w:p>
  </w:footnote>
  <w:footnote w:id="14">
    <w:p w:rsidR="000F6D0E" w:rsidRPr="001E7733" w:rsidRDefault="000F6D0E"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rsidR="000F6D0E" w:rsidRPr="0015088E" w:rsidRDefault="000F6D0E"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0F6D0E" w:rsidRPr="001E7733" w:rsidDel="00856FDE" w:rsidRDefault="000F6D0E" w:rsidP="00B2572B">
      <w:pPr>
        <w:pStyle w:val="FootnoteText"/>
        <w:rPr>
          <w:del w:id="16" w:author="User" w:date="2019-05-26T09:57:00Z"/>
          <w:i/>
          <w:lang w:val="af-ZA"/>
        </w:rPr>
      </w:pPr>
    </w:p>
  </w:footnote>
  <w:footnote w:id="15">
    <w:p w:rsidR="000F6D0E" w:rsidRPr="00DF6AA5" w:rsidRDefault="000F6D0E" w:rsidP="00DF6AA5">
      <w:pPr>
        <w:pStyle w:val="FootnoteText"/>
        <w:jc w:val="both"/>
        <w:rPr>
          <w:rFonts w:ascii="Times New Roman" w:hAnsi="Times New Roman"/>
          <w:vertAlign w:val="superscript"/>
          <w:lang w:val="af-ZA"/>
        </w:rPr>
      </w:pPr>
      <w:r>
        <w:rPr>
          <w:rStyle w:val="FootnoteReference"/>
        </w:rPr>
        <w:t>17</w:t>
      </w:r>
      <w:r>
        <w:t xml:space="preserve"> </w:t>
      </w:r>
      <w:r w:rsidRPr="00B67724">
        <w:rPr>
          <w:rFonts w:ascii="GHEA Grapalat" w:hAnsi="GHEA Grapalat"/>
          <w:i/>
          <w:sz w:val="16"/>
          <w:szCs w:val="24"/>
          <w:lang w:eastAsia="en-US"/>
        </w:rPr>
        <w:t>Հանվում</w:t>
      </w:r>
      <w:r w:rsidRPr="00936503">
        <w:rPr>
          <w:rFonts w:ascii="GHEA Grapalat" w:hAnsi="GHEA Grapalat"/>
          <w:i/>
          <w:sz w:val="16"/>
          <w:szCs w:val="24"/>
          <w:lang w:val="af-ZA" w:eastAsia="en-US"/>
        </w:rPr>
        <w:t xml:space="preserve"> </w:t>
      </w:r>
      <w:r w:rsidRPr="00B67724">
        <w:rPr>
          <w:rFonts w:ascii="GHEA Grapalat" w:hAnsi="GHEA Grapalat"/>
          <w:i/>
          <w:sz w:val="16"/>
          <w:szCs w:val="24"/>
          <w:lang w:eastAsia="en-US"/>
        </w:rPr>
        <w:t>է</w:t>
      </w:r>
      <w:r w:rsidRPr="00936503">
        <w:rPr>
          <w:rFonts w:ascii="GHEA Grapalat" w:hAnsi="GHEA Grapalat"/>
          <w:i/>
          <w:sz w:val="16"/>
          <w:szCs w:val="24"/>
          <w:lang w:val="af-ZA" w:eastAsia="en-US"/>
        </w:rPr>
        <w:t xml:space="preserve"> </w:t>
      </w:r>
      <w:r w:rsidRPr="00B67724">
        <w:rPr>
          <w:rFonts w:ascii="GHEA Grapalat" w:hAnsi="GHEA Grapalat"/>
          <w:i/>
          <w:sz w:val="16"/>
          <w:szCs w:val="24"/>
          <w:lang w:eastAsia="en-US"/>
        </w:rPr>
        <w:t>պայմանագրից</w:t>
      </w:r>
      <w:r w:rsidRPr="00936503">
        <w:rPr>
          <w:rFonts w:ascii="GHEA Grapalat" w:hAnsi="GHEA Grapalat"/>
          <w:i/>
          <w:sz w:val="16"/>
          <w:szCs w:val="24"/>
          <w:lang w:val="af-ZA" w:eastAsia="en-US"/>
        </w:rPr>
        <w:t xml:space="preserve">, </w:t>
      </w:r>
      <w:r w:rsidRPr="00B67724">
        <w:rPr>
          <w:rFonts w:ascii="GHEA Grapalat" w:hAnsi="GHEA Grapalat"/>
          <w:i/>
          <w:sz w:val="16"/>
          <w:szCs w:val="24"/>
          <w:lang w:eastAsia="en-US"/>
        </w:rPr>
        <w:t>եթե</w:t>
      </w:r>
      <w:r w:rsidRPr="00936503">
        <w:rPr>
          <w:rFonts w:ascii="GHEA Grapalat" w:hAnsi="GHEA Grapalat"/>
          <w:i/>
          <w:sz w:val="16"/>
          <w:szCs w:val="24"/>
          <w:lang w:val="af-ZA" w:eastAsia="en-US"/>
        </w:rPr>
        <w:t xml:space="preserve"> </w:t>
      </w:r>
      <w:r w:rsidRPr="00B67724">
        <w:rPr>
          <w:rFonts w:ascii="GHEA Grapalat" w:hAnsi="GHEA Grapalat"/>
          <w:i/>
          <w:sz w:val="16"/>
          <w:szCs w:val="24"/>
          <w:lang w:eastAsia="en-US"/>
        </w:rPr>
        <w:t>մատուցվելիք</w:t>
      </w:r>
      <w:r w:rsidRPr="00936503">
        <w:rPr>
          <w:rFonts w:ascii="GHEA Grapalat" w:hAnsi="GHEA Grapalat"/>
          <w:i/>
          <w:sz w:val="16"/>
          <w:szCs w:val="24"/>
          <w:lang w:val="af-ZA" w:eastAsia="en-US"/>
        </w:rPr>
        <w:t xml:space="preserve"> </w:t>
      </w:r>
      <w:r w:rsidRPr="00B67724">
        <w:rPr>
          <w:rFonts w:ascii="GHEA Grapalat" w:hAnsi="GHEA Grapalat"/>
          <w:i/>
          <w:sz w:val="16"/>
          <w:szCs w:val="24"/>
          <w:lang w:eastAsia="en-US"/>
        </w:rPr>
        <w:t>ծառայությունը</w:t>
      </w:r>
      <w:r w:rsidRPr="00936503">
        <w:rPr>
          <w:rFonts w:ascii="GHEA Grapalat" w:hAnsi="GHEA Grapalat"/>
          <w:i/>
          <w:sz w:val="16"/>
          <w:szCs w:val="24"/>
          <w:lang w:val="af-ZA" w:eastAsia="en-US"/>
        </w:rPr>
        <w:t xml:space="preserve"> </w:t>
      </w:r>
      <w:r w:rsidRPr="00B67724">
        <w:rPr>
          <w:rFonts w:ascii="GHEA Grapalat" w:hAnsi="GHEA Grapalat"/>
          <w:i/>
          <w:sz w:val="16"/>
          <w:szCs w:val="24"/>
          <w:lang w:eastAsia="en-US"/>
        </w:rPr>
        <w:t>չի</w:t>
      </w:r>
      <w:r w:rsidRPr="00936503">
        <w:rPr>
          <w:rFonts w:ascii="GHEA Grapalat" w:hAnsi="GHEA Grapalat"/>
          <w:i/>
          <w:sz w:val="16"/>
          <w:szCs w:val="24"/>
          <w:lang w:val="af-ZA" w:eastAsia="en-US"/>
        </w:rPr>
        <w:t xml:space="preserve"> </w:t>
      </w:r>
      <w:r w:rsidRPr="00B67724">
        <w:rPr>
          <w:rFonts w:ascii="GHEA Grapalat" w:hAnsi="GHEA Grapalat"/>
          <w:i/>
          <w:sz w:val="16"/>
          <w:szCs w:val="24"/>
          <w:lang w:eastAsia="en-US"/>
        </w:rPr>
        <w:t>վերաբերում</w:t>
      </w:r>
      <w:r w:rsidRPr="00936503">
        <w:rPr>
          <w:rFonts w:ascii="GHEA Grapalat" w:hAnsi="GHEA Grapalat"/>
          <w:i/>
          <w:sz w:val="16"/>
          <w:szCs w:val="24"/>
          <w:lang w:val="af-ZA" w:eastAsia="en-US"/>
        </w:rPr>
        <w:t xml:space="preserve"> </w:t>
      </w:r>
      <w:r w:rsidRPr="00B67724">
        <w:rPr>
          <w:rFonts w:ascii="GHEA Grapalat" w:hAnsi="GHEA Grapalat"/>
          <w:i/>
          <w:sz w:val="16"/>
          <w:szCs w:val="24"/>
          <w:lang w:eastAsia="en-US"/>
        </w:rPr>
        <w:t>շինարարական</w:t>
      </w:r>
      <w:r w:rsidRPr="00936503">
        <w:rPr>
          <w:rFonts w:ascii="GHEA Grapalat" w:hAnsi="GHEA Grapalat"/>
          <w:i/>
          <w:sz w:val="16"/>
          <w:szCs w:val="24"/>
          <w:lang w:val="af-ZA" w:eastAsia="en-US"/>
        </w:rPr>
        <w:t xml:space="preserve"> </w:t>
      </w:r>
      <w:r w:rsidRPr="00B67724">
        <w:rPr>
          <w:rFonts w:ascii="GHEA Grapalat" w:hAnsi="GHEA Grapalat"/>
          <w:i/>
          <w:sz w:val="16"/>
          <w:szCs w:val="24"/>
          <w:lang w:eastAsia="en-US"/>
        </w:rPr>
        <w:t>ծրագրերի</w:t>
      </w:r>
      <w:r w:rsidRPr="00936503">
        <w:rPr>
          <w:rFonts w:ascii="GHEA Grapalat" w:hAnsi="GHEA Grapalat"/>
          <w:i/>
          <w:sz w:val="16"/>
          <w:szCs w:val="24"/>
          <w:lang w:val="af-ZA" w:eastAsia="en-US"/>
        </w:rPr>
        <w:t xml:space="preserve"> </w:t>
      </w:r>
      <w:r w:rsidRPr="00B67724">
        <w:rPr>
          <w:rFonts w:ascii="GHEA Grapalat" w:hAnsi="GHEA Grapalat"/>
          <w:i/>
          <w:sz w:val="16"/>
          <w:szCs w:val="24"/>
          <w:lang w:eastAsia="en-US"/>
        </w:rPr>
        <w:t>կատարման</w:t>
      </w:r>
      <w:r w:rsidRPr="00936503">
        <w:rPr>
          <w:rFonts w:ascii="GHEA Grapalat" w:hAnsi="GHEA Grapalat"/>
          <w:i/>
          <w:sz w:val="16"/>
          <w:szCs w:val="24"/>
          <w:lang w:val="af-ZA" w:eastAsia="en-US"/>
        </w:rPr>
        <w:t xml:space="preserve"> </w:t>
      </w:r>
      <w:r w:rsidRPr="00B67724">
        <w:rPr>
          <w:rFonts w:ascii="GHEA Grapalat" w:hAnsi="GHEA Grapalat"/>
          <w:i/>
          <w:sz w:val="16"/>
          <w:szCs w:val="24"/>
          <w:lang w:eastAsia="en-US"/>
        </w:rPr>
        <w:t>համար</w:t>
      </w:r>
      <w:r w:rsidRPr="00936503">
        <w:rPr>
          <w:rFonts w:ascii="GHEA Grapalat" w:hAnsi="GHEA Grapalat"/>
          <w:i/>
          <w:sz w:val="16"/>
          <w:szCs w:val="24"/>
          <w:lang w:val="af-ZA" w:eastAsia="en-US"/>
        </w:rPr>
        <w:t xml:space="preserve"> </w:t>
      </w:r>
      <w:r w:rsidRPr="00B67724">
        <w:rPr>
          <w:rFonts w:ascii="GHEA Grapalat" w:hAnsi="GHEA Grapalat"/>
          <w:i/>
          <w:sz w:val="16"/>
          <w:szCs w:val="24"/>
          <w:lang w:eastAsia="en-US"/>
        </w:rPr>
        <w:t>անհրաժեշտ</w:t>
      </w:r>
      <w:r w:rsidRPr="00936503">
        <w:rPr>
          <w:rFonts w:ascii="GHEA Grapalat" w:hAnsi="GHEA Grapalat"/>
          <w:i/>
          <w:sz w:val="16"/>
          <w:szCs w:val="24"/>
          <w:lang w:val="af-ZA" w:eastAsia="en-US"/>
        </w:rPr>
        <w:t xml:space="preserve"> </w:t>
      </w:r>
      <w:r>
        <w:rPr>
          <w:rFonts w:ascii="GHEA Grapalat" w:hAnsi="GHEA Grapalat"/>
          <w:i/>
          <w:sz w:val="16"/>
          <w:szCs w:val="24"/>
          <w:lang w:eastAsia="en-US"/>
        </w:rPr>
        <w:t>նախագծային</w:t>
      </w:r>
      <w:r w:rsidRPr="00DF6AA5">
        <w:rPr>
          <w:rFonts w:ascii="GHEA Grapalat" w:hAnsi="GHEA Grapalat"/>
          <w:i/>
          <w:sz w:val="16"/>
          <w:szCs w:val="24"/>
          <w:lang w:val="af-ZA" w:eastAsia="en-US"/>
        </w:rPr>
        <w:t xml:space="preserve"> </w:t>
      </w:r>
      <w:r>
        <w:rPr>
          <w:rFonts w:ascii="GHEA Grapalat" w:hAnsi="GHEA Grapalat"/>
          <w:i/>
          <w:sz w:val="16"/>
          <w:szCs w:val="24"/>
          <w:lang w:eastAsia="en-US"/>
        </w:rPr>
        <w:t>փաստաթղթերի</w:t>
      </w:r>
      <w:r w:rsidRPr="00DF6AA5">
        <w:rPr>
          <w:rFonts w:ascii="GHEA Grapalat" w:hAnsi="GHEA Grapalat"/>
          <w:i/>
          <w:sz w:val="16"/>
          <w:szCs w:val="24"/>
          <w:lang w:val="af-ZA" w:eastAsia="en-US"/>
        </w:rPr>
        <w:t xml:space="preserve"> </w:t>
      </w:r>
      <w:r>
        <w:rPr>
          <w:rFonts w:ascii="GHEA Grapalat" w:hAnsi="GHEA Grapalat"/>
          <w:i/>
          <w:sz w:val="16"/>
          <w:szCs w:val="24"/>
          <w:lang w:eastAsia="en-US"/>
        </w:rPr>
        <w:t>քաղաքաշինական</w:t>
      </w:r>
      <w:r w:rsidRPr="00DF6AA5">
        <w:rPr>
          <w:rFonts w:ascii="GHEA Grapalat" w:hAnsi="GHEA Grapalat"/>
          <w:i/>
          <w:sz w:val="16"/>
          <w:szCs w:val="24"/>
          <w:lang w:val="af-ZA" w:eastAsia="en-US"/>
        </w:rPr>
        <w:t xml:space="preserve"> </w:t>
      </w:r>
      <w:r>
        <w:rPr>
          <w:rFonts w:ascii="GHEA Grapalat" w:hAnsi="GHEA Grapalat"/>
          <w:i/>
          <w:sz w:val="16"/>
          <w:szCs w:val="24"/>
          <w:lang w:eastAsia="en-US"/>
        </w:rPr>
        <w:t>փորձաքննության</w:t>
      </w:r>
      <w:r w:rsidRPr="00DF6AA5">
        <w:rPr>
          <w:rFonts w:ascii="GHEA Grapalat" w:hAnsi="GHEA Grapalat"/>
          <w:i/>
          <w:sz w:val="16"/>
          <w:szCs w:val="24"/>
          <w:lang w:val="af-ZA" w:eastAsia="en-US"/>
        </w:rPr>
        <w:t xml:space="preserve"> </w:t>
      </w:r>
      <w:r>
        <w:rPr>
          <w:rFonts w:ascii="GHEA Grapalat" w:hAnsi="GHEA Grapalat"/>
          <w:i/>
          <w:sz w:val="16"/>
          <w:szCs w:val="24"/>
          <w:lang w:eastAsia="en-US"/>
        </w:rPr>
        <w:t>իրականացմանը</w:t>
      </w:r>
      <w:r w:rsidRPr="00777C43">
        <w:rPr>
          <w:rFonts w:ascii="GHEA Grapalat" w:hAnsi="GHEA Grapalat"/>
          <w:i/>
          <w:sz w:val="16"/>
          <w:szCs w:val="24"/>
          <w:lang w:val="af-ZA" w:eastAsia="en-US"/>
        </w:rPr>
        <w:t>:</w:t>
      </w:r>
      <w:r w:rsidRPr="00DF6AA5">
        <w:rPr>
          <w:rFonts w:ascii="Times New Roman" w:hAnsi="Times New Roman"/>
          <w:vertAlign w:val="superscript"/>
          <w:lang w:val="af-ZA"/>
        </w:rPr>
        <w:t xml:space="preserve"> </w:t>
      </w:r>
    </w:p>
    <w:p w:rsidR="000F6D0E" w:rsidRPr="00DF6AA5" w:rsidRDefault="000F6D0E">
      <w:pPr>
        <w:pStyle w:val="FootnoteText"/>
        <w:rPr>
          <w:rFonts w:ascii="Sylfaen" w:hAnsi="Sylfaen"/>
          <w:lang w:val="af-ZA"/>
        </w:rPr>
      </w:pPr>
    </w:p>
  </w:footnote>
  <w:footnote w:id="16">
    <w:p w:rsidR="000F6D0E" w:rsidRPr="00D35832" w:rsidRDefault="000F6D0E">
      <w:pPr>
        <w:pStyle w:val="FootnoteText"/>
        <w:rPr>
          <w:rFonts w:ascii="Sylfaen" w:hAnsi="Sylfaen"/>
          <w:lang w:val="hy-AM"/>
        </w:rPr>
      </w:pPr>
    </w:p>
  </w:footnote>
  <w:footnote w:id="17">
    <w:p w:rsidR="000F6D0E" w:rsidRDefault="000F6D0E" w:rsidP="006C09E8">
      <w:pPr>
        <w:pStyle w:val="FootnoteText"/>
        <w:rPr>
          <w:rFonts w:ascii="Sylfaen" w:hAnsi="Sylfaen"/>
          <w:lang w:val="hy-AM"/>
        </w:rPr>
      </w:pPr>
    </w:p>
    <w:p w:rsidR="000F6D0E" w:rsidRDefault="000F6D0E" w:rsidP="007678FA">
      <w:pPr>
        <w:pStyle w:val="FootnoteText"/>
        <w:rPr>
          <w:rFonts w:ascii="GHEA Grapalat" w:hAnsi="GHEA Grapalat"/>
          <w:i/>
          <w:sz w:val="16"/>
          <w:szCs w:val="24"/>
          <w:lang w:val="hy-AM" w:eastAsia="en-US"/>
        </w:rPr>
      </w:pPr>
      <w:r w:rsidRPr="006C09E8">
        <w:rPr>
          <w:rFonts w:ascii="GHEA Grapalat" w:hAnsi="GHEA Grapalat"/>
          <w:i/>
          <w:sz w:val="22"/>
          <w:szCs w:val="22"/>
          <w:vertAlign w:val="superscript"/>
          <w:lang w:val="hy-AM" w:eastAsia="en-US"/>
        </w:rPr>
        <w:t>18</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0F6D0E" w:rsidRPr="00650D3A" w:rsidRDefault="000F6D0E" w:rsidP="007678FA">
      <w:pPr>
        <w:pStyle w:val="FootnoteText"/>
        <w:rPr>
          <w:rFonts w:ascii="GHEA Grapalat" w:hAnsi="GHEA Grapalat"/>
          <w:i/>
          <w:sz w:val="16"/>
          <w:szCs w:val="24"/>
          <w:lang w:val="hy-AM" w:eastAsia="en-US"/>
        </w:rPr>
      </w:pPr>
      <w:r>
        <w:rPr>
          <w:rFonts w:ascii="GHEA Grapalat" w:hAnsi="GHEA Grapalat"/>
          <w:i/>
          <w:sz w:val="16"/>
          <w:szCs w:val="24"/>
          <w:vertAlign w:val="superscript"/>
          <w:lang w:val="hy-AM" w:eastAsia="en-US"/>
        </w:rPr>
        <w:t>18.</w:t>
      </w:r>
      <w:r w:rsidRPr="00994EB2">
        <w:rPr>
          <w:rFonts w:ascii="GHEA Grapalat" w:hAnsi="GHEA Grapalat"/>
          <w:i/>
          <w:sz w:val="16"/>
          <w:szCs w:val="24"/>
          <w:vertAlign w:val="superscript"/>
          <w:lang w:val="hy-AM" w:eastAsia="en-US"/>
        </w:rPr>
        <w:t>1</w:t>
      </w:r>
      <w:r>
        <w:rPr>
          <w:rFonts w:ascii="GHEA Grapalat" w:hAnsi="GHEA Grapalat"/>
          <w:i/>
          <w:sz w:val="16"/>
          <w:szCs w:val="24"/>
          <w:vertAlign w:val="superscript"/>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8">
    <w:p w:rsidR="000F6D0E" w:rsidRDefault="000F6D0E" w:rsidP="007678FA">
      <w:pPr>
        <w:pStyle w:val="FootnoteText"/>
        <w:jc w:val="both"/>
        <w:rPr>
          <w:rFonts w:ascii="GHEA Grapalat" w:hAnsi="GHEA Grapalat"/>
          <w:i/>
          <w:sz w:val="16"/>
          <w:szCs w:val="24"/>
          <w:lang w:val="af-ZA" w:eastAsia="en-US"/>
        </w:rPr>
      </w:pPr>
      <w:r w:rsidRPr="00D522A0">
        <w:rPr>
          <w:rFonts w:ascii="GHEA Grapalat" w:hAnsi="GHEA Grapalat"/>
          <w:i/>
          <w:sz w:val="22"/>
          <w:szCs w:val="22"/>
          <w:vertAlign w:val="superscript"/>
          <w:lang w:val="hy-AM"/>
        </w:rPr>
        <w:t>19</w:t>
      </w:r>
      <w:r w:rsidRPr="00D522A0">
        <w:rPr>
          <w:i/>
          <w:vertAlign w:val="superscript"/>
          <w:lang w:val="af-ZA"/>
        </w:rP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p w:rsidR="000F6D0E" w:rsidRPr="00CB6DA8" w:rsidRDefault="000F6D0E" w:rsidP="007678FA">
      <w:pPr>
        <w:pStyle w:val="FootnoteText"/>
        <w:jc w:val="both"/>
        <w:rPr>
          <w:rFonts w:ascii="GHEA Grapalat" w:hAnsi="GHEA Grapalat"/>
          <w:i/>
          <w:sz w:val="16"/>
          <w:szCs w:val="24"/>
          <w:lang w:val="af-ZA" w:eastAsia="en-US"/>
        </w:rPr>
      </w:pPr>
      <w:r>
        <w:rPr>
          <w:rFonts w:ascii="GHEA Grapalat" w:hAnsi="GHEA Grapalat"/>
          <w:i/>
          <w:vertAlign w:val="superscript"/>
          <w:lang w:val="hy-AM" w:eastAsia="en-US"/>
        </w:rPr>
        <w:t>20</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CB6DA8">
        <w:rPr>
          <w:rFonts w:ascii="GHEA Grapalat" w:hAnsi="GHEA Grapalat"/>
          <w:i/>
          <w:sz w:val="16"/>
          <w:szCs w:val="24"/>
          <w:lang w:val="af-ZA" w:eastAsia="en-US"/>
        </w:rPr>
        <w:t>:</w:t>
      </w:r>
    </w:p>
    <w:p w:rsidR="000F6D0E" w:rsidRPr="00CB6DA8" w:rsidRDefault="000F6D0E" w:rsidP="007678FA">
      <w:pPr>
        <w:pStyle w:val="FootnoteText"/>
        <w:jc w:val="both"/>
        <w:rPr>
          <w:rFonts w:ascii="GHEA Grapalat" w:hAnsi="GHEA Grapalat"/>
          <w:i/>
          <w:sz w:val="16"/>
          <w:szCs w:val="24"/>
          <w:lang w:val="af-ZA" w:eastAsia="en-US"/>
        </w:rPr>
      </w:pPr>
      <w:r w:rsidRPr="00982655">
        <w:rPr>
          <w:rFonts w:ascii="GHEA Grapalat" w:hAnsi="GHEA Grapalat"/>
          <w:i/>
          <w:vertAlign w:val="superscript"/>
          <w:lang w:val="hy-AM" w:eastAsia="en-US"/>
        </w:rPr>
        <w:t>21</w:t>
      </w:r>
      <w:r>
        <w:rPr>
          <w:rFonts w:ascii="GHEA Grapalat" w:hAnsi="GHEA Grapalat"/>
          <w:i/>
          <w:sz w:val="16"/>
          <w:szCs w:val="24"/>
          <w:lang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eastAsia="en-US"/>
        </w:rPr>
        <w:t>հանգամանքը</w:t>
      </w:r>
      <w:r w:rsidRPr="00CB6DA8">
        <w:rPr>
          <w:rFonts w:ascii="GHEA Grapalat" w:hAnsi="GHEA Grapalat"/>
          <w:i/>
          <w:sz w:val="16"/>
          <w:szCs w:val="24"/>
          <w:lang w:val="af-ZA" w:eastAsia="en-US"/>
        </w:rPr>
        <w:t xml:space="preserve">: </w:t>
      </w:r>
    </w:p>
    <w:p w:rsidR="000F6D0E" w:rsidRPr="00CE432D" w:rsidRDefault="000F6D0E" w:rsidP="007678FA">
      <w:pPr>
        <w:pStyle w:val="FootnoteText"/>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rsidR="000F6D0E" w:rsidDel="00343637" w:rsidRDefault="000F6D0E" w:rsidP="007678FA">
      <w:pPr>
        <w:pStyle w:val="FootnoteText"/>
        <w:rPr>
          <w:del w:id="17" w:author="User" w:date="2019-05-26T11:24:00Z"/>
        </w:rPr>
      </w:pPr>
    </w:p>
  </w:footnote>
  <w:footnote w:id="19">
    <w:p w:rsidR="000F6D0E" w:rsidRPr="002B5F7E" w:rsidDel="00CE70A2" w:rsidRDefault="000F6D0E" w:rsidP="007678FA">
      <w:pPr>
        <w:pStyle w:val="FootnoteText"/>
        <w:jc w:val="both"/>
        <w:rPr>
          <w:del w:id="18" w:author="User" w:date="2019-05-26T11:27:00Z"/>
          <w:sz w:val="16"/>
          <w:szCs w:val="16"/>
        </w:rPr>
      </w:pPr>
      <w:r w:rsidRPr="00B253B8">
        <w:rPr>
          <w:rFonts w:ascii="GHEA Grapalat" w:hAnsi="GHEA Grapalat" w:cs="Sylfaen"/>
          <w:i/>
          <w:vertAlign w:val="superscript"/>
          <w:lang w:val="hy-AM"/>
        </w:rPr>
        <w:t>22</w:t>
      </w:r>
      <w:r w:rsidRPr="002B5F7E">
        <w:rPr>
          <w:rFonts w:ascii="GHEA Grapalat" w:hAnsi="GHEA Grapalat" w:cs="Sylfaen"/>
          <w:i/>
          <w:sz w:val="16"/>
          <w:szCs w:val="16"/>
        </w:rPr>
        <w:t>Պետական բյուջեի միջոցների հաշվին պարտավորություններ չառաջացնող գնումների դեպքում սույն նախադասությունը պայմանագրից հանվում է:</w:t>
      </w:r>
    </w:p>
  </w:footnote>
  <w:footnote w:id="20">
    <w:p w:rsidR="000F6D0E" w:rsidRPr="006411BD" w:rsidDel="00CE70A2" w:rsidRDefault="000F6D0E" w:rsidP="007678FA">
      <w:pPr>
        <w:pStyle w:val="FootnoteText"/>
        <w:jc w:val="both"/>
        <w:rPr>
          <w:del w:id="19" w:author="User" w:date="2019-05-26T11:27:00Z"/>
          <w:lang w:val="hy-AM"/>
        </w:rPr>
      </w:pPr>
      <w:r w:rsidRPr="00456683">
        <w:rPr>
          <w:rFonts w:ascii="Sylfaen" w:hAnsi="Sylfaen"/>
          <w:color w:val="FFFFFF"/>
          <w:sz w:val="22"/>
          <w:szCs w:val="22"/>
          <w:vertAlign w:val="superscript"/>
          <w:lang w:val="hy-AM"/>
        </w:rPr>
        <w:t>23</w:t>
      </w:r>
      <w:r w:rsidRPr="00456683">
        <w:rPr>
          <w:sz w:val="22"/>
          <w:szCs w:val="22"/>
          <w:vertAlign w:val="superscript"/>
        </w:rPr>
        <w:t xml:space="preserve"> </w:t>
      </w:r>
      <w:r w:rsidRPr="00456683">
        <w:rPr>
          <w:rFonts w:ascii="Sylfaen" w:hAnsi="Sylfaen"/>
          <w:sz w:val="22"/>
          <w:szCs w:val="22"/>
          <w:vertAlign w:val="superscript"/>
          <w:lang w:val="hy-AM"/>
        </w:rPr>
        <w:t>23</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1">
    <w:p w:rsidR="000F6D0E" w:rsidDel="00D90DD6" w:rsidRDefault="000F6D0E" w:rsidP="007678FA">
      <w:pPr>
        <w:pStyle w:val="FootnoteText"/>
        <w:jc w:val="both"/>
        <w:rPr>
          <w:del w:id="20" w:author="User" w:date="2019-05-26T11:28:00Z"/>
        </w:rPr>
      </w:pPr>
      <w:r w:rsidRPr="001330C0">
        <w:rPr>
          <w:color w:val="FFFFFF"/>
          <w:sz w:val="22"/>
          <w:szCs w:val="22"/>
          <w:vertAlign w:val="superscript"/>
          <w:lang w:val="hy-AM"/>
        </w:rPr>
        <w:t>35</w:t>
      </w:r>
      <w:r w:rsidRPr="001330C0">
        <w:rPr>
          <w:sz w:val="22"/>
          <w:szCs w:val="22"/>
          <w:vertAlign w:val="superscript"/>
          <w:lang w:val="hy-AM"/>
        </w:rPr>
        <w:t xml:space="preserve"> </w:t>
      </w:r>
      <w:r w:rsidRPr="001330C0">
        <w:rPr>
          <w:rFonts w:ascii="Sylfaen" w:hAnsi="Sylfaen"/>
          <w:sz w:val="22"/>
          <w:szCs w:val="22"/>
          <w:vertAlign w:val="superscript"/>
          <w:lang w:val="hy-AM"/>
        </w:rPr>
        <w:t>24</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2">
    <w:p w:rsidR="000F6D0E" w:rsidRPr="00CD51B9" w:rsidRDefault="000F6D0E" w:rsidP="005358F3">
      <w:pPr>
        <w:pStyle w:val="FootnoteText"/>
        <w:jc w:val="both"/>
        <w:rPr>
          <w:rFonts w:ascii="Sylfaen" w:hAnsi="Sylfaen"/>
          <w:lang w:val="hy-AM"/>
        </w:rPr>
      </w:pPr>
      <w:r>
        <w:rPr>
          <w:rStyle w:val="FootnoteReference"/>
        </w:rPr>
        <w:t>25</w:t>
      </w:r>
      <w:r>
        <w:t xml:space="preserve"> </w:t>
      </w:r>
      <w:r>
        <w:rPr>
          <w:color w:val="FFFFFF"/>
          <w:vertAlign w:val="superscript"/>
        </w:rPr>
        <w:t>24</w:t>
      </w:r>
      <w:r>
        <w:rPr>
          <w:vertAlign w:val="superscript"/>
        </w:rP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89524D">
        <w:rPr>
          <w:rFonts w:ascii="GHEA Grapalat" w:hAnsi="GHEA Grapalat"/>
          <w:i/>
          <w:sz w:val="16"/>
          <w:szCs w:val="24"/>
          <w:lang w:eastAsia="en-US"/>
        </w:rPr>
        <w:t>ապատիկը</w:t>
      </w:r>
      <w:r w:rsidRPr="0089524D">
        <w:rPr>
          <w:rFonts w:ascii="GHEA Grapalat" w:hAnsi="GHEA Grapalat"/>
          <w:i/>
          <w:sz w:val="16"/>
          <w:szCs w:val="24"/>
          <w:lang w:val="hy-AM" w:eastAsia="en-US"/>
        </w:rPr>
        <w:t xml:space="preserve">, ապա սույն կետը խմբագրվում է` վերջինից հանելով 3-րդ նախադասությունը, իսկ 4-րդ նախադասությունը խմբագրվում է` «, իսկ տուժանքի ձևով ներկայացված </w:t>
      </w:r>
      <w:r w:rsidRPr="0089524D">
        <w:rPr>
          <w:rFonts w:ascii="GHEA Grapalat" w:hAnsi="GHEA Grapalat"/>
          <w:i/>
          <w:sz w:val="16"/>
          <w:szCs w:val="24"/>
          <w:lang w:eastAsia="en-US"/>
        </w:rPr>
        <w:t xml:space="preserve">որակավորման և </w:t>
      </w:r>
      <w:r w:rsidRPr="0089524D">
        <w:rPr>
          <w:rFonts w:ascii="GHEA Grapalat" w:hAnsi="GHEA Grapalat"/>
          <w:i/>
          <w:sz w:val="16"/>
          <w:szCs w:val="24"/>
          <w:lang w:val="hy-AM" w:eastAsia="en-US"/>
        </w:rPr>
        <w:t>պայմանագրի ապահով</w:t>
      </w:r>
      <w:r w:rsidRPr="0089524D">
        <w:rPr>
          <w:rFonts w:ascii="GHEA Grapalat" w:hAnsi="GHEA Grapalat"/>
          <w:i/>
          <w:sz w:val="16"/>
          <w:szCs w:val="24"/>
          <w:lang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89524D">
        <w:rPr>
          <w:rFonts w:ascii="GHEA Grapalat" w:hAnsi="GHEA Grapalat"/>
          <w:i/>
          <w:sz w:val="16"/>
          <w:szCs w:val="24"/>
          <w:lang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eastAsia="en-US"/>
        </w:rPr>
        <w:t xml:space="preserve"> </w:t>
      </w:r>
    </w:p>
  </w:footnote>
  <w:footnote w:id="23">
    <w:p w:rsidR="000F6D0E" w:rsidRPr="005C6BE8" w:rsidRDefault="000F6D0E" w:rsidP="007678FA">
      <w:pPr>
        <w:pStyle w:val="FootnoteText"/>
        <w:jc w:val="both"/>
        <w:rPr>
          <w:rFonts w:ascii="GHEA Grapalat" w:hAnsi="GHEA Grapalat"/>
          <w:i/>
          <w:sz w:val="16"/>
          <w:szCs w:val="24"/>
          <w:lang w:val="hy-AM" w:eastAsia="en-US"/>
        </w:rPr>
      </w:pPr>
    </w:p>
    <w:p w:rsidR="000F6D0E" w:rsidRPr="005C6BE8" w:rsidRDefault="000F6D0E" w:rsidP="007678FA">
      <w:pPr>
        <w:pStyle w:val="FootnoteText"/>
        <w:jc w:val="both"/>
        <w:rPr>
          <w:rFonts w:ascii="GHEA Grapalat" w:hAnsi="GHEA Grapalat"/>
          <w:i/>
          <w:sz w:val="16"/>
          <w:szCs w:val="24"/>
          <w:lang w:val="hy-AM"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10"/>
  </w:num>
  <w:num w:numId="15">
    <w:abstractNumId w:val="23"/>
  </w:num>
  <w:num w:numId="16">
    <w:abstractNumId w:val="13"/>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2"/>
  </w:num>
  <w:num w:numId="26">
    <w:abstractNumId w:val="15"/>
  </w:num>
  <w:num w:numId="27">
    <w:abstractNumId w:val="18"/>
  </w:num>
  <w:num w:numId="28">
    <w:abstractNumId w:val="9"/>
  </w:num>
  <w:num w:numId="29">
    <w:abstractNumId w:val="8"/>
  </w:num>
  <w:num w:numId="30">
    <w:abstractNumId w:val="11"/>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y Shahnazaryan">
    <w15:presenceInfo w15:providerId="None" w15:userId="Sergey Shahnazaryan"/>
  </w15:person>
  <w15:person w15:author="Пользователь">
    <w15:presenceInfo w15:providerId="None" w15:userId="Пользовател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7DDE"/>
    <w:rsid w:val="000408D8"/>
    <w:rsid w:val="0004387F"/>
    <w:rsid w:val="00046BAC"/>
    <w:rsid w:val="00047327"/>
    <w:rsid w:val="0004759D"/>
    <w:rsid w:val="0005035B"/>
    <w:rsid w:val="00051202"/>
    <w:rsid w:val="00051241"/>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1730"/>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D0E"/>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50B6"/>
    <w:rsid w:val="001B6DF9"/>
    <w:rsid w:val="001B6FCF"/>
    <w:rsid w:val="001B7698"/>
    <w:rsid w:val="001C07C6"/>
    <w:rsid w:val="001C0849"/>
    <w:rsid w:val="001C0888"/>
    <w:rsid w:val="001C0B2D"/>
    <w:rsid w:val="001C129D"/>
    <w:rsid w:val="001C3D83"/>
    <w:rsid w:val="001C3F6C"/>
    <w:rsid w:val="001C76F7"/>
    <w:rsid w:val="001C7C1A"/>
    <w:rsid w:val="001D113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237"/>
    <w:rsid w:val="001F386B"/>
    <w:rsid w:val="001F4794"/>
    <w:rsid w:val="001F5636"/>
    <w:rsid w:val="001F5FDE"/>
    <w:rsid w:val="001F6578"/>
    <w:rsid w:val="001F760C"/>
    <w:rsid w:val="00201683"/>
    <w:rsid w:val="002017CB"/>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73AD"/>
    <w:rsid w:val="0022770A"/>
    <w:rsid w:val="00227C9F"/>
    <w:rsid w:val="00230B12"/>
    <w:rsid w:val="00230C8F"/>
    <w:rsid w:val="00232808"/>
    <w:rsid w:val="0023354E"/>
    <w:rsid w:val="0023571C"/>
    <w:rsid w:val="00236443"/>
    <w:rsid w:val="00236B75"/>
    <w:rsid w:val="0024027D"/>
    <w:rsid w:val="00240289"/>
    <w:rsid w:val="0024041A"/>
    <w:rsid w:val="0024186B"/>
    <w:rsid w:val="0024205E"/>
    <w:rsid w:val="00243018"/>
    <w:rsid w:val="00244642"/>
    <w:rsid w:val="00244B38"/>
    <w:rsid w:val="002464D0"/>
    <w:rsid w:val="00246F46"/>
    <w:rsid w:val="0025145E"/>
    <w:rsid w:val="00251E84"/>
    <w:rsid w:val="002522D1"/>
    <w:rsid w:val="00252C9C"/>
    <w:rsid w:val="002542AE"/>
    <w:rsid w:val="00254A36"/>
    <w:rsid w:val="002559B9"/>
    <w:rsid w:val="00257773"/>
    <w:rsid w:val="00260569"/>
    <w:rsid w:val="00260A2C"/>
    <w:rsid w:val="00260E64"/>
    <w:rsid w:val="00261272"/>
    <w:rsid w:val="0026158D"/>
    <w:rsid w:val="00263035"/>
    <w:rsid w:val="00263094"/>
    <w:rsid w:val="00263ADA"/>
    <w:rsid w:val="00263D72"/>
    <w:rsid w:val="00263E28"/>
    <w:rsid w:val="0026426F"/>
    <w:rsid w:val="0026557B"/>
    <w:rsid w:val="00265D18"/>
    <w:rsid w:val="002665A4"/>
    <w:rsid w:val="002679BE"/>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542F"/>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126F"/>
    <w:rsid w:val="002E2DE4"/>
    <w:rsid w:val="002E3165"/>
    <w:rsid w:val="002E4305"/>
    <w:rsid w:val="002E517C"/>
    <w:rsid w:val="002E530A"/>
    <w:rsid w:val="002E531D"/>
    <w:rsid w:val="002E67D3"/>
    <w:rsid w:val="002E6C2D"/>
    <w:rsid w:val="002E7EE1"/>
    <w:rsid w:val="002F1AB3"/>
    <w:rsid w:val="002F2312"/>
    <w:rsid w:val="002F2B23"/>
    <w:rsid w:val="002F2C5F"/>
    <w:rsid w:val="002F2CE0"/>
    <w:rsid w:val="002F35FE"/>
    <w:rsid w:val="002F5645"/>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050"/>
    <w:rsid w:val="003141B6"/>
    <w:rsid w:val="00315C31"/>
    <w:rsid w:val="00316381"/>
    <w:rsid w:val="003169A4"/>
    <w:rsid w:val="00317635"/>
    <w:rsid w:val="0032071C"/>
    <w:rsid w:val="00321A56"/>
    <w:rsid w:val="00321B20"/>
    <w:rsid w:val="00322AC7"/>
    <w:rsid w:val="00323B33"/>
    <w:rsid w:val="00324445"/>
    <w:rsid w:val="00325546"/>
    <w:rsid w:val="003257F0"/>
    <w:rsid w:val="003259C5"/>
    <w:rsid w:val="00325CC0"/>
    <w:rsid w:val="00326507"/>
    <w:rsid w:val="00327436"/>
    <w:rsid w:val="003275D4"/>
    <w:rsid w:val="00333314"/>
    <w:rsid w:val="003344D3"/>
    <w:rsid w:val="00334564"/>
    <w:rsid w:val="00334B2F"/>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5747"/>
    <w:rsid w:val="003F6CF8"/>
    <w:rsid w:val="003F7B41"/>
    <w:rsid w:val="0040112D"/>
    <w:rsid w:val="00401BA5"/>
    <w:rsid w:val="00401FFA"/>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EAA"/>
    <w:rsid w:val="004306D6"/>
    <w:rsid w:val="0043097F"/>
    <w:rsid w:val="00431998"/>
    <w:rsid w:val="004320F2"/>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4DB"/>
    <w:rsid w:val="0045359E"/>
    <w:rsid w:val="00453F42"/>
    <w:rsid w:val="00454D73"/>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619C"/>
    <w:rsid w:val="00476579"/>
    <w:rsid w:val="00476A47"/>
    <w:rsid w:val="0047719A"/>
    <w:rsid w:val="00477986"/>
    <w:rsid w:val="00480162"/>
    <w:rsid w:val="004813B3"/>
    <w:rsid w:val="004830AB"/>
    <w:rsid w:val="00483944"/>
    <w:rsid w:val="0048419C"/>
    <w:rsid w:val="00484A9B"/>
    <w:rsid w:val="00484EB1"/>
    <w:rsid w:val="00484FED"/>
    <w:rsid w:val="004859E2"/>
    <w:rsid w:val="004863E1"/>
    <w:rsid w:val="00486B55"/>
    <w:rsid w:val="004874EC"/>
    <w:rsid w:val="0049223B"/>
    <w:rsid w:val="004929E4"/>
    <w:rsid w:val="004930FB"/>
    <w:rsid w:val="00493AF9"/>
    <w:rsid w:val="00496E18"/>
    <w:rsid w:val="004974D8"/>
    <w:rsid w:val="00497F18"/>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6CC"/>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0E2"/>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51E52"/>
    <w:rsid w:val="005525A4"/>
    <w:rsid w:val="00552D6E"/>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7040"/>
    <w:rsid w:val="005670AA"/>
    <w:rsid w:val="005716B8"/>
    <w:rsid w:val="00571702"/>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7FA"/>
    <w:rsid w:val="00650D3A"/>
    <w:rsid w:val="00651408"/>
    <w:rsid w:val="00651E02"/>
    <w:rsid w:val="006521E5"/>
    <w:rsid w:val="00653219"/>
    <w:rsid w:val="00654ADD"/>
    <w:rsid w:val="00654D3D"/>
    <w:rsid w:val="006554EA"/>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FA3"/>
    <w:rsid w:val="00693C4E"/>
    <w:rsid w:val="006953B6"/>
    <w:rsid w:val="0069568D"/>
    <w:rsid w:val="006968E8"/>
    <w:rsid w:val="00697C27"/>
    <w:rsid w:val="00697C38"/>
    <w:rsid w:val="006A0D8B"/>
    <w:rsid w:val="006A0F27"/>
    <w:rsid w:val="006A134C"/>
    <w:rsid w:val="006A14B3"/>
    <w:rsid w:val="006A15BC"/>
    <w:rsid w:val="006A1922"/>
    <w:rsid w:val="006A1F61"/>
    <w:rsid w:val="006A26BE"/>
    <w:rsid w:val="006A2D46"/>
    <w:rsid w:val="006A475C"/>
    <w:rsid w:val="006A5862"/>
    <w:rsid w:val="006A6D19"/>
    <w:rsid w:val="006B0116"/>
    <w:rsid w:val="006B0566"/>
    <w:rsid w:val="006B2536"/>
    <w:rsid w:val="006B2824"/>
    <w:rsid w:val="006B2F02"/>
    <w:rsid w:val="006B34A5"/>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6F2"/>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0737"/>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3CA8"/>
    <w:rsid w:val="007E46FE"/>
    <w:rsid w:val="007E658C"/>
    <w:rsid w:val="007E6804"/>
    <w:rsid w:val="007E6E01"/>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07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16DE"/>
    <w:rsid w:val="0089203F"/>
    <w:rsid w:val="008920F8"/>
    <w:rsid w:val="0089384E"/>
    <w:rsid w:val="0089524D"/>
    <w:rsid w:val="00896212"/>
    <w:rsid w:val="0089622B"/>
    <w:rsid w:val="00896A13"/>
    <w:rsid w:val="008A0AF2"/>
    <w:rsid w:val="008A1029"/>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6255"/>
    <w:rsid w:val="008B73CD"/>
    <w:rsid w:val="008C0E12"/>
    <w:rsid w:val="008C17DA"/>
    <w:rsid w:val="008C2DF3"/>
    <w:rsid w:val="008C343E"/>
    <w:rsid w:val="008C353D"/>
    <w:rsid w:val="008C417C"/>
    <w:rsid w:val="008C5FC1"/>
    <w:rsid w:val="008C6A78"/>
    <w:rsid w:val="008C750C"/>
    <w:rsid w:val="008D0121"/>
    <w:rsid w:val="008D0FB6"/>
    <w:rsid w:val="008D11AA"/>
    <w:rsid w:val="008D24A5"/>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3563"/>
    <w:rsid w:val="0094684E"/>
    <w:rsid w:val="009471C4"/>
    <w:rsid w:val="00947D03"/>
    <w:rsid w:val="0095176C"/>
    <w:rsid w:val="0095199F"/>
    <w:rsid w:val="00953F12"/>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67950"/>
    <w:rsid w:val="00971CAE"/>
    <w:rsid w:val="009724A5"/>
    <w:rsid w:val="00972668"/>
    <w:rsid w:val="009732B6"/>
    <w:rsid w:val="00973601"/>
    <w:rsid w:val="0097362A"/>
    <w:rsid w:val="00973BAB"/>
    <w:rsid w:val="00973FB1"/>
    <w:rsid w:val="009750D7"/>
    <w:rsid w:val="00975F7E"/>
    <w:rsid w:val="009771B9"/>
    <w:rsid w:val="009775DB"/>
    <w:rsid w:val="0098011A"/>
    <w:rsid w:val="009813C4"/>
    <w:rsid w:val="00981540"/>
    <w:rsid w:val="0098244A"/>
    <w:rsid w:val="00982655"/>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E8F"/>
    <w:rsid w:val="009B0273"/>
    <w:rsid w:val="009B0824"/>
    <w:rsid w:val="009B0DA1"/>
    <w:rsid w:val="009B33E4"/>
    <w:rsid w:val="009B3CA3"/>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EE8"/>
    <w:rsid w:val="009E2620"/>
    <w:rsid w:val="009E27FC"/>
    <w:rsid w:val="009E3568"/>
    <w:rsid w:val="009E35C5"/>
    <w:rsid w:val="009E38B9"/>
    <w:rsid w:val="009E3FF4"/>
    <w:rsid w:val="009E45F3"/>
    <w:rsid w:val="009E4A0F"/>
    <w:rsid w:val="009E628A"/>
    <w:rsid w:val="009E7100"/>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257E"/>
    <w:rsid w:val="00A530B3"/>
    <w:rsid w:val="00A5393A"/>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607B8"/>
    <w:rsid w:val="00B61677"/>
    <w:rsid w:val="00B62020"/>
    <w:rsid w:val="00B62122"/>
    <w:rsid w:val="00B62D06"/>
    <w:rsid w:val="00B62D3B"/>
    <w:rsid w:val="00B62DDA"/>
    <w:rsid w:val="00B63078"/>
    <w:rsid w:val="00B64118"/>
    <w:rsid w:val="00B64BF8"/>
    <w:rsid w:val="00B66C0B"/>
    <w:rsid w:val="00B67CCD"/>
    <w:rsid w:val="00B71D73"/>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FE2"/>
    <w:rsid w:val="00C82BD2"/>
    <w:rsid w:val="00C83D8F"/>
    <w:rsid w:val="00C83F86"/>
    <w:rsid w:val="00C84419"/>
    <w:rsid w:val="00C84D2D"/>
    <w:rsid w:val="00C85D52"/>
    <w:rsid w:val="00C85FFA"/>
    <w:rsid w:val="00C864DC"/>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0C6"/>
    <w:rsid w:val="00D20DD6"/>
    <w:rsid w:val="00D219A5"/>
    <w:rsid w:val="00D21F8D"/>
    <w:rsid w:val="00D22464"/>
    <w:rsid w:val="00D23CDE"/>
    <w:rsid w:val="00D23FD7"/>
    <w:rsid w:val="00D26E4A"/>
    <w:rsid w:val="00D26FCF"/>
    <w:rsid w:val="00D27B1C"/>
    <w:rsid w:val="00D27C21"/>
    <w:rsid w:val="00D30487"/>
    <w:rsid w:val="00D30F7E"/>
    <w:rsid w:val="00D31B0D"/>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49E9"/>
    <w:rsid w:val="00D65BF2"/>
    <w:rsid w:val="00D65E4E"/>
    <w:rsid w:val="00D65EBA"/>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9D"/>
    <w:rsid w:val="00D84988"/>
    <w:rsid w:val="00D85304"/>
    <w:rsid w:val="00D86538"/>
    <w:rsid w:val="00D873FE"/>
    <w:rsid w:val="00D875CB"/>
    <w:rsid w:val="00D879FD"/>
    <w:rsid w:val="00D9221E"/>
    <w:rsid w:val="00D93027"/>
    <w:rsid w:val="00D9650F"/>
    <w:rsid w:val="00D970D2"/>
    <w:rsid w:val="00D976EB"/>
    <w:rsid w:val="00DA0948"/>
    <w:rsid w:val="00DA0A4E"/>
    <w:rsid w:val="00DA0F94"/>
    <w:rsid w:val="00DA0FDD"/>
    <w:rsid w:val="00DA10C9"/>
    <w:rsid w:val="00DA12BB"/>
    <w:rsid w:val="00DA1AF1"/>
    <w:rsid w:val="00DA2289"/>
    <w:rsid w:val="00DA3F93"/>
    <w:rsid w:val="00DA41B1"/>
    <w:rsid w:val="00DA687B"/>
    <w:rsid w:val="00DA6C97"/>
    <w:rsid w:val="00DB01A7"/>
    <w:rsid w:val="00DB01B8"/>
    <w:rsid w:val="00DB0602"/>
    <w:rsid w:val="00DB14B6"/>
    <w:rsid w:val="00DB2BCC"/>
    <w:rsid w:val="00DB3E17"/>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E3D"/>
    <w:rsid w:val="00DD4BE2"/>
    <w:rsid w:val="00DD4F48"/>
    <w:rsid w:val="00DD51F0"/>
    <w:rsid w:val="00DD56AA"/>
    <w:rsid w:val="00DD5CF9"/>
    <w:rsid w:val="00DD66E7"/>
    <w:rsid w:val="00DD6FDA"/>
    <w:rsid w:val="00DE1323"/>
    <w:rsid w:val="00DE134D"/>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4765"/>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A0F"/>
    <w:rsid w:val="00E326DD"/>
    <w:rsid w:val="00E327B8"/>
    <w:rsid w:val="00E34189"/>
    <w:rsid w:val="00E36717"/>
    <w:rsid w:val="00E36A86"/>
    <w:rsid w:val="00E410D5"/>
    <w:rsid w:val="00E41156"/>
    <w:rsid w:val="00E41620"/>
    <w:rsid w:val="00E4239E"/>
    <w:rsid w:val="00E42FEB"/>
    <w:rsid w:val="00E430BF"/>
    <w:rsid w:val="00E43CEB"/>
    <w:rsid w:val="00E449ED"/>
    <w:rsid w:val="00E44B50"/>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65B7"/>
    <w:rsid w:val="00E76F31"/>
    <w:rsid w:val="00E77EEE"/>
    <w:rsid w:val="00E805B6"/>
    <w:rsid w:val="00E81D32"/>
    <w:rsid w:val="00E84171"/>
    <w:rsid w:val="00E85A49"/>
    <w:rsid w:val="00E904E8"/>
    <w:rsid w:val="00E90E72"/>
    <w:rsid w:val="00E90FD0"/>
    <w:rsid w:val="00E9227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1B4"/>
    <w:rsid w:val="00ED0338"/>
    <w:rsid w:val="00ED0339"/>
    <w:rsid w:val="00ED0BF3"/>
    <w:rsid w:val="00ED0DE3"/>
    <w:rsid w:val="00ED1142"/>
    <w:rsid w:val="00ED1170"/>
    <w:rsid w:val="00ED2462"/>
    <w:rsid w:val="00ED36CA"/>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F2C"/>
    <w:rsid w:val="00F403A5"/>
    <w:rsid w:val="00F406AC"/>
    <w:rsid w:val="00F407B0"/>
    <w:rsid w:val="00F40D4D"/>
    <w:rsid w:val="00F4140F"/>
    <w:rsid w:val="00F4395E"/>
    <w:rsid w:val="00F43AB5"/>
    <w:rsid w:val="00F449C0"/>
    <w:rsid w:val="00F4506C"/>
    <w:rsid w:val="00F45B4D"/>
    <w:rsid w:val="00F45B8B"/>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3D2D"/>
    <w:rsid w:val="00F9448B"/>
    <w:rsid w:val="00F954E8"/>
    <w:rsid w:val="00F96621"/>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1FC4"/>
    <w:rsid w:val="00FF207E"/>
    <w:rsid w:val="00FF28EE"/>
    <w:rsid w:val="00FF2E56"/>
    <w:rsid w:val="00FF3050"/>
    <w:rsid w:val="00FF331F"/>
    <w:rsid w:val="00FF3D6A"/>
    <w:rsid w:val="00FF3E3D"/>
    <w:rsid w:val="00FF3F8F"/>
    <w:rsid w:val="00FF6156"/>
    <w:rsid w:val="00FF6934"/>
    <w:rsid w:val="00FF69B7"/>
    <w:rsid w:val="00FF6ACF"/>
    <w:rsid w:val="00FF6FFD"/>
    <w:rsid w:val="00FF73D4"/>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26"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website/images/original/e97e36cf.docx" TargetMode="External"/><Relationship Id="rId5" Type="http://schemas.openxmlformats.org/officeDocument/2006/relationships/webSettings" Target="web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7D6D2-2AE4-415B-8590-A41B60639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Pages>
  <Words>18492</Words>
  <Characters>105407</Characters>
  <Application>Microsoft Office Word</Application>
  <DocSecurity>0</DocSecurity>
  <Lines>878</Lines>
  <Paragraphs>247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123652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https://mul2-minfin.gov.am/tasks/448982/oneclick/Carayutyun_elektronayin.docx?token=c651ba648df67fdde865b43aff5b7b62</cp:keywords>
  <cp:lastModifiedBy>user</cp:lastModifiedBy>
  <cp:revision>38</cp:revision>
  <cp:lastPrinted>2018-02-16T07:12:00Z</cp:lastPrinted>
  <dcterms:created xsi:type="dcterms:W3CDTF">2021-04-13T12:18:00Z</dcterms:created>
  <dcterms:modified xsi:type="dcterms:W3CDTF">2022-04-07T12:48:00Z</dcterms:modified>
</cp:coreProperties>
</file>